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097" w:rsidRPr="00EE2ED3" w:rsidRDefault="00720A98">
      <w:pPr>
        <w:widowControl w:val="0"/>
        <w:spacing w:after="0" w:line="240" w:lineRule="auto"/>
        <w:ind w:left="60"/>
        <w:jc w:val="center"/>
        <w:rPr>
          <w:rFonts w:ascii="Times New Roman" w:eastAsia="Times New Roman" w:hAnsi="Times New Roman" w:cs="Times New Roman"/>
          <w:b/>
          <w:sz w:val="26"/>
          <w:szCs w:val="26"/>
        </w:rPr>
      </w:pPr>
      <w:bookmarkStart w:id="0" w:name="_gjdgxs" w:colFirst="0" w:colLast="0"/>
      <w:bookmarkEnd w:id="0"/>
      <w:r w:rsidRPr="00EE2ED3">
        <w:rPr>
          <w:rFonts w:ascii="Times New Roman" w:eastAsia="Times New Roman" w:hAnsi="Times New Roman" w:cs="Times New Roman"/>
          <w:b/>
          <w:sz w:val="26"/>
          <w:szCs w:val="26"/>
        </w:rPr>
        <w:t>Договір № _____________</w:t>
      </w:r>
    </w:p>
    <w:p w:rsidR="00521097" w:rsidRPr="00EE2ED3" w:rsidRDefault="00521097">
      <w:pPr>
        <w:widowControl w:val="0"/>
        <w:spacing w:after="0" w:line="240" w:lineRule="auto"/>
        <w:ind w:left="60"/>
        <w:jc w:val="both"/>
        <w:rPr>
          <w:rFonts w:ascii="Times New Roman" w:eastAsia="Times New Roman" w:hAnsi="Times New Roman" w:cs="Times New Roman"/>
          <w:sz w:val="26"/>
          <w:szCs w:val="26"/>
        </w:rPr>
      </w:pPr>
    </w:p>
    <w:p w:rsidR="00521097" w:rsidRPr="00EE2ED3" w:rsidRDefault="00720A98">
      <w:pPr>
        <w:tabs>
          <w:tab w:val="left" w:pos="6780"/>
        </w:tabs>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м. Київ</w:t>
      </w:r>
      <w:r w:rsidRPr="00EE2ED3">
        <w:rPr>
          <w:rFonts w:ascii="Times New Roman" w:eastAsia="Times New Roman" w:hAnsi="Times New Roman" w:cs="Times New Roman"/>
          <w:sz w:val="26"/>
          <w:szCs w:val="26"/>
        </w:rPr>
        <w:tab/>
        <w:t>____ ____________ 2022</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b/>
          <w:sz w:val="26"/>
          <w:szCs w:val="26"/>
        </w:rPr>
        <w:t xml:space="preserve">Національне агентство України з питань виявлення, розшуку та управління активами, одержаними від корупційних та інших злочинів </w:t>
      </w:r>
      <w:r w:rsidRPr="00EE2ED3">
        <w:rPr>
          <w:rFonts w:ascii="Times New Roman" w:eastAsia="Times New Roman" w:hAnsi="Times New Roman" w:cs="Times New Roman"/>
          <w:sz w:val="26"/>
          <w:szCs w:val="26"/>
        </w:rPr>
        <w:t xml:space="preserve">(далі – Замовник), в особі </w:t>
      </w:r>
      <w:r w:rsidRPr="00EE2ED3">
        <w:rPr>
          <w:rFonts w:ascii="Times New Roman" w:eastAsia="Times New Roman" w:hAnsi="Times New Roman" w:cs="Times New Roman"/>
          <w:b/>
          <w:sz w:val="26"/>
          <w:szCs w:val="26"/>
        </w:rPr>
        <w:t xml:space="preserve">тимчасово виконуючого обов’язки Голови </w:t>
      </w:r>
      <w:r w:rsidRPr="00EE2ED3">
        <w:rPr>
          <w:rFonts w:ascii="Times New Roman" w:eastAsia="Times New Roman" w:hAnsi="Times New Roman" w:cs="Times New Roman"/>
          <w:sz w:val="26"/>
          <w:szCs w:val="26"/>
        </w:rPr>
        <w:t>Національного агентства України з питань виявлення, розшуку та управління активами, одержаними від корупційних та інших злочинів,</w:t>
      </w:r>
      <w:r w:rsidRPr="00EE2ED3">
        <w:rPr>
          <w:rFonts w:ascii="Times New Roman" w:eastAsia="Times New Roman" w:hAnsi="Times New Roman" w:cs="Times New Roman"/>
          <w:b/>
          <w:sz w:val="26"/>
          <w:szCs w:val="26"/>
        </w:rPr>
        <w:t xml:space="preserve"> ЖОРАВОВИЧА Дмитра Олексійовича</w:t>
      </w:r>
      <w:r w:rsidRPr="00EE2ED3">
        <w:rPr>
          <w:rFonts w:ascii="Times New Roman" w:eastAsia="Times New Roman" w:hAnsi="Times New Roman" w:cs="Times New Roman"/>
          <w:sz w:val="26"/>
          <w:szCs w:val="26"/>
        </w:rPr>
        <w:t xml:space="preserve">, </w:t>
      </w:r>
      <w:r w:rsidRPr="00EE2ED3">
        <w:rPr>
          <w:rFonts w:ascii="Times New Roman" w:eastAsia="Times New Roman" w:hAnsi="Times New Roman" w:cs="Times New Roman"/>
          <w:color w:val="000000"/>
          <w:sz w:val="26"/>
          <w:szCs w:val="26"/>
        </w:rPr>
        <w:t>який діє на підставі Закону України «Про Національне агентство України з питань виявлення, розшуку та управління активами, одержаними від корупційних та інших злочинів», розпорядження Кабінету Міністрів України від 04.08.2021 р. № 886-р «Про тимчасове поклад</w:t>
      </w:r>
      <w:r w:rsidRPr="00EE2ED3">
        <w:rPr>
          <w:rFonts w:ascii="Times New Roman" w:eastAsia="Times New Roman" w:hAnsi="Times New Roman" w:cs="Times New Roman"/>
          <w:sz w:val="26"/>
          <w:szCs w:val="26"/>
        </w:rPr>
        <w:t>е</w:t>
      </w:r>
      <w:r w:rsidRPr="00EE2ED3">
        <w:rPr>
          <w:rFonts w:ascii="Times New Roman" w:eastAsia="Times New Roman" w:hAnsi="Times New Roman" w:cs="Times New Roman"/>
          <w:color w:val="000000"/>
          <w:sz w:val="26"/>
          <w:szCs w:val="26"/>
        </w:rPr>
        <w:t xml:space="preserve">ння виконання обов’язків Голови </w:t>
      </w:r>
      <w:r w:rsidRPr="00EE2ED3">
        <w:rPr>
          <w:rFonts w:ascii="Times New Roman" w:eastAsia="Times New Roman" w:hAnsi="Times New Roman" w:cs="Times New Roman"/>
          <w:sz w:val="26"/>
          <w:szCs w:val="26"/>
        </w:rPr>
        <w:t xml:space="preserve">Національного агентства України з питань виявлення, розшуку та управління активами, одержаними від корупційних та інших злочинів, на </w:t>
      </w:r>
      <w:proofErr w:type="spellStart"/>
      <w:r w:rsidRPr="00EE2ED3">
        <w:rPr>
          <w:rFonts w:ascii="Times New Roman" w:eastAsia="Times New Roman" w:hAnsi="Times New Roman" w:cs="Times New Roman"/>
          <w:sz w:val="26"/>
          <w:szCs w:val="26"/>
        </w:rPr>
        <w:t>Жоравовича</w:t>
      </w:r>
      <w:proofErr w:type="spellEnd"/>
      <w:r w:rsidRPr="00EE2ED3">
        <w:rPr>
          <w:rFonts w:ascii="Times New Roman" w:eastAsia="Times New Roman" w:hAnsi="Times New Roman" w:cs="Times New Roman"/>
          <w:sz w:val="26"/>
          <w:szCs w:val="26"/>
        </w:rPr>
        <w:t xml:space="preserve"> Д.О.»</w:t>
      </w:r>
      <w:r w:rsidR="00F86CD3" w:rsidRPr="00EE2ED3">
        <w:rPr>
          <w:rFonts w:ascii="Times New Roman" w:eastAsia="Times New Roman" w:hAnsi="Times New Roman" w:cs="Times New Roman"/>
          <w:sz w:val="26"/>
          <w:szCs w:val="26"/>
        </w:rPr>
        <w:t xml:space="preserve">, </w:t>
      </w:r>
      <w:r w:rsidRPr="00EE2ED3">
        <w:rPr>
          <w:rFonts w:ascii="Times New Roman" w:eastAsia="Times New Roman" w:hAnsi="Times New Roman" w:cs="Times New Roman"/>
          <w:sz w:val="26"/>
          <w:szCs w:val="26"/>
        </w:rPr>
        <w:t xml:space="preserve">наказу Національного агентства України з питань виявлення, розшуку та управління активами, одержаними від корупційних та інших злочинів, від 05.08.2021 № 269/9-03-ос «Про виконання розпорядження Кабінету Міністрів України від 04.08.2021 № 886-р», з однієї сторони, та </w:t>
      </w:r>
      <w:r w:rsidR="00572E3C" w:rsidRPr="00EE2ED3">
        <w:rPr>
          <w:rFonts w:ascii="Times New Roman" w:eastAsia="Times New Roman" w:hAnsi="Times New Roman" w:cs="Times New Roman"/>
          <w:b/>
          <w:color w:val="000000"/>
          <w:sz w:val="26"/>
          <w:szCs w:val="26"/>
        </w:rPr>
        <w:t>Товариство з обмеженою відповідальністю</w:t>
      </w:r>
      <w:r w:rsidRPr="00EE2ED3">
        <w:rPr>
          <w:rFonts w:ascii="Times New Roman" w:eastAsia="Times New Roman" w:hAnsi="Times New Roman" w:cs="Times New Roman"/>
          <w:b/>
          <w:color w:val="000000"/>
          <w:sz w:val="26"/>
          <w:szCs w:val="26"/>
        </w:rPr>
        <w:t xml:space="preserve"> «</w:t>
      </w:r>
      <w:r w:rsidR="00572E3C" w:rsidRPr="00EE2ED3">
        <w:rPr>
          <w:rFonts w:ascii="Times New Roman" w:eastAsia="Times New Roman" w:hAnsi="Times New Roman" w:cs="Times New Roman"/>
          <w:b/>
          <w:color w:val="000000"/>
          <w:sz w:val="26"/>
          <w:szCs w:val="26"/>
        </w:rPr>
        <w:t>ВЕР-ТАС</w:t>
      </w:r>
      <w:r w:rsidRPr="00EE2ED3">
        <w:rPr>
          <w:rFonts w:ascii="Times New Roman" w:eastAsia="Times New Roman" w:hAnsi="Times New Roman" w:cs="Times New Roman"/>
          <w:b/>
          <w:color w:val="000000"/>
          <w:sz w:val="26"/>
          <w:szCs w:val="26"/>
        </w:rPr>
        <w:t>»</w:t>
      </w:r>
      <w:r w:rsidRPr="00EE2ED3">
        <w:rPr>
          <w:rFonts w:ascii="Times New Roman" w:eastAsia="Times New Roman" w:hAnsi="Times New Roman" w:cs="Times New Roman"/>
          <w:color w:val="000000"/>
          <w:sz w:val="26"/>
          <w:szCs w:val="26"/>
        </w:rPr>
        <w:t xml:space="preserve"> </w:t>
      </w:r>
      <w:r w:rsidRPr="00EE2ED3">
        <w:rPr>
          <w:rFonts w:ascii="Times New Roman" w:eastAsia="Times New Roman" w:hAnsi="Times New Roman" w:cs="Times New Roman"/>
          <w:sz w:val="26"/>
          <w:szCs w:val="26"/>
        </w:rPr>
        <w:t xml:space="preserve">(далі – Організатор), </w:t>
      </w:r>
      <w:r w:rsidRPr="00EE2ED3">
        <w:rPr>
          <w:rFonts w:ascii="Times New Roman" w:eastAsia="Times New Roman" w:hAnsi="Times New Roman" w:cs="Times New Roman"/>
          <w:color w:val="000000"/>
          <w:sz w:val="26"/>
          <w:szCs w:val="26"/>
        </w:rPr>
        <w:t xml:space="preserve">в особі </w:t>
      </w:r>
      <w:r w:rsidR="00572E3C" w:rsidRPr="00EE2ED3">
        <w:rPr>
          <w:rFonts w:ascii="Times New Roman" w:eastAsia="Times New Roman" w:hAnsi="Times New Roman" w:cs="Times New Roman"/>
          <w:b/>
          <w:color w:val="000000"/>
          <w:sz w:val="26"/>
          <w:szCs w:val="26"/>
        </w:rPr>
        <w:t>Д</w:t>
      </w:r>
      <w:r w:rsidRPr="00EE2ED3">
        <w:rPr>
          <w:rFonts w:ascii="Times New Roman" w:eastAsia="Times New Roman" w:hAnsi="Times New Roman" w:cs="Times New Roman"/>
          <w:b/>
          <w:color w:val="000000"/>
          <w:sz w:val="26"/>
          <w:szCs w:val="26"/>
        </w:rPr>
        <w:t xml:space="preserve">иректора </w:t>
      </w:r>
      <w:r w:rsidR="00305C70">
        <w:rPr>
          <w:rFonts w:ascii="Times New Roman" w:eastAsia="Times New Roman" w:hAnsi="Times New Roman" w:cs="Times New Roman"/>
          <w:b/>
          <w:color w:val="000000"/>
          <w:sz w:val="26"/>
          <w:szCs w:val="26"/>
        </w:rPr>
        <w:t>Шажк</w:t>
      </w:r>
      <w:ins w:id="1" w:author="s.pavlenko" w:date="2022-08-19T12:23:00Z">
        <w:r w:rsidR="00305C70">
          <w:rPr>
            <w:rFonts w:ascii="Times New Roman" w:eastAsia="Times New Roman" w:hAnsi="Times New Roman" w:cs="Times New Roman"/>
            <w:b/>
            <w:color w:val="000000"/>
            <w:sz w:val="26"/>
            <w:szCs w:val="26"/>
          </w:rPr>
          <w:t>а</w:t>
        </w:r>
      </w:ins>
      <w:r w:rsidR="00572E3C" w:rsidRPr="00EE2ED3">
        <w:rPr>
          <w:rFonts w:ascii="Times New Roman" w:eastAsia="Times New Roman" w:hAnsi="Times New Roman" w:cs="Times New Roman"/>
          <w:b/>
          <w:color w:val="000000"/>
          <w:sz w:val="26"/>
          <w:szCs w:val="26"/>
        </w:rPr>
        <w:t xml:space="preserve"> Анатолія Миколайовича</w:t>
      </w:r>
      <w:r w:rsidRPr="00EE2ED3">
        <w:rPr>
          <w:rFonts w:ascii="Times New Roman" w:eastAsia="Times New Roman" w:hAnsi="Times New Roman" w:cs="Times New Roman"/>
          <w:color w:val="000000"/>
          <w:sz w:val="26"/>
          <w:szCs w:val="26"/>
        </w:rPr>
        <w:t xml:space="preserve">, який </w:t>
      </w:r>
      <w:r w:rsidRPr="00EE2ED3">
        <w:rPr>
          <w:rFonts w:ascii="Times New Roman" w:eastAsia="Times New Roman" w:hAnsi="Times New Roman" w:cs="Times New Roman"/>
          <w:sz w:val="26"/>
          <w:szCs w:val="26"/>
        </w:rPr>
        <w:t>діє на підставі Статуту</w:t>
      </w:r>
      <w:r w:rsidRPr="00EE2ED3">
        <w:rPr>
          <w:rFonts w:ascii="Times New Roman" w:eastAsia="Times New Roman" w:hAnsi="Times New Roman" w:cs="Times New Roman"/>
          <w:color w:val="000000"/>
          <w:sz w:val="26"/>
          <w:szCs w:val="26"/>
        </w:rPr>
        <w:t>,</w:t>
      </w:r>
      <w:r w:rsidRPr="00EE2ED3">
        <w:rPr>
          <w:rFonts w:ascii="Times New Roman" w:eastAsia="Times New Roman" w:hAnsi="Times New Roman" w:cs="Times New Roman"/>
          <w:sz w:val="26"/>
          <w:szCs w:val="26"/>
        </w:rPr>
        <w:t xml:space="preserve"> з іншої сторони, (далі разом - Сторони, а кожен окремо – Сторона), уклали цей Договір (далі – Договір) про таке:</w:t>
      </w:r>
    </w:p>
    <w:p w:rsidR="00521097" w:rsidRPr="00EE2ED3" w:rsidRDefault="00521097">
      <w:pPr>
        <w:widowControl w:val="0"/>
        <w:spacing w:after="0" w:line="240" w:lineRule="auto"/>
        <w:jc w:val="both"/>
        <w:rPr>
          <w:rFonts w:ascii="Times New Roman" w:eastAsia="Times New Roman" w:hAnsi="Times New Roman" w:cs="Times New Roman"/>
          <w:sz w:val="26"/>
          <w:szCs w:val="26"/>
        </w:rPr>
      </w:pPr>
    </w:p>
    <w:p w:rsidR="00521097" w:rsidRPr="00EE2ED3" w:rsidRDefault="00720A98">
      <w:pPr>
        <w:widowControl w:val="0"/>
        <w:spacing w:after="0" w:line="240" w:lineRule="auto"/>
        <w:ind w:firstLine="556"/>
        <w:jc w:val="both"/>
        <w:rPr>
          <w:rFonts w:ascii="Times New Roman" w:eastAsia="Times New Roman" w:hAnsi="Times New Roman" w:cs="Times New Roman"/>
          <w:b/>
          <w:sz w:val="26"/>
          <w:szCs w:val="26"/>
        </w:rPr>
      </w:pPr>
      <w:r w:rsidRPr="00EE2ED3">
        <w:rPr>
          <w:rFonts w:ascii="Times New Roman" w:eastAsia="Times New Roman" w:hAnsi="Times New Roman" w:cs="Times New Roman"/>
          <w:sz w:val="26"/>
          <w:szCs w:val="26"/>
        </w:rPr>
        <w:t>У цьому Договорі наведені нижче терміни вживаються в такому значенні:</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b/>
          <w:sz w:val="26"/>
          <w:szCs w:val="26"/>
        </w:rPr>
        <w:t xml:space="preserve">Активи/актив </w:t>
      </w:r>
      <w:r w:rsidRPr="00EE2ED3">
        <w:rPr>
          <w:rFonts w:ascii="Times New Roman" w:eastAsia="Times New Roman" w:hAnsi="Times New Roman" w:cs="Times New Roman"/>
          <w:sz w:val="26"/>
          <w:szCs w:val="26"/>
        </w:rPr>
        <w:t>– майно, майнові та інші права, на які накладено арешт у кримінальному провадженні чи у справі про визнання необґрунтованими активів та їх стягнення в дохід держави або які конфісковані за рішенням суду у кримінальному провадженні чи стягнені за рішенням суду в дохід держави внаслідок визнання їх необґрунтованими та які:</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передані Замовнику в управління (для реалізації) на підставі ухвали слідчого судді, суду або згоди власника активів, та підлягають реалізації на підставі частин четвертої та п’ятої статті 21 Закону України «Про Національне агентство України з питань виявлення, розшуку та управління активами, одержаними від корупційних та інших злочинів» (далі – Закон);</w:t>
      </w:r>
    </w:p>
    <w:p w:rsidR="00521097" w:rsidRPr="00EE2ED3" w:rsidRDefault="00720A98">
      <w:pPr>
        <w:widowControl w:val="0"/>
        <w:spacing w:after="0" w:line="240" w:lineRule="auto"/>
        <w:ind w:firstLine="556"/>
        <w:jc w:val="both"/>
        <w:rPr>
          <w:rFonts w:ascii="Times New Roman" w:eastAsia="Times New Roman" w:hAnsi="Times New Roman" w:cs="Times New Roman"/>
          <w:b/>
          <w:sz w:val="26"/>
          <w:szCs w:val="26"/>
        </w:rPr>
      </w:pPr>
      <w:r w:rsidRPr="00EE2ED3">
        <w:rPr>
          <w:rFonts w:ascii="Times New Roman" w:eastAsia="Times New Roman" w:hAnsi="Times New Roman" w:cs="Times New Roman"/>
          <w:sz w:val="26"/>
          <w:szCs w:val="26"/>
        </w:rPr>
        <w:t>перебувають в управлінні АРМА та підлягають реалізації як захід самостійного виконання судового рішення про конфіскацію, спеціальну конфіскацію активів, стягнення в дохід держави активів на підставі частин другої та четвертої статті 23 Закону.</w:t>
      </w:r>
    </w:p>
    <w:p w:rsidR="00521097" w:rsidRPr="00EE2ED3" w:rsidRDefault="00C66D18">
      <w:pPr>
        <w:widowControl w:val="0"/>
        <w:spacing w:after="0" w:line="240" w:lineRule="auto"/>
        <w:ind w:firstLine="556"/>
        <w:jc w:val="both"/>
        <w:rPr>
          <w:rFonts w:ascii="Times New Roman" w:eastAsia="Times New Roman" w:hAnsi="Times New Roman" w:cs="Times New Roman"/>
          <w:b/>
          <w:sz w:val="26"/>
          <w:szCs w:val="26"/>
        </w:rPr>
      </w:pPr>
      <w:proofErr w:type="spellStart"/>
      <w:r w:rsidRPr="00EE2ED3">
        <w:rPr>
          <w:rFonts w:ascii="Times New Roman" w:eastAsia="Times New Roman" w:hAnsi="Times New Roman" w:cs="Times New Roman"/>
          <w:b/>
          <w:sz w:val="26"/>
          <w:szCs w:val="26"/>
        </w:rPr>
        <w:t>Веб</w:t>
      </w:r>
      <w:r w:rsidR="00720A98" w:rsidRPr="00EE2ED3">
        <w:rPr>
          <w:rFonts w:ascii="Times New Roman" w:eastAsia="Times New Roman" w:hAnsi="Times New Roman" w:cs="Times New Roman"/>
          <w:b/>
          <w:sz w:val="26"/>
          <w:szCs w:val="26"/>
        </w:rPr>
        <w:t>сайт</w:t>
      </w:r>
      <w:proofErr w:type="spellEnd"/>
      <w:r w:rsidR="00720A98" w:rsidRPr="00EE2ED3">
        <w:rPr>
          <w:rFonts w:ascii="Times New Roman" w:eastAsia="Times New Roman" w:hAnsi="Times New Roman" w:cs="Times New Roman"/>
          <w:b/>
          <w:sz w:val="26"/>
          <w:szCs w:val="26"/>
        </w:rPr>
        <w:t xml:space="preserve"> ‒ </w:t>
      </w:r>
      <w:r w:rsidR="00720A98" w:rsidRPr="00EE2ED3">
        <w:rPr>
          <w:rFonts w:ascii="Times New Roman" w:eastAsia="Times New Roman" w:hAnsi="Times New Roman" w:cs="Times New Roman"/>
          <w:sz w:val="26"/>
          <w:szCs w:val="26"/>
        </w:rPr>
        <w:t>сторінка Організатора у мережі Інтернет (електронний ресурс, що є складовою ЕТС), на якій розміщуються організаційно-методичні матеріали та інформаційні повідомлення про електронні торги та їх результати, здійснюються реєстрація Учасників, подання заявок на участь в електронних торгах, проводяться електронні торги;</w:t>
      </w:r>
    </w:p>
    <w:p w:rsidR="00521097" w:rsidRPr="00EE2ED3" w:rsidRDefault="00720A98">
      <w:pPr>
        <w:widowControl w:val="0"/>
        <w:spacing w:after="0" w:line="240" w:lineRule="auto"/>
        <w:ind w:firstLine="556"/>
        <w:jc w:val="both"/>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 xml:space="preserve">Електронні торги ‒ </w:t>
      </w:r>
      <w:r w:rsidRPr="00EE2ED3">
        <w:rPr>
          <w:rFonts w:ascii="Times New Roman" w:eastAsia="Times New Roman" w:hAnsi="Times New Roman" w:cs="Times New Roman"/>
          <w:sz w:val="26"/>
          <w:szCs w:val="26"/>
        </w:rPr>
        <w:t xml:space="preserve">реалізація активів за принципом </w:t>
      </w:r>
      <w:r w:rsidR="00674BD3" w:rsidRPr="00EE2ED3">
        <w:rPr>
          <w:rFonts w:ascii="Times New Roman" w:eastAsia="Times New Roman" w:hAnsi="Times New Roman" w:cs="Times New Roman"/>
          <w:sz w:val="26"/>
          <w:szCs w:val="26"/>
        </w:rPr>
        <w:t xml:space="preserve">аукціону засобами ЕТС через </w:t>
      </w:r>
      <w:proofErr w:type="spellStart"/>
      <w:r w:rsidR="00674BD3" w:rsidRPr="00EE2ED3">
        <w:rPr>
          <w:rFonts w:ascii="Times New Roman" w:eastAsia="Times New Roman" w:hAnsi="Times New Roman" w:cs="Times New Roman"/>
          <w:sz w:val="26"/>
          <w:szCs w:val="26"/>
        </w:rPr>
        <w:t>веб</w:t>
      </w:r>
      <w:r w:rsidRPr="00EE2ED3">
        <w:rPr>
          <w:rFonts w:ascii="Times New Roman" w:eastAsia="Times New Roman" w:hAnsi="Times New Roman" w:cs="Times New Roman"/>
          <w:sz w:val="26"/>
          <w:szCs w:val="26"/>
        </w:rPr>
        <w:t>сайт</w:t>
      </w:r>
      <w:proofErr w:type="spellEnd"/>
      <w:r w:rsidRPr="00EE2ED3">
        <w:rPr>
          <w:rFonts w:ascii="Times New Roman" w:eastAsia="Times New Roman" w:hAnsi="Times New Roman" w:cs="Times New Roman"/>
          <w:sz w:val="26"/>
          <w:szCs w:val="26"/>
        </w:rPr>
        <w:t xml:space="preserve"> Організатора, за результатом якого власником активу має можливість стати Учасник, який запропонував придбати лот за найвищу ціну (переможець);</w:t>
      </w:r>
    </w:p>
    <w:p w:rsidR="00521097" w:rsidRPr="00EE2ED3" w:rsidRDefault="00720A98">
      <w:pPr>
        <w:widowControl w:val="0"/>
        <w:spacing w:after="0" w:line="240" w:lineRule="auto"/>
        <w:ind w:firstLine="556"/>
        <w:jc w:val="both"/>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ЕТС</w:t>
      </w:r>
      <w:r w:rsidRPr="00EE2ED3">
        <w:rPr>
          <w:rFonts w:ascii="Times New Roman" w:eastAsia="Times New Roman" w:hAnsi="Times New Roman" w:cs="Times New Roman"/>
          <w:sz w:val="26"/>
          <w:szCs w:val="26"/>
        </w:rPr>
        <w:t xml:space="preserve"> – електронна торгова система Організатора, що забезпечує здійснення в електронній формі процесів прийняття та розміщення інформації, що стосується реалізації активів, обробки заявок на реалізацію активів, реєстрацію та участь в електронних торгах, проведення електронних торгів та оформлення їх результатів;</w:t>
      </w:r>
    </w:p>
    <w:p w:rsidR="00521097" w:rsidRPr="00EE2ED3" w:rsidRDefault="00720A98">
      <w:pPr>
        <w:widowControl w:val="0"/>
        <w:spacing w:after="0" w:line="240" w:lineRule="auto"/>
        <w:ind w:firstLine="556"/>
        <w:jc w:val="both"/>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 xml:space="preserve">Лот </w:t>
      </w:r>
      <w:r w:rsidRPr="00EE2ED3">
        <w:rPr>
          <w:rFonts w:ascii="Times New Roman" w:eastAsia="Times New Roman" w:hAnsi="Times New Roman" w:cs="Times New Roman"/>
          <w:sz w:val="26"/>
          <w:szCs w:val="26"/>
        </w:rPr>
        <w:t>– одиниця активу, що виставляється для реалізації на електронних торгах;</w:t>
      </w:r>
    </w:p>
    <w:p w:rsidR="00521097" w:rsidRPr="00EE2ED3" w:rsidRDefault="00720A98">
      <w:pPr>
        <w:widowControl w:val="0"/>
        <w:spacing w:after="0" w:line="240" w:lineRule="auto"/>
        <w:ind w:firstLine="556"/>
        <w:jc w:val="both"/>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lastRenderedPageBreak/>
        <w:t xml:space="preserve">Учасник </w:t>
      </w:r>
      <w:r w:rsidRPr="00EE2ED3">
        <w:rPr>
          <w:rFonts w:ascii="Times New Roman" w:eastAsia="Times New Roman" w:hAnsi="Times New Roman" w:cs="Times New Roman"/>
          <w:sz w:val="26"/>
          <w:szCs w:val="26"/>
        </w:rPr>
        <w:t>–</w:t>
      </w:r>
      <w:r w:rsidRPr="00EE2ED3">
        <w:rPr>
          <w:rFonts w:ascii="Times New Roman" w:eastAsia="Times New Roman" w:hAnsi="Times New Roman" w:cs="Times New Roman"/>
          <w:b/>
          <w:sz w:val="26"/>
          <w:szCs w:val="26"/>
        </w:rPr>
        <w:t xml:space="preserve"> </w:t>
      </w:r>
      <w:r w:rsidRPr="00EE2ED3">
        <w:rPr>
          <w:rFonts w:ascii="Times New Roman" w:eastAsia="Times New Roman" w:hAnsi="Times New Roman" w:cs="Times New Roman"/>
          <w:sz w:val="26"/>
          <w:szCs w:val="26"/>
        </w:rPr>
        <w:t>учасник електронних торгів – фізична особа, що має повну дієздатність, або її належним чином уповноважений представник, юридична особа в особі представника, уповноваженого діяти від її ім</w:t>
      </w:r>
      <w:r w:rsidR="00674BD3" w:rsidRPr="00EE2ED3">
        <w:rPr>
          <w:rFonts w:ascii="Times New Roman" w:eastAsia="Times New Roman" w:hAnsi="Times New Roman" w:cs="Times New Roman"/>
          <w:sz w:val="26"/>
          <w:szCs w:val="26"/>
        </w:rPr>
        <w:t xml:space="preserve">ені, які зареєструвалися на </w:t>
      </w:r>
      <w:proofErr w:type="spellStart"/>
      <w:r w:rsidR="00674BD3" w:rsidRPr="00EE2ED3">
        <w:rPr>
          <w:rFonts w:ascii="Times New Roman" w:eastAsia="Times New Roman" w:hAnsi="Times New Roman" w:cs="Times New Roman"/>
          <w:sz w:val="26"/>
          <w:szCs w:val="26"/>
        </w:rPr>
        <w:t>веб</w:t>
      </w:r>
      <w:r w:rsidRPr="00EE2ED3">
        <w:rPr>
          <w:rFonts w:ascii="Times New Roman" w:eastAsia="Times New Roman" w:hAnsi="Times New Roman" w:cs="Times New Roman"/>
          <w:sz w:val="26"/>
          <w:szCs w:val="26"/>
        </w:rPr>
        <w:t>сайті</w:t>
      </w:r>
      <w:proofErr w:type="spellEnd"/>
      <w:r w:rsidRPr="00EE2ED3">
        <w:rPr>
          <w:rFonts w:ascii="Times New Roman" w:eastAsia="Times New Roman" w:hAnsi="Times New Roman" w:cs="Times New Roman"/>
          <w:sz w:val="26"/>
          <w:szCs w:val="26"/>
        </w:rPr>
        <w:t>, сплатили гарантійний внесок і допущені Організатором до участі в електронних торгах відповідно до вимог Правил;</w:t>
      </w:r>
    </w:p>
    <w:p w:rsidR="008A116C" w:rsidRDefault="00720A98">
      <w:pPr>
        <w:widowControl w:val="0"/>
        <w:spacing w:after="0" w:line="240" w:lineRule="auto"/>
        <w:ind w:firstLine="556"/>
        <w:jc w:val="both"/>
        <w:rPr>
          <w:rFonts w:ascii="Times New Roman" w:eastAsia="Times New Roman" w:hAnsi="Times New Roman" w:cs="Times New Roman"/>
          <w:sz w:val="26"/>
          <w:szCs w:val="26"/>
          <w:lang w:val="ru-RU"/>
        </w:rPr>
      </w:pPr>
      <w:r w:rsidRPr="00EE2ED3">
        <w:rPr>
          <w:rFonts w:ascii="Times New Roman" w:eastAsia="Times New Roman" w:hAnsi="Times New Roman" w:cs="Times New Roman"/>
          <w:b/>
          <w:sz w:val="26"/>
          <w:szCs w:val="26"/>
        </w:rPr>
        <w:t xml:space="preserve">Правила </w:t>
      </w:r>
      <w:r w:rsidRPr="00EE2ED3">
        <w:rPr>
          <w:rFonts w:ascii="Times New Roman" w:eastAsia="Times New Roman" w:hAnsi="Times New Roman" w:cs="Times New Roman"/>
          <w:sz w:val="26"/>
          <w:szCs w:val="26"/>
        </w:rPr>
        <w:t>– Правила проведення електронних торгів арештованими активами – правила, які визначають порядок організації та проведення Організатором електронних торгів з реалізації арештованих активів, які є Додатком 1 до цього Договору</w:t>
      </w:r>
      <w:r w:rsidR="008A116C">
        <w:rPr>
          <w:rFonts w:ascii="Times New Roman" w:eastAsia="Times New Roman" w:hAnsi="Times New Roman" w:cs="Times New Roman"/>
          <w:sz w:val="26"/>
          <w:szCs w:val="26"/>
          <w:lang w:val="ru-RU"/>
        </w:rPr>
        <w:t>.</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bookmarkStart w:id="2" w:name="_GoBack"/>
      <w:bookmarkEnd w:id="2"/>
      <w:r w:rsidRPr="00EE2ED3">
        <w:rPr>
          <w:rFonts w:ascii="Times New Roman" w:eastAsia="Times New Roman" w:hAnsi="Times New Roman" w:cs="Times New Roman"/>
          <w:color w:val="000000"/>
          <w:sz w:val="26"/>
          <w:szCs w:val="26"/>
        </w:rPr>
        <w:t>Інші терміни та скорочення, що вживаються в цьому Договорі, застосовуються в значенні, визначеному Законом, Порядком реалізації арештованих активів на електронних торгах, затвердженого постановою Кабінету Міністрів України від                     27 вересня 2017 року № 719 (далі – Порядок), Правилами та іншими актами законодавства.</w:t>
      </w:r>
    </w:p>
    <w:p w:rsidR="00521097" w:rsidRPr="00EE2ED3" w:rsidRDefault="00521097">
      <w:pPr>
        <w:widowControl w:val="0"/>
        <w:spacing w:after="0" w:line="240" w:lineRule="auto"/>
        <w:ind w:firstLine="556"/>
        <w:jc w:val="both"/>
        <w:rPr>
          <w:rFonts w:ascii="Times New Roman" w:eastAsia="Times New Roman" w:hAnsi="Times New Roman" w:cs="Times New Roman"/>
          <w:sz w:val="26"/>
          <w:szCs w:val="26"/>
        </w:rPr>
      </w:pPr>
    </w:p>
    <w:p w:rsidR="00521097" w:rsidRPr="00EE2ED3" w:rsidRDefault="00720A98">
      <w:pPr>
        <w:widowControl w:val="0"/>
        <w:numPr>
          <w:ilvl w:val="0"/>
          <w:numId w:val="1"/>
        </w:numPr>
        <w:spacing w:after="0" w:line="240" w:lineRule="auto"/>
        <w:jc w:val="center"/>
        <w:rPr>
          <w:rFonts w:ascii="Times New Roman" w:eastAsia="Times New Roman" w:hAnsi="Times New Roman" w:cs="Times New Roman"/>
        </w:rPr>
      </w:pPr>
      <w:r w:rsidRPr="00EE2ED3">
        <w:rPr>
          <w:rFonts w:ascii="Times New Roman" w:eastAsia="Times New Roman" w:hAnsi="Times New Roman" w:cs="Times New Roman"/>
          <w:b/>
          <w:sz w:val="26"/>
          <w:szCs w:val="26"/>
        </w:rPr>
        <w:t>ПРЕДМЕТ ДОГОВОРУ</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1.1. Організатор зобов’язується за власний рахунок забезпечити організацію та проведення електронних торгів, здійснити заходи, необхідні для реалізації активів, включаючи забезпечення їх зберігання, оцінку активів (майна)</w:t>
      </w:r>
      <w:r w:rsidR="00D6394C" w:rsidRPr="00EE2ED3">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 xml:space="preserve"> рецензування звіту про оцінку майна (акта оцінки майна) </w:t>
      </w:r>
      <w:r w:rsidR="00C66D18" w:rsidRPr="00EE2ED3">
        <w:rPr>
          <w:rFonts w:ascii="Times New Roman" w:eastAsia="Times New Roman" w:hAnsi="Times New Roman" w:cs="Times New Roman"/>
          <w:sz w:val="26"/>
          <w:szCs w:val="26"/>
        </w:rPr>
        <w:t xml:space="preserve">оцінювачем, </w:t>
      </w:r>
      <w:r w:rsidRPr="00EE2ED3">
        <w:rPr>
          <w:rFonts w:ascii="Times New Roman" w:eastAsia="Times New Roman" w:hAnsi="Times New Roman" w:cs="Times New Roman"/>
          <w:sz w:val="26"/>
          <w:szCs w:val="26"/>
        </w:rPr>
        <w:t>як</w:t>
      </w:r>
      <w:r w:rsidR="009F2A15" w:rsidRPr="00EE2ED3">
        <w:rPr>
          <w:rFonts w:ascii="Times New Roman" w:eastAsia="Times New Roman" w:hAnsi="Times New Roman" w:cs="Times New Roman"/>
          <w:sz w:val="26"/>
          <w:szCs w:val="26"/>
        </w:rPr>
        <w:t>ий</w:t>
      </w:r>
      <w:r w:rsidR="00C66D18" w:rsidRPr="00EE2ED3">
        <w:rPr>
          <w:rFonts w:ascii="Times New Roman" w:eastAsia="Times New Roman" w:hAnsi="Times New Roman" w:cs="Times New Roman"/>
          <w:sz w:val="26"/>
          <w:szCs w:val="26"/>
        </w:rPr>
        <w:t xml:space="preserve"> </w:t>
      </w:r>
      <w:r w:rsidRPr="00EE2ED3">
        <w:rPr>
          <w:rFonts w:ascii="Times New Roman" w:eastAsia="Times New Roman" w:hAnsi="Times New Roman" w:cs="Times New Roman"/>
          <w:sz w:val="26"/>
          <w:szCs w:val="26"/>
        </w:rPr>
        <w:t xml:space="preserve">відповідно до вимог Закону України </w:t>
      </w:r>
      <w:r w:rsidR="00C66D18" w:rsidRPr="00EE2ED3">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Про оцінку майна, майнових прав та професійну оціночну діяльність в Україні</w:t>
      </w:r>
      <w:r w:rsidR="00C66D18" w:rsidRPr="00EE2ED3">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 xml:space="preserve"> </w:t>
      </w:r>
      <w:r w:rsidR="009F2A15" w:rsidRPr="00EE2ED3">
        <w:rPr>
          <w:rFonts w:ascii="Times New Roman" w:eastAsia="Times New Roman" w:hAnsi="Times New Roman" w:cs="Times New Roman"/>
          <w:sz w:val="26"/>
          <w:szCs w:val="26"/>
        </w:rPr>
        <w:t xml:space="preserve">може </w:t>
      </w:r>
      <w:r w:rsidR="00C66D18" w:rsidRPr="00EE2ED3">
        <w:rPr>
          <w:rFonts w:ascii="Times New Roman" w:eastAsia="Times New Roman" w:hAnsi="Times New Roman" w:cs="Times New Roman"/>
          <w:sz w:val="26"/>
          <w:szCs w:val="26"/>
        </w:rPr>
        <w:t>виконувати рецензування</w:t>
      </w:r>
      <w:r w:rsidRPr="00EE2ED3">
        <w:rPr>
          <w:rFonts w:ascii="Times New Roman" w:eastAsia="Times New Roman" w:hAnsi="Times New Roman" w:cs="Times New Roman"/>
          <w:sz w:val="26"/>
          <w:szCs w:val="26"/>
        </w:rPr>
        <w:t xml:space="preserve">, переміщення активів, демонстрацію активів, поширення відомостей про передані для реалізації активи (код </w:t>
      </w:r>
      <w:proofErr w:type="spellStart"/>
      <w:r w:rsidRPr="00EE2ED3">
        <w:rPr>
          <w:rFonts w:ascii="Times New Roman" w:eastAsia="Times New Roman" w:hAnsi="Times New Roman" w:cs="Times New Roman"/>
          <w:sz w:val="26"/>
          <w:szCs w:val="26"/>
        </w:rPr>
        <w:t>ДК</w:t>
      </w:r>
      <w:proofErr w:type="spellEnd"/>
      <w:r w:rsidRPr="00EE2ED3">
        <w:rPr>
          <w:rFonts w:ascii="Times New Roman" w:eastAsia="Times New Roman" w:hAnsi="Times New Roman" w:cs="Times New Roman"/>
          <w:sz w:val="26"/>
          <w:szCs w:val="26"/>
        </w:rPr>
        <w:t xml:space="preserve"> 021:2015 999999999-9 не відображене в інших розділах), в обсязі та на умовах, визначених  цим Договором, відповідно до Порядку та Правил.</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1.2. Замовник, керуючись положеннями Закону, Порядку та Правил, на умовах визначених цим Договором, передає Організатору активи для реалізації на електронних торгах.</w:t>
      </w:r>
    </w:p>
    <w:p w:rsidR="00521097" w:rsidRPr="00EE2ED3" w:rsidRDefault="00521097">
      <w:pPr>
        <w:widowControl w:val="0"/>
        <w:spacing w:after="0" w:line="240" w:lineRule="auto"/>
        <w:ind w:firstLine="556"/>
        <w:jc w:val="center"/>
        <w:rPr>
          <w:rFonts w:ascii="Times New Roman" w:eastAsia="Times New Roman" w:hAnsi="Times New Roman" w:cs="Times New Roman"/>
          <w:sz w:val="26"/>
          <w:szCs w:val="26"/>
        </w:rPr>
      </w:pPr>
    </w:p>
    <w:p w:rsidR="00521097" w:rsidRPr="00EE2ED3" w:rsidRDefault="00720A98">
      <w:pPr>
        <w:widowControl w:val="0"/>
        <w:numPr>
          <w:ilvl w:val="0"/>
          <w:numId w:val="1"/>
        </w:numPr>
        <w:tabs>
          <w:tab w:val="left" w:pos="0"/>
        </w:tabs>
        <w:spacing w:after="0" w:line="240" w:lineRule="auto"/>
        <w:jc w:val="center"/>
        <w:rPr>
          <w:rFonts w:ascii="Times New Roman" w:eastAsia="Times New Roman" w:hAnsi="Times New Roman" w:cs="Times New Roman"/>
        </w:rPr>
      </w:pPr>
      <w:r w:rsidRPr="00EE2ED3">
        <w:rPr>
          <w:rFonts w:ascii="Times New Roman" w:eastAsia="Times New Roman" w:hAnsi="Times New Roman" w:cs="Times New Roman"/>
          <w:b/>
          <w:sz w:val="26"/>
          <w:szCs w:val="26"/>
        </w:rPr>
        <w:t>ПРАВА І ОБОВ'ЯЗКИ СТОРІН</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b/>
          <w:sz w:val="26"/>
          <w:szCs w:val="26"/>
        </w:rPr>
        <w:t>2.1. Замовник зобов’язаний:</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2.1.1. Надати наявну інформацію про актив, достатню для його реалізації (за наявності), який передається для реалізації на електронних торгах за заявкою Замовника про передачу активів Організатору для реалізації на електронних торгах (далі – Заявка) за формою, що є додатком до Правил проведення електронних торгів арештованих активів, та невід’ємною частиною цього Договору; </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2.1.2. До Заявки додати проект договору купівлі-продажу активу між </w:t>
      </w:r>
      <w:del w:id="3" w:author="Nataliya P. Ilnitska" w:date="2022-04-27T16:56:00Z">
        <w:r w:rsidRPr="00EE2ED3" w:rsidDel="00420FAD">
          <w:rPr>
            <w:rFonts w:ascii="Times New Roman" w:eastAsia="Times New Roman" w:hAnsi="Times New Roman" w:cs="Times New Roman"/>
            <w:sz w:val="26"/>
            <w:szCs w:val="26"/>
          </w:rPr>
          <w:delText>Національним агентством</w:delText>
        </w:r>
      </w:del>
      <w:ins w:id="4" w:author="Nataliya P. Ilnitska" w:date="2022-04-27T16:56:00Z">
        <w:r w:rsidR="00420FAD" w:rsidRPr="00EE2ED3">
          <w:rPr>
            <w:rFonts w:ascii="Times New Roman" w:eastAsia="Times New Roman" w:hAnsi="Times New Roman" w:cs="Times New Roman"/>
            <w:sz w:val="26"/>
            <w:szCs w:val="26"/>
          </w:rPr>
          <w:t>АРМА</w:t>
        </w:r>
      </w:ins>
      <w:r w:rsidRPr="00EE2ED3">
        <w:rPr>
          <w:rFonts w:ascii="Times New Roman" w:eastAsia="Times New Roman" w:hAnsi="Times New Roman" w:cs="Times New Roman"/>
          <w:sz w:val="26"/>
          <w:szCs w:val="26"/>
        </w:rPr>
        <w:t xml:space="preserve"> та переможцем електронних торгів у разі реалізації активу, визначеного абзацом </w:t>
      </w:r>
      <w:del w:id="5" w:author="Nataliya P. Ilnitska" w:date="2022-04-27T16:52:00Z">
        <w:r w:rsidRPr="00EE2ED3" w:rsidDel="00294B4D">
          <w:rPr>
            <w:rFonts w:ascii="Times New Roman" w:eastAsia="Times New Roman" w:hAnsi="Times New Roman" w:cs="Times New Roman"/>
            <w:sz w:val="26"/>
            <w:szCs w:val="26"/>
          </w:rPr>
          <w:delText xml:space="preserve">третім </w:delText>
        </w:r>
      </w:del>
      <w:ins w:id="6" w:author="Nataliya P. Ilnitska" w:date="2022-04-27T16:52:00Z">
        <w:r w:rsidR="00294B4D" w:rsidRPr="00EE2ED3">
          <w:rPr>
            <w:rFonts w:ascii="Times New Roman" w:eastAsia="Times New Roman" w:hAnsi="Times New Roman" w:cs="Times New Roman"/>
            <w:sz w:val="26"/>
            <w:szCs w:val="26"/>
          </w:rPr>
          <w:t xml:space="preserve">четвертим </w:t>
        </w:r>
      </w:ins>
      <w:r w:rsidRPr="00EE2ED3">
        <w:rPr>
          <w:rFonts w:ascii="Times New Roman" w:eastAsia="Times New Roman" w:hAnsi="Times New Roman" w:cs="Times New Roman"/>
          <w:sz w:val="26"/>
          <w:szCs w:val="26"/>
        </w:rPr>
        <w:t xml:space="preserve">пункту 2 Порядку, а саме активи, які перебувають в управлінні </w:t>
      </w:r>
      <w:del w:id="7" w:author="Nataliya P. Ilnitska" w:date="2022-04-27T16:57:00Z">
        <w:r w:rsidRPr="00EE2ED3" w:rsidDel="00420FAD">
          <w:rPr>
            <w:rFonts w:ascii="Times New Roman" w:eastAsia="Times New Roman" w:hAnsi="Times New Roman" w:cs="Times New Roman"/>
            <w:sz w:val="26"/>
            <w:szCs w:val="26"/>
          </w:rPr>
          <w:delText>Національного агентства</w:delText>
        </w:r>
      </w:del>
      <w:ins w:id="8" w:author="Nataliya P. Ilnitska" w:date="2022-04-27T16:57:00Z">
        <w:r w:rsidR="00420FAD" w:rsidRPr="00EE2ED3">
          <w:rPr>
            <w:rFonts w:ascii="Times New Roman" w:eastAsia="Times New Roman" w:hAnsi="Times New Roman" w:cs="Times New Roman"/>
            <w:sz w:val="26"/>
            <w:szCs w:val="26"/>
          </w:rPr>
          <w:t>АРМА</w:t>
        </w:r>
      </w:ins>
      <w:r w:rsidRPr="00EE2ED3">
        <w:rPr>
          <w:rFonts w:ascii="Times New Roman" w:eastAsia="Times New Roman" w:hAnsi="Times New Roman" w:cs="Times New Roman"/>
          <w:sz w:val="26"/>
          <w:szCs w:val="26"/>
        </w:rPr>
        <w:t xml:space="preserve"> та підлягають реалізації як захід самостійного виконання судового рішення про конфіскацію, спеціальну конфіскацію активів, стягнення в дохід держави активів на підставі частин другої та четвертої статті 23 Закону;</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2.1.3. Передати на зберігання Організатору активи, крім нерухомого майна та крім майна</w:t>
      </w:r>
      <w:ins w:id="9" w:author="s.pavlenko" w:date="2022-08-19T12:42:00Z">
        <w:r w:rsidR="00F7210E">
          <w:rPr>
            <w:rFonts w:ascii="Times New Roman" w:eastAsia="Times New Roman" w:hAnsi="Times New Roman" w:cs="Times New Roman"/>
            <w:sz w:val="26"/>
            <w:szCs w:val="26"/>
          </w:rPr>
          <w:t>,</w:t>
        </w:r>
      </w:ins>
      <w:r w:rsidRPr="00EE2ED3">
        <w:rPr>
          <w:rFonts w:ascii="Times New Roman" w:eastAsia="Times New Roman" w:hAnsi="Times New Roman" w:cs="Times New Roman"/>
          <w:sz w:val="26"/>
          <w:szCs w:val="26"/>
        </w:rPr>
        <w:t xml:space="preserve"> яке не може бути передано на зберігання Організатору з об’єктивних причин без пошкодження його функціональних властивостей, цілісності та зовнішнього вигляду (складні верстати, механізми, устаткування тощо), та за виключенням випадків, якщо у зв'язку з обставинами, які мають істотне значення, Організатор не може забезпечити їх схоронності, в день подачі Заявки. Приймання-передавання активів здійснюється за їх місцезнаходженням, про що складається акт </w:t>
      </w:r>
      <w:r w:rsidRPr="00EE2ED3">
        <w:rPr>
          <w:rFonts w:ascii="Times New Roman" w:eastAsia="Times New Roman" w:hAnsi="Times New Roman" w:cs="Times New Roman"/>
          <w:sz w:val="26"/>
          <w:szCs w:val="26"/>
        </w:rPr>
        <w:lastRenderedPageBreak/>
        <w:t>приймання-передавання активу за формою, погодженою Сторонами;</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2.1.4. Надати дані щодо відповідальних осіб за організацію демонстрації потенційним учасникам електронних торгів активів, зберігання яких не покладено на Організатора;</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2.1.5. Підписати акт про реалізацію активів на електронних торгах</w:t>
      </w:r>
      <w:del w:id="10" w:author="s.pavlenko" w:date="2022-08-19T12:43:00Z">
        <w:r w:rsidRPr="00EE2ED3" w:rsidDel="00F7210E">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або укласти договір купівлі-продажу щодо активів, визначених абзацом </w:t>
      </w:r>
      <w:ins w:id="11" w:author="Nataliya P. Ilnitska" w:date="2022-04-27T16:53:00Z">
        <w:r w:rsidR="00294B4D" w:rsidRPr="00EE2ED3">
          <w:rPr>
            <w:rFonts w:ascii="Times New Roman" w:eastAsia="Times New Roman" w:hAnsi="Times New Roman" w:cs="Times New Roman"/>
            <w:sz w:val="26"/>
            <w:szCs w:val="26"/>
          </w:rPr>
          <w:t>четвертим</w:t>
        </w:r>
        <w:r w:rsidR="00294B4D" w:rsidRPr="00EE2ED3" w:rsidDel="00294B4D">
          <w:rPr>
            <w:rFonts w:ascii="Times New Roman" w:eastAsia="Times New Roman" w:hAnsi="Times New Roman" w:cs="Times New Roman"/>
            <w:sz w:val="26"/>
            <w:szCs w:val="26"/>
          </w:rPr>
          <w:t xml:space="preserve"> </w:t>
        </w:r>
      </w:ins>
      <w:del w:id="12" w:author="Nataliya P. Ilnitska" w:date="2022-04-27T16:53:00Z">
        <w:r w:rsidRPr="00EE2ED3" w:rsidDel="00294B4D">
          <w:rPr>
            <w:rFonts w:ascii="Times New Roman" w:eastAsia="Times New Roman" w:hAnsi="Times New Roman" w:cs="Times New Roman"/>
            <w:sz w:val="26"/>
            <w:szCs w:val="26"/>
          </w:rPr>
          <w:delText xml:space="preserve">третім </w:delText>
        </w:r>
      </w:del>
      <w:r w:rsidRPr="00EE2ED3">
        <w:rPr>
          <w:rFonts w:ascii="Times New Roman" w:eastAsia="Times New Roman" w:hAnsi="Times New Roman" w:cs="Times New Roman"/>
          <w:sz w:val="26"/>
          <w:szCs w:val="26"/>
        </w:rPr>
        <w:t>пункту 2 Порядку, з переможцем електронних торгів, за умови виконання останнім норм Закону, Порядку і Правил;</w:t>
      </w:r>
    </w:p>
    <w:p w:rsidR="00521097" w:rsidRPr="00EE2ED3" w:rsidRDefault="0041233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AB5FCA">
        <w:rPr>
          <w:rFonts w:ascii="Times New Roman" w:eastAsia="Times New Roman" w:hAnsi="Times New Roman" w:cs="Times New Roman"/>
          <w:sz w:val="26"/>
          <w:szCs w:val="26"/>
        </w:rPr>
        <w:t>2.1.6.</w:t>
      </w:r>
      <w:r w:rsidR="00720A98" w:rsidRPr="00AB5FCA">
        <w:rPr>
          <w:rFonts w:ascii="Times New Roman" w:eastAsia="Times New Roman" w:hAnsi="Times New Roman" w:cs="Times New Roman"/>
          <w:sz w:val="26"/>
          <w:szCs w:val="26"/>
        </w:rPr>
        <w:t xml:space="preserve"> Повідомити</w:t>
      </w:r>
      <w:r w:rsidR="00720A98" w:rsidRPr="00EE2ED3">
        <w:rPr>
          <w:rFonts w:ascii="Times New Roman" w:eastAsia="Times New Roman" w:hAnsi="Times New Roman" w:cs="Times New Roman"/>
          <w:sz w:val="26"/>
          <w:szCs w:val="26"/>
        </w:rPr>
        <w:t xml:space="preserve"> Організатора про підписання акта про реалізацію активів на електронних торгах</w:t>
      </w:r>
      <w:del w:id="13" w:author="s.pavlenko" w:date="2022-08-19T12:43:00Z">
        <w:r w:rsidR="00720A98" w:rsidRPr="00EE2ED3" w:rsidDel="00F7210E">
          <w:rPr>
            <w:rFonts w:ascii="Times New Roman" w:eastAsia="Times New Roman" w:hAnsi="Times New Roman" w:cs="Times New Roman"/>
            <w:sz w:val="26"/>
            <w:szCs w:val="26"/>
          </w:rPr>
          <w:delText>,</w:delText>
        </w:r>
      </w:del>
      <w:r w:rsidR="00720A98" w:rsidRPr="00EE2ED3">
        <w:rPr>
          <w:rFonts w:ascii="Times New Roman" w:eastAsia="Times New Roman" w:hAnsi="Times New Roman" w:cs="Times New Roman"/>
          <w:sz w:val="26"/>
          <w:szCs w:val="26"/>
        </w:rPr>
        <w:t xml:space="preserve"> або укладення договору купівлі-продажу щодо активів, визначених абзацом </w:t>
      </w:r>
      <w:ins w:id="14" w:author="Nataliya P. Ilnitska" w:date="2022-04-27T16:53:00Z">
        <w:r w:rsidR="00294B4D" w:rsidRPr="00EE2ED3">
          <w:rPr>
            <w:rFonts w:ascii="Times New Roman" w:eastAsia="Times New Roman" w:hAnsi="Times New Roman" w:cs="Times New Roman"/>
            <w:sz w:val="26"/>
            <w:szCs w:val="26"/>
          </w:rPr>
          <w:t>четвертим</w:t>
        </w:r>
        <w:r w:rsidR="00294B4D" w:rsidRPr="00EE2ED3" w:rsidDel="00294B4D">
          <w:rPr>
            <w:rFonts w:ascii="Times New Roman" w:eastAsia="Times New Roman" w:hAnsi="Times New Roman" w:cs="Times New Roman"/>
            <w:sz w:val="26"/>
            <w:szCs w:val="26"/>
          </w:rPr>
          <w:t xml:space="preserve"> </w:t>
        </w:r>
      </w:ins>
      <w:del w:id="15" w:author="Nataliya P. Ilnitska" w:date="2022-04-27T16:53:00Z">
        <w:r w:rsidR="00720A98" w:rsidRPr="00EE2ED3" w:rsidDel="00294B4D">
          <w:rPr>
            <w:rFonts w:ascii="Times New Roman" w:eastAsia="Times New Roman" w:hAnsi="Times New Roman" w:cs="Times New Roman"/>
            <w:sz w:val="26"/>
            <w:szCs w:val="26"/>
          </w:rPr>
          <w:delText xml:space="preserve">третім </w:delText>
        </w:r>
      </w:del>
      <w:r w:rsidR="00720A98" w:rsidRPr="00EE2ED3">
        <w:rPr>
          <w:rFonts w:ascii="Times New Roman" w:eastAsia="Times New Roman" w:hAnsi="Times New Roman" w:cs="Times New Roman"/>
          <w:sz w:val="26"/>
          <w:szCs w:val="26"/>
        </w:rPr>
        <w:t xml:space="preserve">пункту 2 Порядку, з переможцем електронних торгів у строки, визначені Правилами, шляхом надсилання повідомлення на електронну адресу </w:t>
      </w:r>
      <w:ins w:id="16" w:author="s.pavlenko" w:date="2022-08-23T11:48:00Z">
        <w:r w:rsidR="006558EA">
          <w:rPr>
            <w:rFonts w:ascii="Times New Roman" w:eastAsia="Times New Roman" w:hAnsi="Times New Roman" w:cs="Times New Roman"/>
            <w:sz w:val="26"/>
            <w:szCs w:val="26"/>
            <w:lang w:val="en-US"/>
          </w:rPr>
          <w:fldChar w:fldCharType="begin"/>
        </w:r>
        <w:r w:rsidR="006558EA" w:rsidRPr="006558EA">
          <w:rPr>
            <w:rFonts w:ascii="Times New Roman" w:eastAsia="Times New Roman" w:hAnsi="Times New Roman" w:cs="Times New Roman"/>
            <w:sz w:val="26"/>
            <w:szCs w:val="26"/>
            <w:lang w:val="ru-RU"/>
            <w:rPrChange w:id="17" w:author="s.pavlenko" w:date="2022-08-23T11:48:00Z">
              <w:rPr>
                <w:rFonts w:ascii="Times New Roman" w:eastAsia="Times New Roman" w:hAnsi="Times New Roman" w:cs="Times New Roman"/>
                <w:sz w:val="26"/>
                <w:szCs w:val="26"/>
                <w:lang w:val="en-US"/>
              </w:rPr>
            </w:rPrChange>
          </w:rPr>
          <w:instrText xml:space="preserve"> </w:instrText>
        </w:r>
        <w:r w:rsidR="006558EA">
          <w:rPr>
            <w:rFonts w:ascii="Times New Roman" w:eastAsia="Times New Roman" w:hAnsi="Times New Roman" w:cs="Times New Roman"/>
            <w:sz w:val="26"/>
            <w:szCs w:val="26"/>
            <w:lang w:val="en-US"/>
          </w:rPr>
          <w:instrText>HYPERLINK</w:instrText>
        </w:r>
        <w:r w:rsidR="006558EA" w:rsidRPr="006558EA">
          <w:rPr>
            <w:rFonts w:ascii="Times New Roman" w:eastAsia="Times New Roman" w:hAnsi="Times New Roman" w:cs="Times New Roman"/>
            <w:sz w:val="26"/>
            <w:szCs w:val="26"/>
            <w:lang w:val="ru-RU"/>
            <w:rPrChange w:id="18" w:author="s.pavlenko" w:date="2022-08-23T11:48:00Z">
              <w:rPr>
                <w:rFonts w:ascii="Times New Roman" w:eastAsia="Times New Roman" w:hAnsi="Times New Roman" w:cs="Times New Roman"/>
                <w:sz w:val="26"/>
                <w:szCs w:val="26"/>
                <w:lang w:val="en-US"/>
              </w:rPr>
            </w:rPrChange>
          </w:rPr>
          <w:instrText xml:space="preserve"> "</w:instrText>
        </w:r>
        <w:r w:rsidR="006558EA">
          <w:rPr>
            <w:rFonts w:ascii="Times New Roman" w:eastAsia="Times New Roman" w:hAnsi="Times New Roman" w:cs="Times New Roman"/>
            <w:sz w:val="26"/>
            <w:szCs w:val="26"/>
            <w:lang w:val="en-US"/>
          </w:rPr>
          <w:instrText>mailto</w:instrText>
        </w:r>
        <w:r w:rsidR="006558EA" w:rsidRPr="006558EA">
          <w:rPr>
            <w:rFonts w:ascii="Times New Roman" w:eastAsia="Times New Roman" w:hAnsi="Times New Roman" w:cs="Times New Roman"/>
            <w:sz w:val="26"/>
            <w:szCs w:val="26"/>
            <w:lang w:val="ru-RU"/>
            <w:rPrChange w:id="19" w:author="s.pavlenko" w:date="2022-08-23T11:48:00Z">
              <w:rPr>
                <w:rFonts w:ascii="Times New Roman" w:eastAsia="Times New Roman" w:hAnsi="Times New Roman" w:cs="Times New Roman"/>
                <w:sz w:val="26"/>
                <w:szCs w:val="26"/>
                <w:lang w:val="en-US"/>
              </w:rPr>
            </w:rPrChange>
          </w:rPr>
          <w:instrText>:</w:instrText>
        </w:r>
      </w:ins>
      <w:ins w:id="20" w:author="s.pavlenko" w:date="2022-08-23T11:47:00Z">
        <w:r w:rsidR="006558EA" w:rsidRPr="006558EA">
          <w:rPr>
            <w:rFonts w:ascii="Times New Roman" w:eastAsia="Times New Roman" w:hAnsi="Times New Roman" w:cs="Times New Roman"/>
            <w:sz w:val="26"/>
            <w:szCs w:val="26"/>
            <w:lang w:val="en-US"/>
            <w:rPrChange w:id="21" w:author="s.pavlenko" w:date="2022-08-23T11:48:00Z">
              <w:rPr>
                <w:rStyle w:val="af1"/>
                <w:rFonts w:ascii="Times New Roman" w:eastAsia="Times New Roman" w:hAnsi="Times New Roman" w:cs="Times New Roman"/>
                <w:sz w:val="26"/>
                <w:szCs w:val="26"/>
                <w:lang w:val="en-US"/>
              </w:rPr>
            </w:rPrChange>
          </w:rPr>
          <w:instrText>ver</w:instrText>
        </w:r>
        <w:r w:rsidR="006558EA" w:rsidRPr="006558EA">
          <w:rPr>
            <w:rFonts w:ascii="Times New Roman" w:eastAsia="Times New Roman" w:hAnsi="Times New Roman" w:cs="Times New Roman"/>
            <w:sz w:val="26"/>
            <w:szCs w:val="26"/>
            <w:lang w:val="ru-RU"/>
            <w:rPrChange w:id="22" w:author="s.pavlenko" w:date="2022-08-23T11:48:00Z">
              <w:rPr>
                <w:rStyle w:val="af1"/>
                <w:rFonts w:ascii="Times New Roman" w:eastAsia="Times New Roman" w:hAnsi="Times New Roman" w:cs="Times New Roman"/>
                <w:sz w:val="26"/>
                <w:szCs w:val="26"/>
                <w:lang w:val="en-US"/>
              </w:rPr>
            </w:rPrChange>
          </w:rPr>
          <w:instrText>-</w:instrText>
        </w:r>
        <w:r w:rsidR="006558EA" w:rsidRPr="006558EA">
          <w:rPr>
            <w:rFonts w:ascii="Times New Roman" w:eastAsia="Times New Roman" w:hAnsi="Times New Roman" w:cs="Times New Roman"/>
            <w:sz w:val="26"/>
            <w:szCs w:val="26"/>
            <w:lang w:val="en-US"/>
            <w:rPrChange w:id="23" w:author="s.pavlenko" w:date="2022-08-23T11:48:00Z">
              <w:rPr>
                <w:rStyle w:val="af1"/>
                <w:rFonts w:ascii="Times New Roman" w:eastAsia="Times New Roman" w:hAnsi="Times New Roman" w:cs="Times New Roman"/>
                <w:sz w:val="26"/>
                <w:szCs w:val="26"/>
                <w:lang w:val="en-US"/>
              </w:rPr>
            </w:rPrChange>
          </w:rPr>
          <w:instrText>tas</w:instrText>
        </w:r>
        <w:r w:rsidR="006558EA" w:rsidRPr="006558EA">
          <w:rPr>
            <w:rFonts w:ascii="Times New Roman" w:eastAsia="Times New Roman" w:hAnsi="Times New Roman" w:cs="Times New Roman"/>
            <w:sz w:val="26"/>
            <w:szCs w:val="26"/>
            <w:lang w:val="ru-RU"/>
            <w:rPrChange w:id="24" w:author="s.pavlenko" w:date="2022-08-23T11:48:00Z">
              <w:rPr>
                <w:rStyle w:val="af1"/>
                <w:rFonts w:ascii="Times New Roman" w:eastAsia="Times New Roman" w:hAnsi="Times New Roman" w:cs="Times New Roman"/>
                <w:sz w:val="26"/>
                <w:szCs w:val="26"/>
                <w:lang w:val="en-US"/>
              </w:rPr>
            </w:rPrChange>
          </w:rPr>
          <w:instrText>_</w:instrText>
        </w:r>
        <w:r w:rsidR="006558EA" w:rsidRPr="006558EA">
          <w:rPr>
            <w:rFonts w:ascii="Times New Roman" w:eastAsia="Times New Roman" w:hAnsi="Times New Roman" w:cs="Times New Roman"/>
            <w:sz w:val="26"/>
            <w:szCs w:val="26"/>
            <w:lang w:val="en-US"/>
            <w:rPrChange w:id="25" w:author="s.pavlenko" w:date="2022-08-23T11:48:00Z">
              <w:rPr>
                <w:rStyle w:val="af1"/>
                <w:rFonts w:ascii="Times New Roman" w:eastAsia="Times New Roman" w:hAnsi="Times New Roman" w:cs="Times New Roman"/>
                <w:sz w:val="26"/>
                <w:szCs w:val="26"/>
                <w:lang w:val="en-US"/>
              </w:rPr>
            </w:rPrChange>
          </w:rPr>
          <w:instrText>kharkiv</w:instrText>
        </w:r>
        <w:r w:rsidR="006558EA" w:rsidRPr="006558EA">
          <w:rPr>
            <w:rFonts w:ascii="Times New Roman" w:eastAsia="Times New Roman" w:hAnsi="Times New Roman" w:cs="Times New Roman"/>
            <w:sz w:val="26"/>
            <w:szCs w:val="26"/>
            <w:lang w:val="ru-RU"/>
            <w:rPrChange w:id="26" w:author="s.pavlenko" w:date="2022-08-23T11:48:00Z">
              <w:rPr>
                <w:rStyle w:val="af1"/>
                <w:rFonts w:ascii="Times New Roman" w:eastAsia="Times New Roman" w:hAnsi="Times New Roman" w:cs="Times New Roman"/>
                <w:sz w:val="26"/>
                <w:szCs w:val="26"/>
                <w:highlight w:val="yellow"/>
                <w:lang w:val="ru-RU"/>
              </w:rPr>
            </w:rPrChange>
          </w:rPr>
          <w:instrText>@</w:instrText>
        </w:r>
        <w:r w:rsidR="006558EA" w:rsidRPr="006558EA">
          <w:rPr>
            <w:rFonts w:ascii="Times New Roman" w:eastAsia="Times New Roman" w:hAnsi="Times New Roman" w:cs="Times New Roman"/>
            <w:sz w:val="26"/>
            <w:szCs w:val="26"/>
            <w:lang w:val="en-US"/>
            <w:rPrChange w:id="27" w:author="s.pavlenko" w:date="2022-08-23T11:48:00Z">
              <w:rPr>
                <w:rStyle w:val="af1"/>
                <w:rFonts w:ascii="Times New Roman" w:eastAsia="Times New Roman" w:hAnsi="Times New Roman" w:cs="Times New Roman"/>
                <w:sz w:val="26"/>
                <w:szCs w:val="26"/>
                <w:lang w:val="en-US"/>
              </w:rPr>
            </w:rPrChange>
          </w:rPr>
          <w:instrText>ukr</w:instrText>
        </w:r>
        <w:r w:rsidR="006558EA" w:rsidRPr="006558EA">
          <w:rPr>
            <w:rFonts w:ascii="Times New Roman" w:eastAsia="Times New Roman" w:hAnsi="Times New Roman" w:cs="Times New Roman"/>
            <w:sz w:val="26"/>
            <w:szCs w:val="26"/>
            <w:lang w:val="ru-RU"/>
            <w:rPrChange w:id="28" w:author="s.pavlenko" w:date="2022-08-23T11:48:00Z">
              <w:rPr>
                <w:rStyle w:val="af1"/>
                <w:rFonts w:ascii="Times New Roman" w:eastAsia="Times New Roman" w:hAnsi="Times New Roman" w:cs="Times New Roman"/>
                <w:sz w:val="26"/>
                <w:szCs w:val="26"/>
                <w:lang w:val="en-US"/>
              </w:rPr>
            </w:rPrChange>
          </w:rPr>
          <w:instrText>.</w:instrText>
        </w:r>
        <w:r w:rsidR="006558EA" w:rsidRPr="006558EA">
          <w:rPr>
            <w:rFonts w:ascii="Times New Roman" w:eastAsia="Times New Roman" w:hAnsi="Times New Roman" w:cs="Times New Roman"/>
            <w:sz w:val="26"/>
            <w:szCs w:val="26"/>
            <w:lang w:val="en-US"/>
            <w:rPrChange w:id="29" w:author="s.pavlenko" w:date="2022-08-23T11:48:00Z">
              <w:rPr>
                <w:rStyle w:val="af1"/>
                <w:rFonts w:ascii="Times New Roman" w:eastAsia="Times New Roman" w:hAnsi="Times New Roman" w:cs="Times New Roman"/>
                <w:sz w:val="26"/>
                <w:szCs w:val="26"/>
                <w:lang w:val="en-US"/>
              </w:rPr>
            </w:rPrChange>
          </w:rPr>
          <w:instrText>net</w:instrText>
        </w:r>
      </w:ins>
      <w:ins w:id="30" w:author="s.pavlenko" w:date="2022-08-23T11:48:00Z">
        <w:r w:rsidR="006558EA" w:rsidRPr="006558EA">
          <w:rPr>
            <w:rFonts w:ascii="Times New Roman" w:eastAsia="Times New Roman" w:hAnsi="Times New Roman" w:cs="Times New Roman"/>
            <w:sz w:val="26"/>
            <w:szCs w:val="26"/>
            <w:lang w:val="ru-RU"/>
            <w:rPrChange w:id="31" w:author="s.pavlenko" w:date="2022-08-23T11:48:00Z">
              <w:rPr>
                <w:rFonts w:ascii="Times New Roman" w:eastAsia="Times New Roman" w:hAnsi="Times New Roman" w:cs="Times New Roman"/>
                <w:sz w:val="26"/>
                <w:szCs w:val="26"/>
                <w:lang w:val="en-US"/>
              </w:rPr>
            </w:rPrChange>
          </w:rPr>
          <w:instrText xml:space="preserve">" </w:instrText>
        </w:r>
        <w:r w:rsidR="006558EA">
          <w:rPr>
            <w:rFonts w:ascii="Times New Roman" w:eastAsia="Times New Roman" w:hAnsi="Times New Roman" w:cs="Times New Roman"/>
            <w:sz w:val="26"/>
            <w:szCs w:val="26"/>
            <w:lang w:val="en-US"/>
          </w:rPr>
          <w:fldChar w:fldCharType="separate"/>
        </w:r>
      </w:ins>
      <w:ins w:id="32" w:author="s.pavlenko" w:date="2022-08-23T11:47:00Z">
        <w:r w:rsidR="006558EA" w:rsidRPr="00347978">
          <w:rPr>
            <w:rStyle w:val="af1"/>
            <w:rFonts w:ascii="Times New Roman" w:eastAsia="Times New Roman" w:hAnsi="Times New Roman" w:cs="Times New Roman"/>
            <w:sz w:val="26"/>
            <w:szCs w:val="26"/>
            <w:lang w:val="en-US"/>
          </w:rPr>
          <w:t>ver</w:t>
        </w:r>
        <w:r w:rsidR="006558EA" w:rsidRPr="00347978">
          <w:rPr>
            <w:rStyle w:val="af1"/>
            <w:rFonts w:ascii="Times New Roman" w:eastAsia="Times New Roman" w:hAnsi="Times New Roman" w:cs="Times New Roman"/>
            <w:sz w:val="26"/>
            <w:szCs w:val="26"/>
            <w:lang w:val="ru-RU"/>
            <w:rPrChange w:id="33" w:author="s.pavlenko" w:date="2022-08-23T11:48:00Z">
              <w:rPr>
                <w:rStyle w:val="af1"/>
                <w:rFonts w:ascii="Times New Roman" w:eastAsia="Times New Roman" w:hAnsi="Times New Roman" w:cs="Times New Roman"/>
                <w:sz w:val="26"/>
                <w:szCs w:val="26"/>
                <w:lang w:val="en-US"/>
              </w:rPr>
            </w:rPrChange>
          </w:rPr>
          <w:t>-</w:t>
        </w:r>
        <w:r w:rsidR="006558EA" w:rsidRPr="00347978">
          <w:rPr>
            <w:rStyle w:val="af1"/>
            <w:rFonts w:ascii="Times New Roman" w:eastAsia="Times New Roman" w:hAnsi="Times New Roman" w:cs="Times New Roman"/>
            <w:sz w:val="26"/>
            <w:szCs w:val="26"/>
            <w:lang w:val="en-US"/>
          </w:rPr>
          <w:t>tas</w:t>
        </w:r>
        <w:r w:rsidR="006558EA" w:rsidRPr="00347978">
          <w:rPr>
            <w:rStyle w:val="af1"/>
            <w:rFonts w:ascii="Times New Roman" w:eastAsia="Times New Roman" w:hAnsi="Times New Roman" w:cs="Times New Roman"/>
            <w:sz w:val="26"/>
            <w:szCs w:val="26"/>
            <w:lang w:val="ru-RU"/>
            <w:rPrChange w:id="34" w:author="s.pavlenko" w:date="2022-08-23T11:48:00Z">
              <w:rPr>
                <w:rStyle w:val="af1"/>
                <w:rFonts w:ascii="Times New Roman" w:eastAsia="Times New Roman" w:hAnsi="Times New Roman" w:cs="Times New Roman"/>
                <w:sz w:val="26"/>
                <w:szCs w:val="26"/>
                <w:lang w:val="en-US"/>
              </w:rPr>
            </w:rPrChange>
          </w:rPr>
          <w:t>_</w:t>
        </w:r>
        <w:r w:rsidR="006558EA" w:rsidRPr="00347978">
          <w:rPr>
            <w:rStyle w:val="af1"/>
            <w:rFonts w:ascii="Times New Roman" w:eastAsia="Times New Roman" w:hAnsi="Times New Roman" w:cs="Times New Roman"/>
            <w:sz w:val="26"/>
            <w:szCs w:val="26"/>
            <w:lang w:val="en-US"/>
          </w:rPr>
          <w:t>kharkiv</w:t>
        </w:r>
        <w:r w:rsidR="006558EA" w:rsidRPr="00347978">
          <w:rPr>
            <w:rStyle w:val="af1"/>
            <w:rFonts w:ascii="Times New Roman" w:eastAsia="Times New Roman" w:hAnsi="Times New Roman" w:cs="Times New Roman"/>
            <w:sz w:val="26"/>
            <w:szCs w:val="26"/>
            <w:lang w:val="ru-RU"/>
            <w:rPrChange w:id="35" w:author="s.pavlenko" w:date="2022-08-23T11:48:00Z">
              <w:rPr>
                <w:rStyle w:val="af1"/>
                <w:rFonts w:ascii="Times New Roman" w:eastAsia="Times New Roman" w:hAnsi="Times New Roman" w:cs="Times New Roman"/>
                <w:sz w:val="26"/>
                <w:szCs w:val="26"/>
                <w:highlight w:val="yellow"/>
                <w:lang w:val="ru-RU"/>
              </w:rPr>
            </w:rPrChange>
          </w:rPr>
          <w:t>@</w:t>
        </w:r>
        <w:r w:rsidR="006558EA" w:rsidRPr="00347978">
          <w:rPr>
            <w:rStyle w:val="af1"/>
            <w:rFonts w:ascii="Times New Roman" w:eastAsia="Times New Roman" w:hAnsi="Times New Roman" w:cs="Times New Roman"/>
            <w:sz w:val="26"/>
            <w:szCs w:val="26"/>
            <w:lang w:val="en-US"/>
          </w:rPr>
          <w:t>ukr</w:t>
        </w:r>
        <w:r w:rsidR="006558EA" w:rsidRPr="00347978">
          <w:rPr>
            <w:rStyle w:val="af1"/>
            <w:rFonts w:ascii="Times New Roman" w:eastAsia="Times New Roman" w:hAnsi="Times New Roman" w:cs="Times New Roman"/>
            <w:sz w:val="26"/>
            <w:szCs w:val="26"/>
            <w:lang w:val="ru-RU"/>
            <w:rPrChange w:id="36" w:author="s.pavlenko" w:date="2022-08-23T11:48:00Z">
              <w:rPr>
                <w:rStyle w:val="af1"/>
                <w:rFonts w:ascii="Times New Roman" w:eastAsia="Times New Roman" w:hAnsi="Times New Roman" w:cs="Times New Roman"/>
                <w:sz w:val="26"/>
                <w:szCs w:val="26"/>
                <w:lang w:val="en-US"/>
              </w:rPr>
            </w:rPrChange>
          </w:rPr>
          <w:t>.</w:t>
        </w:r>
        <w:r w:rsidR="006558EA" w:rsidRPr="00347978">
          <w:rPr>
            <w:rStyle w:val="af1"/>
            <w:rFonts w:ascii="Times New Roman" w:eastAsia="Times New Roman" w:hAnsi="Times New Roman" w:cs="Times New Roman"/>
            <w:sz w:val="26"/>
            <w:szCs w:val="26"/>
            <w:lang w:val="en-US"/>
          </w:rPr>
          <w:t>net</w:t>
        </w:r>
      </w:ins>
      <w:ins w:id="37" w:author="s.pavlenko" w:date="2022-08-23T11:48:00Z">
        <w:r w:rsidR="006558EA">
          <w:rPr>
            <w:rFonts w:ascii="Times New Roman" w:eastAsia="Times New Roman" w:hAnsi="Times New Roman" w:cs="Times New Roman"/>
            <w:sz w:val="26"/>
            <w:szCs w:val="26"/>
            <w:lang w:val="en-US"/>
          </w:rPr>
          <w:fldChar w:fldCharType="end"/>
        </w:r>
      </w:ins>
      <w:ins w:id="38" w:author="s.pavlenko" w:date="2022-08-23T11:45:00Z">
        <w:r w:rsidR="00AB5FCA">
          <w:rPr>
            <w:rFonts w:ascii="Times New Roman" w:eastAsia="Times New Roman" w:hAnsi="Times New Roman" w:cs="Times New Roman"/>
            <w:sz w:val="26"/>
            <w:szCs w:val="26"/>
          </w:rPr>
          <w:t xml:space="preserve"> не пізніше ніж на наступний день після підписання акта про реалізацію активів на електронних</w:t>
        </w:r>
      </w:ins>
      <w:ins w:id="39" w:author="s.pavlenko" w:date="2022-08-23T11:46:00Z">
        <w:r w:rsidR="00AB5FCA">
          <w:rPr>
            <w:rFonts w:ascii="Times New Roman" w:eastAsia="Times New Roman" w:hAnsi="Times New Roman" w:cs="Times New Roman"/>
            <w:sz w:val="26"/>
            <w:szCs w:val="26"/>
          </w:rPr>
          <w:t xml:space="preserve"> торгах або укладення договору купівлі-продажу щодо активів, </w:t>
        </w:r>
        <w:r w:rsidR="00AB5FCA">
          <w:rPr>
            <w:rFonts w:ascii="Times New Roman" w:eastAsia="Times New Roman" w:hAnsi="Times New Roman" w:cs="Times New Roman"/>
            <w:sz w:val="26"/>
            <w:szCs w:val="26"/>
          </w:rPr>
          <w:t>визначених</w:t>
        </w:r>
        <w:r w:rsidR="00AB5FCA">
          <w:rPr>
            <w:rFonts w:ascii="Times New Roman" w:eastAsia="Times New Roman" w:hAnsi="Times New Roman" w:cs="Times New Roman"/>
            <w:sz w:val="26"/>
            <w:szCs w:val="26"/>
          </w:rPr>
          <w:t xml:space="preserve"> абзацом четвертим пункту 2 Порядку. </w:t>
        </w:r>
      </w:ins>
      <w:del w:id="40" w:author="s.pavlenko" w:date="2022-08-23T11:45:00Z">
        <w:r w:rsidR="00720A98" w:rsidRPr="008A116C" w:rsidDel="00AB5FCA">
          <w:rPr>
            <w:rFonts w:ascii="Times New Roman" w:eastAsia="Times New Roman" w:hAnsi="Times New Roman" w:cs="Times New Roman"/>
            <w:sz w:val="26"/>
            <w:szCs w:val="26"/>
            <w:highlight w:val="yellow"/>
          </w:rPr>
          <w:delText>.</w:delText>
        </w:r>
        <w:r w:rsidR="00720A98" w:rsidRPr="00EE2ED3" w:rsidDel="00AB5FCA">
          <w:rPr>
            <w:rFonts w:ascii="Times New Roman" w:eastAsia="Times New Roman" w:hAnsi="Times New Roman" w:cs="Times New Roman"/>
            <w:sz w:val="26"/>
            <w:szCs w:val="26"/>
          </w:rPr>
          <w:delText xml:space="preserve"> </w:delText>
        </w:r>
      </w:del>
    </w:p>
    <w:p w:rsidR="00521097" w:rsidRDefault="00720A98">
      <w:pPr>
        <w:widowControl w:val="0"/>
        <w:tabs>
          <w:tab w:val="left" w:pos="555"/>
        </w:tabs>
        <w:spacing w:after="0" w:line="240" w:lineRule="auto"/>
        <w:ind w:firstLine="556"/>
        <w:jc w:val="both"/>
        <w:rPr>
          <w:ins w:id="41" w:author="s.pavlenko" w:date="2022-08-23T11:54:00Z"/>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У випадку неможливості надсилання електронного повідомлення</w:t>
      </w:r>
      <w:del w:id="42" w:author="s.pavlenko" w:date="2022-08-19T12:44:00Z">
        <w:r w:rsidRPr="00EE2ED3" w:rsidDel="00F7210E">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повідомити Організатора за допомогою будь-якого іншого погодженого Сторонами засобу зв'язку.</w:t>
      </w:r>
    </w:p>
    <w:p w:rsidR="001A44FD" w:rsidRPr="00D70C2C" w:rsidRDefault="001A44FD" w:rsidP="001A44FD">
      <w:pPr>
        <w:widowControl w:val="0"/>
        <w:spacing w:after="0" w:line="240" w:lineRule="auto"/>
        <w:ind w:firstLine="556"/>
        <w:jc w:val="both"/>
        <w:rPr>
          <w:ins w:id="43" w:author="s.pavlenko" w:date="2022-08-23T11:54:00Z"/>
          <w:rFonts w:ascii="Times New Roman" w:eastAsia="Times New Roman" w:hAnsi="Times New Roman" w:cs="Times New Roman"/>
          <w:sz w:val="26"/>
          <w:szCs w:val="26"/>
        </w:rPr>
      </w:pPr>
      <w:ins w:id="44" w:author="s.pavlenko" w:date="2022-08-23T11:54:00Z">
        <w:r>
          <w:rPr>
            <w:rFonts w:ascii="Times New Roman" w:eastAsia="Times New Roman" w:hAnsi="Times New Roman" w:cs="Times New Roman"/>
            <w:sz w:val="26"/>
            <w:szCs w:val="26"/>
          </w:rPr>
          <w:t xml:space="preserve">2.1.7. </w:t>
        </w:r>
        <w:r w:rsidRPr="00D70C2C">
          <w:rPr>
            <w:rFonts w:ascii="Times New Roman" w:hAnsi="Times New Roman" w:cs="Times New Roman"/>
            <w:color w:val="333333"/>
            <w:sz w:val="26"/>
            <w:szCs w:val="26"/>
            <w:shd w:val="clear" w:color="auto" w:fill="FFFFFF"/>
          </w:rPr>
          <w:t xml:space="preserve">У разі </w:t>
        </w:r>
        <w:proofErr w:type="spellStart"/>
        <w:r w:rsidRPr="00D70C2C">
          <w:rPr>
            <w:rFonts w:ascii="Times New Roman" w:hAnsi="Times New Roman" w:cs="Times New Roman"/>
            <w:color w:val="333333"/>
            <w:sz w:val="26"/>
            <w:szCs w:val="26"/>
            <w:shd w:val="clear" w:color="auto" w:fill="FFFFFF"/>
          </w:rPr>
          <w:t>нереалізації</w:t>
        </w:r>
        <w:proofErr w:type="spellEnd"/>
        <w:r w:rsidRPr="00D70C2C">
          <w:rPr>
            <w:rFonts w:ascii="Times New Roman" w:hAnsi="Times New Roman" w:cs="Times New Roman"/>
            <w:color w:val="333333"/>
            <w:sz w:val="26"/>
            <w:szCs w:val="26"/>
            <w:shd w:val="clear" w:color="auto" w:fill="FFFFFF"/>
          </w:rPr>
          <w:t xml:space="preserve"> активів за результатами перших, повторних електронних торгів протягом трьох місяців для рухомого майна та шести місяців для нерухомого майна </w:t>
        </w:r>
        <w:r>
          <w:rPr>
            <w:rFonts w:ascii="Times New Roman" w:hAnsi="Times New Roman" w:cs="Times New Roman"/>
            <w:color w:val="333333"/>
            <w:sz w:val="26"/>
            <w:szCs w:val="26"/>
            <w:shd w:val="clear" w:color="auto" w:fill="FFFFFF"/>
          </w:rPr>
          <w:t>–</w:t>
        </w:r>
        <w:r>
          <w:rPr>
            <w:rFonts w:ascii="Times New Roman" w:hAnsi="Times New Roman" w:cs="Times New Roman"/>
            <w:color w:val="333333"/>
            <w:sz w:val="26"/>
            <w:szCs w:val="26"/>
            <w:shd w:val="clear" w:color="auto" w:fill="FFFFFF"/>
          </w:rPr>
          <w:t xml:space="preserve"> </w:t>
        </w:r>
        <w:r>
          <w:rPr>
            <w:rFonts w:ascii="Times New Roman" w:hAnsi="Times New Roman" w:cs="Times New Roman"/>
            <w:color w:val="333333"/>
            <w:sz w:val="26"/>
            <w:szCs w:val="26"/>
            <w:shd w:val="clear" w:color="auto" w:fill="FFFFFF"/>
          </w:rPr>
          <w:t xml:space="preserve">прийняти </w:t>
        </w:r>
        <w:r w:rsidRPr="00D70C2C">
          <w:rPr>
            <w:rFonts w:ascii="Times New Roman" w:hAnsi="Times New Roman" w:cs="Times New Roman"/>
            <w:color w:val="333333"/>
            <w:sz w:val="26"/>
            <w:szCs w:val="26"/>
            <w:shd w:val="clear" w:color="auto" w:fill="FFFFFF"/>
          </w:rPr>
          <w:t xml:space="preserve">активи </w:t>
        </w:r>
        <w:r>
          <w:rPr>
            <w:rFonts w:ascii="Times New Roman" w:hAnsi="Times New Roman" w:cs="Times New Roman"/>
            <w:color w:val="333333"/>
            <w:sz w:val="26"/>
            <w:szCs w:val="26"/>
            <w:shd w:val="clear" w:color="auto" w:fill="FFFFFF"/>
          </w:rPr>
          <w:t xml:space="preserve">від Організатора </w:t>
        </w:r>
        <w:r>
          <w:rPr>
            <w:rFonts w:ascii="Times New Roman" w:hAnsi="Times New Roman" w:cs="Times New Roman"/>
            <w:color w:val="333333"/>
            <w:sz w:val="26"/>
            <w:szCs w:val="26"/>
            <w:shd w:val="clear" w:color="auto" w:fill="FFFFFF"/>
          </w:rPr>
          <w:t>за актом приймання-пе</w:t>
        </w:r>
        <w:r>
          <w:rPr>
            <w:rFonts w:ascii="Times New Roman" w:hAnsi="Times New Roman" w:cs="Times New Roman"/>
            <w:color w:val="333333"/>
            <w:sz w:val="26"/>
            <w:szCs w:val="26"/>
            <w:shd w:val="clear" w:color="auto" w:fill="FFFFFF"/>
          </w:rPr>
          <w:t>редачі у строк не більше ніж 3 (три) робочі дні з дня отримання від Організатора примірників акта приймання-передачі (повернення) активу(</w:t>
        </w:r>
        <w:proofErr w:type="spellStart"/>
        <w:r>
          <w:rPr>
            <w:rFonts w:ascii="Times New Roman" w:hAnsi="Times New Roman" w:cs="Times New Roman"/>
            <w:color w:val="333333"/>
            <w:sz w:val="26"/>
            <w:szCs w:val="26"/>
            <w:shd w:val="clear" w:color="auto" w:fill="FFFFFF"/>
          </w:rPr>
          <w:t>-ів</w:t>
        </w:r>
        <w:proofErr w:type="spellEnd"/>
        <w:r>
          <w:rPr>
            <w:rFonts w:ascii="Times New Roman" w:hAnsi="Times New Roman" w:cs="Times New Roman"/>
            <w:color w:val="333333"/>
            <w:sz w:val="26"/>
            <w:szCs w:val="26"/>
            <w:shd w:val="clear" w:color="auto" w:fill="FFFFFF"/>
          </w:rPr>
          <w:t xml:space="preserve">) засобами поштового </w:t>
        </w:r>
        <w:proofErr w:type="spellStart"/>
        <w:r>
          <w:rPr>
            <w:rFonts w:ascii="Times New Roman" w:hAnsi="Times New Roman" w:cs="Times New Roman"/>
            <w:color w:val="333333"/>
            <w:sz w:val="26"/>
            <w:szCs w:val="26"/>
            <w:shd w:val="clear" w:color="auto" w:fill="FFFFFF"/>
          </w:rPr>
          <w:t>звʹязку</w:t>
        </w:r>
        <w:proofErr w:type="spellEnd"/>
        <w:r>
          <w:rPr>
            <w:rFonts w:ascii="Times New Roman" w:hAnsi="Times New Roman" w:cs="Times New Roman"/>
            <w:color w:val="333333"/>
            <w:sz w:val="26"/>
            <w:szCs w:val="26"/>
            <w:shd w:val="clear" w:color="auto" w:fill="FFFFFF"/>
          </w:rPr>
          <w:t xml:space="preserve"> або електронної пошти.</w:t>
        </w:r>
      </w:ins>
      <w:ins w:id="45" w:author="s.pavlenko" w:date="2022-08-23T11:55:00Z">
        <w:r>
          <w:rPr>
            <w:rFonts w:ascii="Times New Roman" w:hAnsi="Times New Roman" w:cs="Times New Roman"/>
            <w:color w:val="333333"/>
            <w:sz w:val="26"/>
            <w:szCs w:val="26"/>
            <w:shd w:val="clear" w:color="auto" w:fill="FFFFFF"/>
          </w:rPr>
          <w:t xml:space="preserve"> </w:t>
        </w:r>
      </w:ins>
    </w:p>
    <w:p w:rsidR="001A44FD" w:rsidRPr="00EE2ED3" w:rsidDel="00F42207" w:rsidRDefault="001A44FD">
      <w:pPr>
        <w:widowControl w:val="0"/>
        <w:tabs>
          <w:tab w:val="left" w:pos="555"/>
        </w:tabs>
        <w:spacing w:after="0" w:line="240" w:lineRule="auto"/>
        <w:ind w:firstLine="556"/>
        <w:jc w:val="both"/>
        <w:rPr>
          <w:del w:id="46" w:author="s.pavlenko" w:date="2022-08-23T11:55:00Z"/>
          <w:rFonts w:ascii="Times New Roman" w:eastAsia="Times New Roman" w:hAnsi="Times New Roman" w:cs="Times New Roman"/>
          <w:sz w:val="26"/>
          <w:szCs w:val="26"/>
        </w:rPr>
      </w:pP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b/>
          <w:sz w:val="26"/>
          <w:szCs w:val="26"/>
        </w:rPr>
        <w:t>2.2. Замовник має право:</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2.2.1. Отримувати інформацію про перебіг електронних торгів;</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2.2.2. Виправити допущену помилку/описку під час подачі Заявки до моменту внесення до ЕТС інформації про актив та формування відповідного лота (інформаційного повідомлення про електронні торги);</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2.2.3. За попереднім узгодженням із Організатором встановлювати особливі умови щодо організації та проведення електронних торгів;</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Особливі умови проведення електронних торгів встановлюються Замовником у Заявці та обов’язково зазначаються в інформаційному повідомленні про електронні торги;</w:t>
      </w:r>
    </w:p>
    <w:p w:rsidR="00521097" w:rsidRPr="00EE2ED3" w:rsidRDefault="00720A98">
      <w:pPr>
        <w:widowControl w:val="0"/>
        <w:spacing w:after="0" w:line="240" w:lineRule="auto"/>
        <w:ind w:firstLine="567"/>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2.2.4. У будь-який час припинити електронні торги та зняти актив з реалізації у разі припинення дії визначеної законом підстави для реалізації активу або виявлення обставин, що перешкоджають реалізації активу відповідно до Порядку. У разі припинення електронних торгів та зняття активу з реалізації електронні торги визнаються такими, що не відбулися;</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2.2.5. Отримувати інформацію щодо здійснення Організатором заходів, необхідних для реалізації активів, включаючи забезпечення їх зберігання (забезпечення схоронності), оцінку, переміщення, поширення відомостей про передані для реалізації активи.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b/>
          <w:sz w:val="26"/>
          <w:szCs w:val="26"/>
        </w:rPr>
        <w:t>2.3. Організатор зобов’язаний:</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2.3.1. Невідкладно розглядати Заявки Замовника та розпочати здійснення заходів для реалізації активів та проведення електронних торгів;</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2.3.2. Формувати організаційно-методичні матеріали для учасників та потенційних учасників електронних торгів;</w:t>
      </w:r>
    </w:p>
    <w:p w:rsidR="00521097" w:rsidRPr="00EE2ED3" w:rsidRDefault="00720A98">
      <w:pPr>
        <w:widowControl w:val="0"/>
        <w:spacing w:after="0" w:line="240" w:lineRule="auto"/>
        <w:ind w:firstLine="556"/>
        <w:jc w:val="both"/>
        <w:rPr>
          <w:rFonts w:ascii="Times New Roman" w:eastAsia="Times New Roman" w:hAnsi="Times New Roman" w:cs="Times New Roman"/>
          <w:color w:val="FF0000"/>
          <w:sz w:val="26"/>
          <w:szCs w:val="26"/>
        </w:rPr>
      </w:pPr>
      <w:r w:rsidRPr="00EE2ED3">
        <w:rPr>
          <w:rFonts w:ascii="Times New Roman" w:eastAsia="Times New Roman" w:hAnsi="Times New Roman" w:cs="Times New Roman"/>
          <w:sz w:val="26"/>
          <w:szCs w:val="26"/>
        </w:rPr>
        <w:t>2.3.3. Прийняти активи, визначені п</w:t>
      </w:r>
      <w:r w:rsidR="00800D9A" w:rsidRPr="00EE2ED3">
        <w:rPr>
          <w:rFonts w:ascii="Times New Roman" w:eastAsia="Times New Roman" w:hAnsi="Times New Roman" w:cs="Times New Roman"/>
          <w:sz w:val="26"/>
          <w:szCs w:val="26"/>
        </w:rPr>
        <w:t>ідпунктом 2.1.3 пункту 2.1</w:t>
      </w:r>
      <w:r w:rsidRPr="00EE2ED3">
        <w:rPr>
          <w:rFonts w:ascii="Times New Roman" w:eastAsia="Times New Roman" w:hAnsi="Times New Roman" w:cs="Times New Roman"/>
          <w:sz w:val="26"/>
          <w:szCs w:val="26"/>
        </w:rPr>
        <w:t xml:space="preserve"> Договору, від </w:t>
      </w:r>
      <w:r w:rsidRPr="00EE2ED3">
        <w:rPr>
          <w:rFonts w:ascii="Times New Roman" w:eastAsia="Times New Roman" w:hAnsi="Times New Roman" w:cs="Times New Roman"/>
          <w:sz w:val="26"/>
          <w:szCs w:val="26"/>
        </w:rPr>
        <w:lastRenderedPageBreak/>
        <w:t>Замовника в день подачі Заявки або в строк, визначений Сторонами, але не пізніше як на третій день</w:t>
      </w:r>
      <w:del w:id="47" w:author="s.pavlenko" w:date="2022-08-19T12:49:00Z">
        <w:r w:rsidRPr="00EE2ED3" w:rsidDel="008576AF">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з дня подачі Заявки</w:t>
      </w:r>
      <w:del w:id="48" w:author="s.pavlenko" w:date="2022-08-19T12:49:00Z">
        <w:r w:rsidRPr="00EE2ED3" w:rsidDel="008576AF">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або у строк, що буде визначено Замовником додатково, але який не може становити більше десяти днів з дня подачі Заявки. У разі необхідності переміщення (транспортування) активів при їх передачі від Замовника Організатору обов’язок забезпечення такого переміщення (транспортування) покладається на Організатора; </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2.3.4. Забезпечити проведення незалежної оцінки активів (майна) суб’єктом оціночної діяльності на перших електронних торгах, крім випадків, коли звіт про оцінку майна, дійсний на момент передачі зазначеного активу для реалізації, надано Замовником;</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2.3.4.1. Забезпечити проведення рецензування звіту про оцінку майна (акта оцінки майна) оцінювачем</w:t>
      </w:r>
      <w:r w:rsidR="009F2A15" w:rsidRPr="00EE2ED3">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 xml:space="preserve"> як</w:t>
      </w:r>
      <w:r w:rsidR="009F2A15" w:rsidRPr="00EE2ED3">
        <w:rPr>
          <w:rFonts w:ascii="Times New Roman" w:eastAsia="Times New Roman" w:hAnsi="Times New Roman" w:cs="Times New Roman"/>
          <w:sz w:val="26"/>
          <w:szCs w:val="26"/>
        </w:rPr>
        <w:t>ий</w:t>
      </w:r>
      <w:r w:rsidRPr="00EE2ED3">
        <w:rPr>
          <w:rFonts w:ascii="Times New Roman" w:eastAsia="Times New Roman" w:hAnsi="Times New Roman" w:cs="Times New Roman"/>
          <w:sz w:val="26"/>
          <w:szCs w:val="26"/>
        </w:rPr>
        <w:t xml:space="preserve"> відповідно до вимог Закону України «Про оцінку майна, майнових прав та професійну оціночну діяльність в Україні» </w:t>
      </w:r>
      <w:r w:rsidR="009F2A15" w:rsidRPr="00EE2ED3">
        <w:rPr>
          <w:rFonts w:ascii="Times New Roman" w:eastAsia="Times New Roman" w:hAnsi="Times New Roman" w:cs="Times New Roman"/>
          <w:sz w:val="26"/>
          <w:szCs w:val="26"/>
        </w:rPr>
        <w:t>може</w:t>
      </w:r>
      <w:r w:rsidRPr="00EE2ED3">
        <w:rPr>
          <w:rFonts w:ascii="Times New Roman" w:eastAsia="Times New Roman" w:hAnsi="Times New Roman" w:cs="Times New Roman"/>
          <w:sz w:val="26"/>
          <w:szCs w:val="26"/>
        </w:rPr>
        <w:t xml:space="preserve"> виконувати рецензування звіту про оцінку майна (акта оцінки майна);</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2.3.5. Забезпечити організацію здійснення заходів, необхідних для реалізації активів, включаючи забезпечення їх зберігання, оцінку активів, переміщення активів, демонстрацію активів, поширення відомостей про передані для реалізації активи;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2.3.6. Вносити до ЕТС інформацію про актив та формувати відповідний лот (інформаційне повідомлення про електронні торги) на підставі отриманої Заявки протягом трьох робочих днів з дати отримання рецензування звіту про оцінку майна (акта оцінки майна);</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2.3.7. З моменту прийняття від Замовника та на весь період реалізації активів, визначених підпунктом 2.1.3 пункту 2.1 цього Договору, забезпечувати їх зберігання (забезпечення схоронності), охорону (у разі необхідності) відповідно до властивостей таких активів, торговельно-технологічних, санітарно-гігієнічних і протипожежних норм; </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2.3.8. При прийнятті активів від Замовника забезпечити їх фотозйомку. Матеріали фотозйомки зберігаються як доказ стану прийнятих на зберігання активів та можуть додаватися до опису лота у ЕТС;</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2.3.9. Забезпечувати ознайомлення із активом (лотом), прийнятим ним на зберігання, його демонстрацію потенційним учасникам електронних торгів не пізніше трьох робочих днів з дня отримання звернення від зацікавленої особи, але не пізніше дня, що передує дню проведення електронних торгів, в тому числі визначити осіб, відповідальних за ознайомлення (демонстрацію), надання контактних даних відповідальних осіб, в тому числі у разі зберігання активу третіми особами, залученими Організатором; </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2.3.10. Забезпечувати поширення відомостей про передані для реалізації активи (в Україні та за її межами – за потреби) шляхом розміщення інформацій</w:t>
      </w:r>
      <w:r w:rsidR="00674BD3" w:rsidRPr="00EE2ED3">
        <w:rPr>
          <w:rFonts w:ascii="Times New Roman" w:eastAsia="Times New Roman" w:hAnsi="Times New Roman" w:cs="Times New Roman"/>
          <w:sz w:val="26"/>
          <w:szCs w:val="26"/>
        </w:rPr>
        <w:t xml:space="preserve">них повідомлень на власному </w:t>
      </w:r>
      <w:proofErr w:type="spellStart"/>
      <w:r w:rsidR="00674BD3" w:rsidRPr="00EE2ED3">
        <w:rPr>
          <w:rFonts w:ascii="Times New Roman" w:eastAsia="Times New Roman" w:hAnsi="Times New Roman" w:cs="Times New Roman"/>
          <w:sz w:val="26"/>
          <w:szCs w:val="26"/>
        </w:rPr>
        <w:t>веб</w:t>
      </w:r>
      <w:r w:rsidRPr="00EE2ED3">
        <w:rPr>
          <w:rFonts w:ascii="Times New Roman" w:eastAsia="Times New Roman" w:hAnsi="Times New Roman" w:cs="Times New Roman"/>
          <w:sz w:val="26"/>
          <w:szCs w:val="26"/>
        </w:rPr>
        <w:t>сайті</w:t>
      </w:r>
      <w:proofErr w:type="spellEnd"/>
      <w:r w:rsidRPr="00EE2ED3">
        <w:rPr>
          <w:rFonts w:ascii="Times New Roman" w:eastAsia="Times New Roman" w:hAnsi="Times New Roman" w:cs="Times New Roman"/>
          <w:sz w:val="26"/>
          <w:szCs w:val="26"/>
        </w:rPr>
        <w:t xml:space="preserve">, соціальних мережах, а також щодо об’єктів нерухомості та транспортних засобів – на спеціалізованих </w:t>
      </w:r>
      <w:proofErr w:type="spellStart"/>
      <w:r w:rsidRPr="00EE2ED3">
        <w:rPr>
          <w:rFonts w:ascii="Times New Roman" w:eastAsia="Times New Roman" w:hAnsi="Times New Roman" w:cs="Times New Roman"/>
          <w:sz w:val="26"/>
          <w:szCs w:val="26"/>
        </w:rPr>
        <w:t>інтернет-ресурсах</w:t>
      </w:r>
      <w:proofErr w:type="spellEnd"/>
      <w:r w:rsidRPr="00EE2ED3">
        <w:rPr>
          <w:rFonts w:ascii="Times New Roman" w:eastAsia="Times New Roman" w:hAnsi="Times New Roman" w:cs="Times New Roman"/>
          <w:sz w:val="26"/>
          <w:szCs w:val="26"/>
        </w:rPr>
        <w:t>, за переліком, погодженим із Замовником. Доцільність здійснення заходів, вказаних у цьому пункті</w:t>
      </w:r>
      <w:ins w:id="49" w:author="s.pavlenko" w:date="2022-08-19T13:02:00Z">
        <w:r w:rsidR="008732F9">
          <w:rPr>
            <w:rFonts w:ascii="Times New Roman" w:eastAsia="Times New Roman" w:hAnsi="Times New Roman" w:cs="Times New Roman"/>
            <w:sz w:val="26"/>
            <w:szCs w:val="26"/>
          </w:rPr>
          <w:t>,</w:t>
        </w:r>
      </w:ins>
      <w:r w:rsidRPr="00EE2ED3">
        <w:rPr>
          <w:rFonts w:ascii="Times New Roman" w:eastAsia="Times New Roman" w:hAnsi="Times New Roman" w:cs="Times New Roman"/>
          <w:sz w:val="26"/>
          <w:szCs w:val="26"/>
        </w:rPr>
        <w:t xml:space="preserve"> визначається Організатором; </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2.3.11. При підготовці до проведення повторних електронних торгів, а також у інших випадках за зверненням Замовника, забезпечувати проведення додаткових заходів з поширення відомостей про передані для реалізації активи, в тому числі шляхом розміщення інформаційних повідомлень самостійно та/або шляхом залучення суб’єктів надання рекламних послуг, в друкованих виданнях, мережі Інтернет, радіо, телебаченні, на </w:t>
      </w:r>
      <w:proofErr w:type="spellStart"/>
      <w:r w:rsidRPr="00EE2ED3">
        <w:rPr>
          <w:rFonts w:ascii="Times New Roman" w:eastAsia="Times New Roman" w:hAnsi="Times New Roman" w:cs="Times New Roman"/>
          <w:sz w:val="26"/>
          <w:szCs w:val="26"/>
        </w:rPr>
        <w:t>бігбордах</w:t>
      </w:r>
      <w:proofErr w:type="spellEnd"/>
      <w:r w:rsidRPr="00EE2ED3">
        <w:rPr>
          <w:rFonts w:ascii="Times New Roman" w:eastAsia="Times New Roman" w:hAnsi="Times New Roman" w:cs="Times New Roman"/>
          <w:sz w:val="26"/>
          <w:szCs w:val="26"/>
        </w:rPr>
        <w:t xml:space="preserve">, </w:t>
      </w:r>
      <w:proofErr w:type="spellStart"/>
      <w:r w:rsidRPr="00EE2ED3">
        <w:rPr>
          <w:rFonts w:ascii="Times New Roman" w:eastAsia="Times New Roman" w:hAnsi="Times New Roman" w:cs="Times New Roman"/>
          <w:sz w:val="26"/>
          <w:szCs w:val="26"/>
        </w:rPr>
        <w:t>сітілайтах</w:t>
      </w:r>
      <w:proofErr w:type="spellEnd"/>
      <w:r w:rsidRPr="00EE2ED3">
        <w:rPr>
          <w:rFonts w:ascii="Times New Roman" w:eastAsia="Times New Roman" w:hAnsi="Times New Roman" w:cs="Times New Roman"/>
          <w:sz w:val="26"/>
          <w:szCs w:val="26"/>
        </w:rPr>
        <w:t>, банерах, на транспорті тощо. Доцільність здійснення заходів, вказаних у цьому пункті</w:t>
      </w:r>
      <w:ins w:id="50" w:author="s.pavlenko" w:date="2022-08-19T13:03:00Z">
        <w:r w:rsidR="008732F9">
          <w:rPr>
            <w:rFonts w:ascii="Times New Roman" w:eastAsia="Times New Roman" w:hAnsi="Times New Roman" w:cs="Times New Roman"/>
            <w:sz w:val="26"/>
            <w:szCs w:val="26"/>
          </w:rPr>
          <w:t>,</w:t>
        </w:r>
      </w:ins>
      <w:r w:rsidRPr="00EE2ED3">
        <w:rPr>
          <w:rFonts w:ascii="Times New Roman" w:eastAsia="Times New Roman" w:hAnsi="Times New Roman" w:cs="Times New Roman"/>
          <w:sz w:val="26"/>
          <w:szCs w:val="26"/>
        </w:rPr>
        <w:t xml:space="preserve"> визначається Організатором. У разі </w:t>
      </w:r>
      <w:r w:rsidRPr="00EE2ED3">
        <w:rPr>
          <w:rFonts w:ascii="Times New Roman" w:eastAsia="Times New Roman" w:hAnsi="Times New Roman" w:cs="Times New Roman"/>
          <w:sz w:val="26"/>
          <w:szCs w:val="26"/>
        </w:rPr>
        <w:lastRenderedPageBreak/>
        <w:t>проведення додаткових заходів з поширення відомостей про передані для реалізації активи</w:t>
      </w:r>
      <w:del w:id="51" w:author="s.pavlenko" w:date="2022-08-19T13:03:00Z">
        <w:r w:rsidRPr="00EE2ED3" w:rsidDel="008732F9">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такі заходи погоджуються із Замовником; </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2.3.12. Здійснювати організацію та проведення перших</w:t>
      </w:r>
      <w:del w:id="52" w:author="s.pavlenko" w:date="2022-08-19T13:07:00Z">
        <w:r w:rsidRPr="00EE2ED3" w:rsidDel="00B23A5E">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та</w:t>
      </w:r>
      <w:ins w:id="53" w:author="s.pavlenko" w:date="2022-08-19T13:07:00Z">
        <w:r w:rsidR="00B23A5E">
          <w:rPr>
            <w:rFonts w:ascii="Times New Roman" w:eastAsia="Times New Roman" w:hAnsi="Times New Roman" w:cs="Times New Roman"/>
            <w:sz w:val="26"/>
            <w:szCs w:val="26"/>
          </w:rPr>
          <w:t>,</w:t>
        </w:r>
      </w:ins>
      <w:r w:rsidRPr="00EE2ED3">
        <w:rPr>
          <w:rFonts w:ascii="Times New Roman" w:eastAsia="Times New Roman" w:hAnsi="Times New Roman" w:cs="Times New Roman"/>
          <w:sz w:val="26"/>
          <w:szCs w:val="26"/>
        </w:rPr>
        <w:t xml:space="preserve"> у разі необхідності</w:t>
      </w:r>
      <w:ins w:id="54" w:author="s.pavlenko" w:date="2022-08-19T13:07:00Z">
        <w:r w:rsidR="00B23A5E">
          <w:rPr>
            <w:rFonts w:ascii="Times New Roman" w:eastAsia="Times New Roman" w:hAnsi="Times New Roman" w:cs="Times New Roman"/>
            <w:sz w:val="26"/>
            <w:szCs w:val="26"/>
          </w:rPr>
          <w:t>,</w:t>
        </w:r>
      </w:ins>
      <w:r w:rsidRPr="00EE2ED3">
        <w:rPr>
          <w:rFonts w:ascii="Times New Roman" w:eastAsia="Times New Roman" w:hAnsi="Times New Roman" w:cs="Times New Roman"/>
          <w:sz w:val="26"/>
          <w:szCs w:val="26"/>
        </w:rPr>
        <w:t xml:space="preserve"> повторних електронних торгів</w:t>
      </w:r>
      <w:del w:id="55" w:author="s.pavlenko" w:date="2022-08-19T13:07:00Z">
        <w:r w:rsidRPr="00EE2ED3" w:rsidDel="00B23A5E">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з реалізації арештованих активів відповідно до умов цього Договору, Порядку та Правил;</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2.3.13. Забезпечувати користувачам мережі І</w:t>
      </w:r>
      <w:r w:rsidR="00674BD3" w:rsidRPr="00EE2ED3">
        <w:rPr>
          <w:rFonts w:ascii="Times New Roman" w:eastAsia="Times New Roman" w:hAnsi="Times New Roman" w:cs="Times New Roman"/>
          <w:sz w:val="26"/>
          <w:szCs w:val="26"/>
        </w:rPr>
        <w:t xml:space="preserve">нтернет постійний доступ до </w:t>
      </w:r>
      <w:proofErr w:type="spellStart"/>
      <w:r w:rsidR="00674BD3" w:rsidRPr="00EE2ED3">
        <w:rPr>
          <w:rFonts w:ascii="Times New Roman" w:eastAsia="Times New Roman" w:hAnsi="Times New Roman" w:cs="Times New Roman"/>
          <w:sz w:val="26"/>
          <w:szCs w:val="26"/>
        </w:rPr>
        <w:t>веб</w:t>
      </w:r>
      <w:r w:rsidRPr="00EE2ED3">
        <w:rPr>
          <w:rFonts w:ascii="Times New Roman" w:eastAsia="Times New Roman" w:hAnsi="Times New Roman" w:cs="Times New Roman"/>
          <w:sz w:val="26"/>
          <w:szCs w:val="26"/>
        </w:rPr>
        <w:t>сайту</w:t>
      </w:r>
      <w:proofErr w:type="spellEnd"/>
      <w:r w:rsidRPr="00EE2ED3">
        <w:rPr>
          <w:rFonts w:ascii="Times New Roman" w:eastAsia="Times New Roman" w:hAnsi="Times New Roman" w:cs="Times New Roman"/>
          <w:sz w:val="26"/>
          <w:szCs w:val="26"/>
        </w:rPr>
        <w:t xml:space="preserve"> з метою отримання відомостей про перебіг електронних торгів;</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2.3.14. Здійснювати заходи із супроводження програмного та технічного забезпечення ЕТС, збереження та захисту даних, що містяться у ній, в тому числі від комп'ютерних вірусів та </w:t>
      </w:r>
      <w:proofErr w:type="spellStart"/>
      <w:r w:rsidRPr="00EE2ED3">
        <w:rPr>
          <w:rFonts w:ascii="Times New Roman" w:eastAsia="Times New Roman" w:hAnsi="Times New Roman" w:cs="Times New Roman"/>
          <w:sz w:val="26"/>
          <w:szCs w:val="26"/>
        </w:rPr>
        <w:t>DDoS</w:t>
      </w:r>
      <w:proofErr w:type="spellEnd"/>
      <w:r w:rsidRPr="00EE2ED3">
        <w:rPr>
          <w:rFonts w:ascii="Times New Roman" w:eastAsia="Times New Roman" w:hAnsi="Times New Roman" w:cs="Times New Roman"/>
          <w:sz w:val="26"/>
          <w:szCs w:val="26"/>
        </w:rPr>
        <w:t xml:space="preserve"> атак, забезпечувати наявність захищеного з’єднання (SSL);</w:t>
      </w:r>
    </w:p>
    <w:p w:rsidR="00521097" w:rsidRPr="00EE2ED3" w:rsidRDefault="00412338">
      <w:pPr>
        <w:widowControl w:val="0"/>
        <w:spacing w:after="0" w:line="240" w:lineRule="auto"/>
        <w:ind w:firstLine="556"/>
        <w:jc w:val="both"/>
        <w:rPr>
          <w:rFonts w:ascii="Times New Roman" w:eastAsia="Times New Roman" w:hAnsi="Times New Roman" w:cs="Times New Roman"/>
          <w:sz w:val="26"/>
          <w:szCs w:val="26"/>
        </w:rPr>
      </w:pPr>
      <w:r w:rsidRPr="00292EDC">
        <w:rPr>
          <w:rFonts w:ascii="Times New Roman" w:eastAsia="Times New Roman" w:hAnsi="Times New Roman" w:cs="Times New Roman"/>
          <w:sz w:val="26"/>
          <w:szCs w:val="26"/>
        </w:rPr>
        <w:t>2.3.15.</w:t>
      </w:r>
      <w:r w:rsidR="00720A98" w:rsidRPr="00EE2ED3">
        <w:rPr>
          <w:rFonts w:ascii="Times New Roman" w:eastAsia="Times New Roman" w:hAnsi="Times New Roman" w:cs="Times New Roman"/>
          <w:sz w:val="26"/>
          <w:szCs w:val="26"/>
        </w:rPr>
        <w:t xml:space="preserve"> Забезпечувати можливість пошуку та перегляду </w:t>
      </w:r>
      <w:del w:id="56" w:author="s.pavlenko" w:date="2022-08-23T11:48:00Z">
        <w:r w:rsidR="00720A98" w:rsidRPr="00EE2ED3" w:rsidDel="006558EA">
          <w:rPr>
            <w:rFonts w:ascii="Times New Roman" w:eastAsia="Times New Roman" w:hAnsi="Times New Roman" w:cs="Times New Roman"/>
            <w:sz w:val="26"/>
            <w:szCs w:val="26"/>
          </w:rPr>
          <w:delText xml:space="preserve">повної </w:delText>
        </w:r>
      </w:del>
      <w:ins w:id="57" w:author="s.pavlenko" w:date="2022-08-23T11:48:00Z">
        <w:r w:rsidR="006558EA">
          <w:rPr>
            <w:rFonts w:ascii="Times New Roman" w:eastAsia="Times New Roman" w:hAnsi="Times New Roman" w:cs="Times New Roman"/>
            <w:sz w:val="26"/>
            <w:szCs w:val="26"/>
          </w:rPr>
          <w:t xml:space="preserve">передбаченої Правилами </w:t>
        </w:r>
      </w:ins>
      <w:r w:rsidR="00720A98" w:rsidRPr="00EE2ED3">
        <w:rPr>
          <w:rFonts w:ascii="Times New Roman" w:eastAsia="Times New Roman" w:hAnsi="Times New Roman" w:cs="Times New Roman"/>
          <w:sz w:val="26"/>
          <w:szCs w:val="26"/>
        </w:rPr>
        <w:t>інформації щодо проведення електронних торгів, архіву проведених торгів із збереженням детальної інформації щодо історії їх проведення (зареєстровані учасники торгів, лоти, ставки, документи</w:t>
      </w:r>
      <w:ins w:id="58" w:author="s.pavlenko" w:date="2022-08-23T11:48:00Z">
        <w:r w:rsidR="006558EA">
          <w:rPr>
            <w:rFonts w:ascii="Times New Roman" w:eastAsia="Times New Roman" w:hAnsi="Times New Roman" w:cs="Times New Roman"/>
            <w:sz w:val="26"/>
            <w:szCs w:val="26"/>
          </w:rPr>
          <w:t>, крім тих відомостей та документів, які становлять комерційну таємницю і не підлягають оприлюдненню відповідно до Правил</w:t>
        </w:r>
      </w:ins>
      <w:r w:rsidR="00720A98" w:rsidRPr="00EE2ED3">
        <w:rPr>
          <w:rFonts w:ascii="Times New Roman" w:eastAsia="Times New Roman" w:hAnsi="Times New Roman" w:cs="Times New Roman"/>
          <w:sz w:val="26"/>
          <w:szCs w:val="26"/>
        </w:rPr>
        <w:t xml:space="preserve">), можливість анонімного (в якості спостерігача) моніторингу процесів, які відбуваються під час електронних торгів; </w:t>
      </w:r>
    </w:p>
    <w:p w:rsidR="00521097" w:rsidRPr="00EE2ED3" w:rsidRDefault="00412338">
      <w:pPr>
        <w:widowControl w:val="0"/>
        <w:spacing w:after="0" w:line="240" w:lineRule="auto"/>
        <w:ind w:firstLine="556"/>
        <w:jc w:val="both"/>
        <w:rPr>
          <w:rFonts w:ascii="Times New Roman" w:eastAsia="Times New Roman" w:hAnsi="Times New Roman" w:cs="Times New Roman"/>
          <w:sz w:val="26"/>
          <w:szCs w:val="26"/>
        </w:rPr>
      </w:pPr>
      <w:r w:rsidRPr="00292EDC">
        <w:rPr>
          <w:rFonts w:ascii="Times New Roman" w:eastAsia="Times New Roman" w:hAnsi="Times New Roman" w:cs="Times New Roman"/>
          <w:sz w:val="26"/>
          <w:szCs w:val="26"/>
        </w:rPr>
        <w:t>2.3.16.</w:t>
      </w:r>
      <w:r w:rsidR="00720A98" w:rsidRPr="00EE2ED3">
        <w:rPr>
          <w:rFonts w:ascii="Times New Roman" w:eastAsia="Times New Roman" w:hAnsi="Times New Roman" w:cs="Times New Roman"/>
          <w:sz w:val="26"/>
          <w:szCs w:val="26"/>
        </w:rPr>
        <w:t xml:space="preserve"> Невідкладно </w:t>
      </w:r>
      <w:ins w:id="59" w:author="s.pavlenko" w:date="2022-08-19T13:15:00Z">
        <w:r w:rsidR="00402B8E">
          <w:rPr>
            <w:rFonts w:ascii="Times New Roman" w:eastAsia="Times New Roman" w:hAnsi="Times New Roman" w:cs="Times New Roman"/>
            <w:sz w:val="26"/>
            <w:szCs w:val="26"/>
          </w:rPr>
          <w:t>(</w:t>
        </w:r>
      </w:ins>
      <w:ins w:id="60" w:author="s.pavlenko" w:date="2022-08-19T13:16:00Z">
        <w:r w:rsidR="00402B8E" w:rsidRPr="00EE2ED3">
          <w:rPr>
            <w:rFonts w:ascii="Times New Roman" w:eastAsia="Times New Roman" w:hAnsi="Times New Roman" w:cs="Times New Roman"/>
            <w:sz w:val="26"/>
            <w:szCs w:val="26"/>
          </w:rPr>
          <w:t>не пізніше наступного робочого дня після проведення торгів</w:t>
        </w:r>
        <w:r w:rsidR="00402B8E">
          <w:rPr>
            <w:rFonts w:ascii="Times New Roman" w:eastAsia="Times New Roman" w:hAnsi="Times New Roman" w:cs="Times New Roman"/>
            <w:sz w:val="26"/>
            <w:szCs w:val="26"/>
          </w:rPr>
          <w:t>)</w:t>
        </w:r>
        <w:r w:rsidR="00402B8E" w:rsidRPr="00EE2ED3">
          <w:rPr>
            <w:rFonts w:ascii="Times New Roman" w:eastAsia="Times New Roman" w:hAnsi="Times New Roman" w:cs="Times New Roman"/>
            <w:sz w:val="26"/>
            <w:szCs w:val="26"/>
          </w:rPr>
          <w:t xml:space="preserve"> </w:t>
        </w:r>
      </w:ins>
      <w:r w:rsidR="00720A98" w:rsidRPr="00EE2ED3">
        <w:rPr>
          <w:rFonts w:ascii="Times New Roman" w:eastAsia="Times New Roman" w:hAnsi="Times New Roman" w:cs="Times New Roman"/>
          <w:sz w:val="26"/>
          <w:szCs w:val="26"/>
        </w:rPr>
        <w:t xml:space="preserve">надати або надіслати Замовнику належним чином оформлений протокол електронних торгів по лоту з </w:t>
      </w:r>
      <w:del w:id="61" w:author="s.pavlenko" w:date="2022-08-23T11:49:00Z">
        <w:r w:rsidR="00720A98" w:rsidRPr="00EE2ED3" w:rsidDel="00292EDC">
          <w:rPr>
            <w:rFonts w:ascii="Times New Roman" w:eastAsia="Times New Roman" w:hAnsi="Times New Roman" w:cs="Times New Roman"/>
            <w:sz w:val="26"/>
            <w:szCs w:val="26"/>
          </w:rPr>
          <w:delText xml:space="preserve">повною </w:delText>
        </w:r>
      </w:del>
      <w:r w:rsidR="00720A98" w:rsidRPr="00EE2ED3">
        <w:rPr>
          <w:rFonts w:ascii="Times New Roman" w:eastAsia="Times New Roman" w:hAnsi="Times New Roman" w:cs="Times New Roman"/>
          <w:sz w:val="26"/>
          <w:szCs w:val="26"/>
        </w:rPr>
        <w:t>інформацією про переможця електронних торгів,</w:t>
      </w:r>
      <w:ins w:id="62" w:author="s.pavlenko" w:date="2022-08-23T11:49:00Z">
        <w:r w:rsidR="00292EDC">
          <w:rPr>
            <w:rFonts w:ascii="Times New Roman" w:eastAsia="Times New Roman" w:hAnsi="Times New Roman" w:cs="Times New Roman"/>
            <w:sz w:val="26"/>
            <w:szCs w:val="26"/>
          </w:rPr>
          <w:t xml:space="preserve"> необхідною для укладення договору купівлі-продажу</w:t>
        </w:r>
      </w:ins>
      <w:ins w:id="63" w:author="s.pavlenko" w:date="2022-08-23T11:50:00Z">
        <w:r w:rsidR="00292EDC">
          <w:rPr>
            <w:rFonts w:ascii="Times New Roman" w:eastAsia="Times New Roman" w:hAnsi="Times New Roman" w:cs="Times New Roman"/>
            <w:sz w:val="26"/>
            <w:szCs w:val="26"/>
          </w:rPr>
          <w:t xml:space="preserve"> та проведення розрахунків</w:t>
        </w:r>
      </w:ins>
      <w:ins w:id="64" w:author="s.pavlenko" w:date="2022-08-23T11:49:00Z">
        <w:r w:rsidR="00292EDC">
          <w:rPr>
            <w:rFonts w:ascii="Times New Roman" w:eastAsia="Times New Roman" w:hAnsi="Times New Roman" w:cs="Times New Roman"/>
            <w:sz w:val="26"/>
            <w:szCs w:val="26"/>
          </w:rPr>
          <w:t>,</w:t>
        </w:r>
      </w:ins>
      <w:r w:rsidR="00720A98" w:rsidRPr="00EE2ED3">
        <w:rPr>
          <w:rFonts w:ascii="Times New Roman" w:eastAsia="Times New Roman" w:hAnsi="Times New Roman" w:cs="Times New Roman"/>
          <w:sz w:val="26"/>
          <w:szCs w:val="26"/>
        </w:rPr>
        <w:t xml:space="preserve"> підписаний переможцем та Організатором, а також забезпечувати його розміщення на </w:t>
      </w:r>
      <w:proofErr w:type="spellStart"/>
      <w:r w:rsidR="00720A98" w:rsidRPr="00EE2ED3">
        <w:rPr>
          <w:rFonts w:ascii="Times New Roman" w:eastAsia="Times New Roman" w:hAnsi="Times New Roman" w:cs="Times New Roman"/>
          <w:sz w:val="26"/>
          <w:szCs w:val="26"/>
        </w:rPr>
        <w:t>вебсайті</w:t>
      </w:r>
      <w:proofErr w:type="spellEnd"/>
      <w:r w:rsidR="00720A98" w:rsidRPr="00EE2ED3">
        <w:rPr>
          <w:rFonts w:ascii="Times New Roman" w:eastAsia="Times New Roman" w:hAnsi="Times New Roman" w:cs="Times New Roman"/>
          <w:sz w:val="26"/>
          <w:szCs w:val="26"/>
        </w:rPr>
        <w:t xml:space="preserve"> не пізніше наступного робочого дня після проведення торгів.</w:t>
      </w:r>
      <w:del w:id="65" w:author="s.pavlenko" w:date="2022-08-23T11:50:00Z">
        <w:r w:rsidR="00720A98" w:rsidRPr="00EE2ED3" w:rsidDel="00292EDC">
          <w:rPr>
            <w:rFonts w:ascii="Times New Roman" w:eastAsia="Times New Roman" w:hAnsi="Times New Roman" w:cs="Times New Roman"/>
            <w:sz w:val="26"/>
            <w:szCs w:val="26"/>
          </w:rPr>
          <w:delText xml:space="preserve"> Протягом двох робочих днів з дня визначення переможця електронних торгів, шляхом направлення повідомлення засобами електронної пошти, Організатор зобов’язаний надати Замовнику інформацію про особу переможця електронних торгів</w:delText>
        </w:r>
      </w:del>
      <w:r w:rsidR="00720A98" w:rsidRPr="00EE2ED3">
        <w:rPr>
          <w:rFonts w:ascii="Times New Roman" w:eastAsia="Times New Roman" w:hAnsi="Times New Roman" w:cs="Times New Roman"/>
          <w:sz w:val="26"/>
          <w:szCs w:val="26"/>
        </w:rPr>
        <w:t>;</w:t>
      </w:r>
    </w:p>
    <w:p w:rsidR="00521097" w:rsidRPr="00EE2ED3" w:rsidDel="00292EDC" w:rsidRDefault="00412338">
      <w:pPr>
        <w:widowControl w:val="0"/>
        <w:spacing w:after="0" w:line="240" w:lineRule="auto"/>
        <w:ind w:firstLine="556"/>
        <w:jc w:val="both"/>
        <w:rPr>
          <w:del w:id="66" w:author="s.pavlenko" w:date="2022-08-23T11:51:00Z"/>
          <w:rFonts w:ascii="Times New Roman" w:eastAsia="Times New Roman" w:hAnsi="Times New Roman" w:cs="Times New Roman"/>
          <w:sz w:val="26"/>
          <w:szCs w:val="26"/>
        </w:rPr>
      </w:pPr>
      <w:del w:id="67" w:author="s.pavlenko" w:date="2022-08-23T11:51:00Z">
        <w:r w:rsidRPr="00412338" w:rsidDel="00292EDC">
          <w:rPr>
            <w:rFonts w:ascii="Times New Roman" w:eastAsia="Times New Roman" w:hAnsi="Times New Roman" w:cs="Times New Roman"/>
            <w:sz w:val="26"/>
            <w:szCs w:val="26"/>
            <w:highlight w:val="magenta"/>
            <w:rPrChange w:id="68" w:author="s.pavlenko" w:date="2022-08-22T15:13:00Z">
              <w:rPr>
                <w:rFonts w:ascii="Times New Roman" w:eastAsia="Times New Roman" w:hAnsi="Times New Roman" w:cs="Times New Roman"/>
                <w:sz w:val="26"/>
                <w:szCs w:val="26"/>
              </w:rPr>
            </w:rPrChange>
          </w:rPr>
          <w:delText>2.3.17.</w:delText>
        </w:r>
        <w:r w:rsidR="00720A98" w:rsidRPr="00EE2ED3" w:rsidDel="00292EDC">
          <w:rPr>
            <w:rFonts w:ascii="Times New Roman" w:eastAsia="Times New Roman" w:hAnsi="Times New Roman" w:cs="Times New Roman"/>
            <w:sz w:val="26"/>
            <w:szCs w:val="26"/>
          </w:rPr>
          <w:delText xml:space="preserve"> Забезпечувати розміщення протоколу електронних торгів на вебсайті не пізніше наступного робочого дня після проведення торгів та протягом двох робочих днів з дня визначення переможця електронних торгів, шляхом направлення повідомлення засобами електронної пошти, надати Замовнику інформацію про особу переможця електронних торгів;</w:delText>
        </w:r>
      </w:del>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2.3.1</w:t>
      </w:r>
      <w:del w:id="69" w:author="s.pavlenko" w:date="2022-08-23T11:51:00Z">
        <w:r w:rsidRPr="00EE2ED3" w:rsidDel="00292EDC">
          <w:rPr>
            <w:rFonts w:ascii="Times New Roman" w:eastAsia="Times New Roman" w:hAnsi="Times New Roman" w:cs="Times New Roman"/>
            <w:sz w:val="26"/>
            <w:szCs w:val="26"/>
          </w:rPr>
          <w:delText>8</w:delText>
        </w:r>
      </w:del>
      <w:ins w:id="70" w:author="s.pavlenko" w:date="2022-08-23T11:51:00Z">
        <w:r w:rsidR="00292EDC">
          <w:rPr>
            <w:rFonts w:ascii="Times New Roman" w:eastAsia="Times New Roman" w:hAnsi="Times New Roman" w:cs="Times New Roman"/>
            <w:sz w:val="26"/>
            <w:szCs w:val="26"/>
          </w:rPr>
          <w:t>7</w:t>
        </w:r>
      </w:ins>
      <w:r w:rsidRPr="00EE2ED3">
        <w:rPr>
          <w:rFonts w:ascii="Times New Roman" w:eastAsia="Times New Roman" w:hAnsi="Times New Roman" w:cs="Times New Roman"/>
          <w:sz w:val="26"/>
          <w:szCs w:val="26"/>
        </w:rPr>
        <w:t>. У разі</w:t>
      </w:r>
      <w:del w:id="71" w:author="s.pavlenko" w:date="2022-08-19T13:21:00Z">
        <w:r w:rsidRPr="00EE2ED3" w:rsidDel="00EE59A6">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w:t>
      </w:r>
      <w:proofErr w:type="spellStart"/>
      <w:r w:rsidRPr="00EE2ED3">
        <w:rPr>
          <w:rFonts w:ascii="Times New Roman" w:eastAsia="Times New Roman" w:hAnsi="Times New Roman" w:cs="Times New Roman"/>
          <w:sz w:val="26"/>
          <w:szCs w:val="26"/>
        </w:rPr>
        <w:t>нереалізації</w:t>
      </w:r>
      <w:proofErr w:type="spellEnd"/>
      <w:r w:rsidRPr="00EE2ED3">
        <w:rPr>
          <w:rFonts w:ascii="Times New Roman" w:eastAsia="Times New Roman" w:hAnsi="Times New Roman" w:cs="Times New Roman"/>
          <w:sz w:val="26"/>
          <w:szCs w:val="26"/>
        </w:rPr>
        <w:t xml:space="preserve"> активів за результатами перших, повторних електронних торгів у строки, встановлені Правилами, або зняття активу з реалізації Замовником</w:t>
      </w:r>
      <w:del w:id="72" w:author="s.pavlenko" w:date="2022-08-19T13:21:00Z">
        <w:r w:rsidRPr="00EE2ED3" w:rsidDel="00EE59A6">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повернути активи Замовнику у строк, погоджений Сторонами;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2.3.1</w:t>
      </w:r>
      <w:del w:id="73" w:author="s.pavlenko" w:date="2022-08-23T11:51:00Z">
        <w:r w:rsidRPr="00EE2ED3" w:rsidDel="00292EDC">
          <w:rPr>
            <w:rFonts w:ascii="Times New Roman" w:eastAsia="Times New Roman" w:hAnsi="Times New Roman" w:cs="Times New Roman"/>
            <w:sz w:val="26"/>
            <w:szCs w:val="26"/>
          </w:rPr>
          <w:delText>9</w:delText>
        </w:r>
      </w:del>
      <w:ins w:id="74" w:author="s.pavlenko" w:date="2022-08-23T11:51:00Z">
        <w:r w:rsidR="00292EDC">
          <w:rPr>
            <w:rFonts w:ascii="Times New Roman" w:eastAsia="Times New Roman" w:hAnsi="Times New Roman" w:cs="Times New Roman"/>
            <w:sz w:val="26"/>
            <w:szCs w:val="26"/>
          </w:rPr>
          <w:t>8</w:t>
        </w:r>
      </w:ins>
      <w:r w:rsidRPr="00EE2ED3">
        <w:rPr>
          <w:rFonts w:ascii="Times New Roman" w:eastAsia="Times New Roman" w:hAnsi="Times New Roman" w:cs="Times New Roman"/>
          <w:sz w:val="26"/>
          <w:szCs w:val="26"/>
        </w:rPr>
        <w:t>. Забезпечити передачу активів переможцю електронних торгів у порядку, визначеному договором між Організатором та учасниками електронних торгів</w:t>
      </w:r>
      <w:ins w:id="75" w:author="s.pavlenko" w:date="2022-08-19T13:22:00Z">
        <w:r w:rsidR="00EE59A6">
          <w:rPr>
            <w:rFonts w:ascii="Times New Roman" w:eastAsia="Times New Roman" w:hAnsi="Times New Roman" w:cs="Times New Roman"/>
            <w:sz w:val="26"/>
            <w:szCs w:val="26"/>
          </w:rPr>
          <w:t>, з урахуванням вимог пункту 22 Порядку</w:t>
        </w:r>
      </w:ins>
      <w:r w:rsidRPr="00EE2ED3">
        <w:rPr>
          <w:rFonts w:ascii="Times New Roman" w:eastAsia="Times New Roman" w:hAnsi="Times New Roman" w:cs="Times New Roman"/>
          <w:sz w:val="26"/>
          <w:szCs w:val="26"/>
        </w:rPr>
        <w:t>;</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w:t>
      </w:r>
      <w:ins w:id="76" w:author="s.pavlenko" w:date="2022-08-23T11:51:00Z">
        <w:r w:rsidR="00292EDC">
          <w:rPr>
            <w:rFonts w:ascii="Times New Roman" w:eastAsia="Times New Roman" w:hAnsi="Times New Roman" w:cs="Times New Roman"/>
            <w:sz w:val="26"/>
            <w:szCs w:val="26"/>
          </w:rPr>
          <w:t>19</w:t>
        </w:r>
      </w:ins>
      <w:del w:id="77" w:author="s.pavlenko" w:date="2022-08-23T11:51:00Z">
        <w:r w:rsidRPr="00EE2ED3" w:rsidDel="00292EDC">
          <w:rPr>
            <w:rFonts w:ascii="Times New Roman" w:eastAsia="Times New Roman" w:hAnsi="Times New Roman" w:cs="Times New Roman"/>
            <w:sz w:val="26"/>
            <w:szCs w:val="26"/>
          </w:rPr>
          <w:delText>20</w:delText>
        </w:r>
      </w:del>
      <w:r w:rsidRPr="00EE2ED3">
        <w:rPr>
          <w:rFonts w:ascii="Times New Roman" w:eastAsia="Times New Roman" w:hAnsi="Times New Roman" w:cs="Times New Roman"/>
          <w:sz w:val="26"/>
          <w:szCs w:val="26"/>
        </w:rPr>
        <w:t>. Виконувати інші функції, передбачені Порядком та Правилами;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2.3.2</w:t>
      </w:r>
      <w:ins w:id="78" w:author="s.pavlenko" w:date="2022-08-23T11:51:00Z">
        <w:r w:rsidR="00292EDC">
          <w:rPr>
            <w:rFonts w:ascii="Times New Roman" w:eastAsia="Times New Roman" w:hAnsi="Times New Roman" w:cs="Times New Roman"/>
            <w:sz w:val="26"/>
            <w:szCs w:val="26"/>
          </w:rPr>
          <w:t>0</w:t>
        </w:r>
      </w:ins>
      <w:del w:id="79" w:author="s.pavlenko" w:date="2022-08-23T11:51:00Z">
        <w:r w:rsidRPr="00EE2ED3" w:rsidDel="00292EDC">
          <w:rPr>
            <w:rFonts w:ascii="Times New Roman" w:eastAsia="Times New Roman" w:hAnsi="Times New Roman" w:cs="Times New Roman"/>
            <w:sz w:val="26"/>
            <w:szCs w:val="26"/>
          </w:rPr>
          <w:delText>1</w:delText>
        </w:r>
      </w:del>
      <w:r w:rsidRPr="00EE2ED3">
        <w:rPr>
          <w:rFonts w:ascii="Times New Roman" w:eastAsia="Times New Roman" w:hAnsi="Times New Roman" w:cs="Times New Roman"/>
          <w:sz w:val="26"/>
          <w:szCs w:val="26"/>
        </w:rPr>
        <w:t xml:space="preserve">. Якщо звіт про оцінку майна, дійсний на момент передачі  активу для реалізації, було надано Замовником, повернути такий звіт Замовнику після реалізації такого активу. У такому випадку у Організатора залишається виготовлена ним копія звіту про оцінку майна; </w:t>
      </w:r>
    </w:p>
    <w:p w:rsidR="00764FC8" w:rsidRDefault="00720A98">
      <w:pPr>
        <w:widowControl w:val="0"/>
        <w:spacing w:after="0" w:line="240" w:lineRule="auto"/>
        <w:ind w:firstLine="556"/>
        <w:jc w:val="both"/>
        <w:rPr>
          <w:ins w:id="80" w:author="s.pavlenko" w:date="2022-08-23T11:52:00Z"/>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2.3.2</w:t>
      </w:r>
      <w:del w:id="81" w:author="s.pavlenko" w:date="2022-08-23T11:51:00Z">
        <w:r w:rsidRPr="00EE2ED3" w:rsidDel="00292EDC">
          <w:rPr>
            <w:rFonts w:ascii="Times New Roman" w:eastAsia="Times New Roman" w:hAnsi="Times New Roman" w:cs="Times New Roman"/>
            <w:sz w:val="26"/>
            <w:szCs w:val="26"/>
          </w:rPr>
          <w:delText>2</w:delText>
        </w:r>
      </w:del>
      <w:ins w:id="82" w:author="s.pavlenko" w:date="2022-08-23T11:51:00Z">
        <w:r w:rsidR="00292EDC">
          <w:rPr>
            <w:rFonts w:ascii="Times New Roman" w:eastAsia="Times New Roman" w:hAnsi="Times New Roman" w:cs="Times New Roman"/>
            <w:sz w:val="26"/>
            <w:szCs w:val="26"/>
          </w:rPr>
          <w:t>1</w:t>
        </w:r>
      </w:ins>
      <w:r w:rsidRPr="00EE2ED3">
        <w:rPr>
          <w:rFonts w:ascii="Times New Roman" w:eastAsia="Times New Roman" w:hAnsi="Times New Roman" w:cs="Times New Roman"/>
          <w:sz w:val="26"/>
          <w:szCs w:val="26"/>
        </w:rPr>
        <w:t>. Про повернення звіту про оцінку майна Замовнику</w:t>
      </w:r>
      <w:del w:id="83" w:author="s.pavlenko" w:date="2022-08-19T13:23:00Z">
        <w:r w:rsidRPr="00EE2ED3" w:rsidDel="003803B3">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Сторони підписують акт приймання-передачі (повернення) звіту про оцінку майна, в якому обов’язково зазначається: дата звіту про оцінку майна; суб’єкт господарювання або фізична особа-підприємець, який виготовив звіт про оцінку майна; назва активу; ринкова вартість активу</w:t>
      </w:r>
      <w:ins w:id="84" w:author="s.pavlenko" w:date="2022-08-19T13:23:00Z">
        <w:r w:rsidR="003803B3">
          <w:rPr>
            <w:rFonts w:ascii="Times New Roman" w:eastAsia="Times New Roman" w:hAnsi="Times New Roman" w:cs="Times New Roman"/>
            <w:sz w:val="26"/>
            <w:szCs w:val="26"/>
          </w:rPr>
          <w:t>,</w:t>
        </w:r>
      </w:ins>
      <w:r w:rsidRPr="00EE2ED3">
        <w:rPr>
          <w:rFonts w:ascii="Times New Roman" w:eastAsia="Times New Roman" w:hAnsi="Times New Roman" w:cs="Times New Roman"/>
          <w:sz w:val="26"/>
          <w:szCs w:val="26"/>
        </w:rPr>
        <w:t xml:space="preserve"> вказана у звіті про оцінку майна. Обов’язок складання акту приймання-передачі (повернення) звіту про оцінку майна покладається на Організатора</w:t>
      </w:r>
      <w:ins w:id="85" w:author="s.pavlenko" w:date="2022-08-23T11:52:00Z">
        <w:r w:rsidR="00764FC8">
          <w:rPr>
            <w:rFonts w:ascii="Times New Roman" w:eastAsia="Times New Roman" w:hAnsi="Times New Roman" w:cs="Times New Roman"/>
            <w:sz w:val="26"/>
            <w:szCs w:val="26"/>
          </w:rPr>
          <w:t>;</w:t>
        </w:r>
      </w:ins>
    </w:p>
    <w:p w:rsidR="00521097" w:rsidRPr="00D70C2C" w:rsidRDefault="00764FC8">
      <w:pPr>
        <w:widowControl w:val="0"/>
        <w:spacing w:after="0" w:line="240" w:lineRule="auto"/>
        <w:ind w:firstLine="556"/>
        <w:jc w:val="both"/>
        <w:rPr>
          <w:rFonts w:ascii="Times New Roman" w:eastAsia="Times New Roman" w:hAnsi="Times New Roman" w:cs="Times New Roman"/>
          <w:sz w:val="26"/>
          <w:szCs w:val="26"/>
        </w:rPr>
      </w:pPr>
      <w:ins w:id="86" w:author="s.pavlenko" w:date="2022-08-23T11:52:00Z">
        <w:r>
          <w:rPr>
            <w:rFonts w:ascii="Times New Roman" w:eastAsia="Times New Roman" w:hAnsi="Times New Roman" w:cs="Times New Roman"/>
            <w:sz w:val="26"/>
            <w:szCs w:val="26"/>
          </w:rPr>
          <w:t xml:space="preserve">2.3.22. </w:t>
        </w:r>
        <w:r w:rsidR="00D70C2C" w:rsidRPr="00D70C2C">
          <w:rPr>
            <w:rFonts w:ascii="Times New Roman" w:hAnsi="Times New Roman" w:cs="Times New Roman"/>
            <w:color w:val="333333"/>
            <w:sz w:val="26"/>
            <w:szCs w:val="26"/>
            <w:shd w:val="clear" w:color="auto" w:fill="FFFFFF"/>
            <w:rPrChange w:id="87" w:author="s.pavlenko" w:date="2022-08-23T11:53:00Z">
              <w:rPr>
                <w:color w:val="333333"/>
                <w:shd w:val="clear" w:color="auto" w:fill="FFFFFF"/>
              </w:rPr>
            </w:rPrChange>
          </w:rPr>
          <w:t xml:space="preserve">У разі </w:t>
        </w:r>
        <w:proofErr w:type="spellStart"/>
        <w:r w:rsidR="00D70C2C" w:rsidRPr="00D70C2C">
          <w:rPr>
            <w:rFonts w:ascii="Times New Roman" w:hAnsi="Times New Roman" w:cs="Times New Roman"/>
            <w:color w:val="333333"/>
            <w:sz w:val="26"/>
            <w:szCs w:val="26"/>
            <w:shd w:val="clear" w:color="auto" w:fill="FFFFFF"/>
            <w:rPrChange w:id="88" w:author="s.pavlenko" w:date="2022-08-23T11:53:00Z">
              <w:rPr>
                <w:color w:val="333333"/>
                <w:shd w:val="clear" w:color="auto" w:fill="FFFFFF"/>
              </w:rPr>
            </w:rPrChange>
          </w:rPr>
          <w:t>нереалізації</w:t>
        </w:r>
        <w:proofErr w:type="spellEnd"/>
        <w:r w:rsidR="00D70C2C" w:rsidRPr="00D70C2C">
          <w:rPr>
            <w:rFonts w:ascii="Times New Roman" w:hAnsi="Times New Roman" w:cs="Times New Roman"/>
            <w:color w:val="333333"/>
            <w:sz w:val="26"/>
            <w:szCs w:val="26"/>
            <w:shd w:val="clear" w:color="auto" w:fill="FFFFFF"/>
            <w:rPrChange w:id="89" w:author="s.pavlenko" w:date="2022-08-23T11:53:00Z">
              <w:rPr>
                <w:color w:val="333333"/>
                <w:shd w:val="clear" w:color="auto" w:fill="FFFFFF"/>
              </w:rPr>
            </w:rPrChange>
          </w:rPr>
          <w:t xml:space="preserve"> активів за результатами перших, повторних електронних торгів протягом трьох місяців для рухомого майна та шести місяців для нерухомого майна </w:t>
        </w:r>
      </w:ins>
      <w:ins w:id="90" w:author="s.pavlenko" w:date="2022-08-23T11:53:00Z">
        <w:r w:rsidR="00D70C2C">
          <w:rPr>
            <w:rFonts w:ascii="Times New Roman" w:hAnsi="Times New Roman" w:cs="Times New Roman"/>
            <w:color w:val="333333"/>
            <w:sz w:val="26"/>
            <w:szCs w:val="26"/>
            <w:shd w:val="clear" w:color="auto" w:fill="FFFFFF"/>
          </w:rPr>
          <w:t>- повернути</w:t>
        </w:r>
      </w:ins>
      <w:ins w:id="91" w:author="s.pavlenko" w:date="2022-08-23T11:52:00Z">
        <w:r w:rsidR="00D70C2C" w:rsidRPr="00D70C2C">
          <w:rPr>
            <w:rFonts w:ascii="Times New Roman" w:hAnsi="Times New Roman" w:cs="Times New Roman"/>
            <w:color w:val="333333"/>
            <w:sz w:val="26"/>
            <w:szCs w:val="26"/>
            <w:shd w:val="clear" w:color="auto" w:fill="FFFFFF"/>
            <w:rPrChange w:id="92" w:author="s.pavlenko" w:date="2022-08-23T11:53:00Z">
              <w:rPr>
                <w:color w:val="333333"/>
                <w:shd w:val="clear" w:color="auto" w:fill="FFFFFF"/>
              </w:rPr>
            </w:rPrChange>
          </w:rPr>
          <w:t xml:space="preserve"> активи </w:t>
        </w:r>
      </w:ins>
      <w:ins w:id="93" w:author="s.pavlenko" w:date="2022-08-23T11:53:00Z">
        <w:r w:rsidR="00D70C2C">
          <w:rPr>
            <w:rFonts w:ascii="Times New Roman" w:hAnsi="Times New Roman" w:cs="Times New Roman"/>
            <w:color w:val="333333"/>
            <w:sz w:val="26"/>
            <w:szCs w:val="26"/>
            <w:shd w:val="clear" w:color="auto" w:fill="FFFFFF"/>
          </w:rPr>
          <w:t xml:space="preserve">Замовнику (АРМА) за актом приймання-передачі. </w:t>
        </w:r>
      </w:ins>
      <w:del w:id="94" w:author="s.pavlenko" w:date="2022-08-23T11:52:00Z">
        <w:r w:rsidR="00720A98" w:rsidRPr="00D70C2C" w:rsidDel="00764FC8">
          <w:rPr>
            <w:rFonts w:ascii="Times New Roman" w:eastAsia="Times New Roman" w:hAnsi="Times New Roman" w:cs="Times New Roman"/>
            <w:sz w:val="26"/>
            <w:szCs w:val="26"/>
          </w:rPr>
          <w:delText xml:space="preserve">. </w:delText>
        </w:r>
      </w:del>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b/>
          <w:sz w:val="26"/>
          <w:szCs w:val="26"/>
        </w:rPr>
        <w:t>2.4. Організатор має право:</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2.4.1.</w:t>
      </w:r>
      <w:r w:rsidRPr="00EE2ED3">
        <w:rPr>
          <w:rFonts w:ascii="Times New Roman" w:eastAsia="Times New Roman" w:hAnsi="Times New Roman" w:cs="Times New Roman"/>
          <w:sz w:val="26"/>
          <w:szCs w:val="26"/>
        </w:rPr>
        <w:tab/>
        <w:t>Отримувати від Замовника вичерпну та достовірну інформацію про активи, які передаються для реалізації на електронних торгах;</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2.4.2.</w:t>
      </w:r>
      <w:r w:rsidRPr="00EE2ED3">
        <w:rPr>
          <w:rFonts w:ascii="Times New Roman" w:eastAsia="Times New Roman" w:hAnsi="Times New Roman" w:cs="Times New Roman"/>
          <w:sz w:val="26"/>
          <w:szCs w:val="26"/>
        </w:rPr>
        <w:tab/>
        <w:t xml:space="preserve">Для здійснення заходів, необхідних для реалізації активів, крім </w:t>
      </w:r>
      <w:r w:rsidRPr="00EE2ED3">
        <w:rPr>
          <w:rFonts w:ascii="Times New Roman" w:eastAsia="Times New Roman" w:hAnsi="Times New Roman" w:cs="Times New Roman"/>
          <w:sz w:val="26"/>
          <w:szCs w:val="26"/>
        </w:rPr>
        <w:lastRenderedPageBreak/>
        <w:t xml:space="preserve">проведення електронних торгів, залучати на договірних засадах третіх осіб, залишаючись відповідальним перед Замовником за результати </w:t>
      </w:r>
      <w:r w:rsidR="000167DE" w:rsidRPr="00EE2ED3">
        <w:rPr>
          <w:rFonts w:ascii="Times New Roman" w:eastAsia="Times New Roman" w:hAnsi="Times New Roman" w:cs="Times New Roman"/>
          <w:sz w:val="26"/>
          <w:szCs w:val="26"/>
        </w:rPr>
        <w:t>їх роботи, якість наданих ними П</w:t>
      </w:r>
      <w:r w:rsidRPr="00EE2ED3">
        <w:rPr>
          <w:rFonts w:ascii="Times New Roman" w:eastAsia="Times New Roman" w:hAnsi="Times New Roman" w:cs="Times New Roman"/>
          <w:sz w:val="26"/>
          <w:szCs w:val="26"/>
        </w:rPr>
        <w:t>ослуг</w:t>
      </w:r>
      <w:del w:id="95" w:author="s.pavlenko" w:date="2022-08-19T13:24:00Z">
        <w:r w:rsidRPr="00EE2ED3" w:rsidDel="002A1B4E">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у повному обсязі;</w:t>
      </w:r>
    </w:p>
    <w:p w:rsidR="00521097" w:rsidRPr="00EE2ED3" w:rsidRDefault="00720A98">
      <w:pPr>
        <w:widowControl w:val="0"/>
        <w:tabs>
          <w:tab w:val="left" w:pos="555"/>
        </w:tabs>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2.4.3.</w:t>
      </w:r>
      <w:r w:rsidRPr="00EE2ED3">
        <w:rPr>
          <w:rFonts w:ascii="Times New Roman" w:eastAsia="Times New Roman" w:hAnsi="Times New Roman" w:cs="Times New Roman"/>
          <w:sz w:val="26"/>
          <w:szCs w:val="26"/>
        </w:rPr>
        <w:tab/>
        <w:t>Відмовитися від проведення електронних торгів не пізніше ніж за десять днів до їх початку, якщо проведення електронних торгів стало неможливим з не</w:t>
      </w:r>
      <w:ins w:id="96" w:author="s.pavlenko" w:date="2022-08-19T13:24:00Z">
        <w:r w:rsidR="002A1B4E">
          <w:rPr>
            <w:rFonts w:ascii="Times New Roman" w:eastAsia="Times New Roman" w:hAnsi="Times New Roman" w:cs="Times New Roman"/>
            <w:sz w:val="26"/>
            <w:szCs w:val="26"/>
          </w:rPr>
          <w:t xml:space="preserve"> </w:t>
        </w:r>
      </w:ins>
      <w:r w:rsidRPr="00EE2ED3">
        <w:rPr>
          <w:rFonts w:ascii="Times New Roman" w:eastAsia="Times New Roman" w:hAnsi="Times New Roman" w:cs="Times New Roman"/>
          <w:sz w:val="26"/>
          <w:szCs w:val="26"/>
        </w:rPr>
        <w:t>залежних від нього причин.</w:t>
      </w:r>
    </w:p>
    <w:p w:rsidR="00800D9A" w:rsidRPr="00EE2ED3" w:rsidRDefault="00800D9A">
      <w:pPr>
        <w:widowControl w:val="0"/>
        <w:tabs>
          <w:tab w:val="left" w:pos="555"/>
        </w:tabs>
        <w:spacing w:after="0" w:line="240" w:lineRule="auto"/>
        <w:ind w:firstLine="556"/>
        <w:jc w:val="both"/>
        <w:rPr>
          <w:rFonts w:ascii="Times New Roman" w:eastAsia="Times New Roman" w:hAnsi="Times New Roman" w:cs="Times New Roman"/>
          <w:sz w:val="26"/>
          <w:szCs w:val="26"/>
        </w:rPr>
      </w:pPr>
    </w:p>
    <w:p w:rsidR="00800D9A" w:rsidRPr="00EE2ED3" w:rsidRDefault="00800D9A">
      <w:pPr>
        <w:widowControl w:val="0"/>
        <w:tabs>
          <w:tab w:val="left" w:pos="555"/>
        </w:tabs>
        <w:spacing w:after="0" w:line="240" w:lineRule="auto"/>
        <w:ind w:firstLine="556"/>
        <w:jc w:val="both"/>
        <w:rPr>
          <w:rFonts w:ascii="Times New Roman" w:eastAsia="Times New Roman" w:hAnsi="Times New Roman" w:cs="Times New Roman"/>
          <w:sz w:val="26"/>
          <w:szCs w:val="26"/>
        </w:rPr>
      </w:pPr>
    </w:p>
    <w:p w:rsidR="00521097" w:rsidRPr="00EE2ED3" w:rsidRDefault="00720A98">
      <w:pPr>
        <w:widowControl w:val="0"/>
        <w:numPr>
          <w:ilvl w:val="0"/>
          <w:numId w:val="1"/>
        </w:numPr>
        <w:pBdr>
          <w:top w:val="nil"/>
          <w:left w:val="nil"/>
          <w:bottom w:val="nil"/>
          <w:right w:val="nil"/>
          <w:between w:val="nil"/>
        </w:pBdr>
        <w:tabs>
          <w:tab w:val="left" w:pos="0"/>
        </w:tabs>
        <w:spacing w:after="0" w:line="240" w:lineRule="auto"/>
        <w:jc w:val="center"/>
        <w:rPr>
          <w:rFonts w:ascii="Times New Roman" w:eastAsia="Times New Roman" w:hAnsi="Times New Roman" w:cs="Times New Roman"/>
          <w:color w:val="000000"/>
        </w:rPr>
      </w:pPr>
      <w:r w:rsidRPr="00EE2ED3">
        <w:rPr>
          <w:rFonts w:ascii="Times New Roman" w:eastAsia="Times New Roman" w:hAnsi="Times New Roman" w:cs="Times New Roman"/>
          <w:b/>
          <w:color w:val="000000"/>
          <w:sz w:val="26"/>
          <w:szCs w:val="26"/>
        </w:rPr>
        <w:t>РОЗМІР ВИНАГОРОДИ ОРГАНІЗАТОРА ТА ПРОЦЕДУРА ЇЇ СПЛАТИ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3.1. Винагорода Організатора є оплатою послуг з організації реалізації активів та включає відшкодування витрат на здійснення заходів, необхідних для реалізації активів, зокрема забезпечення їх зберігання, оцінку активів, переміщення активів, демонстрацію активів, поширення відомостей про передані для реалізації активи.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Винагорода Організатора встановлюється у відсотковому відношенні до фактичної ціни реалізації лота, визначеної за результатами електронних торгів, та не зараховується в рахунок суми, яку переможець торгів має сплатити Замовнику.</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Розмір винагороди Організатора становить 5 (п’ять) відсотків ціни продажу лота, але  не більше ніж 200 (двісті) розмірів </w:t>
      </w:r>
      <w:ins w:id="97" w:author="Nataliya P. Ilnitska" w:date="2022-04-27T16:46:00Z">
        <w:r w:rsidR="00294B4D" w:rsidRPr="00EE2ED3">
          <w:rPr>
            <w:rFonts w:ascii="Times New Roman" w:eastAsia="Times New Roman" w:hAnsi="Times New Roman" w:cs="Times New Roman"/>
            <w:sz w:val="26"/>
            <w:szCs w:val="26"/>
          </w:rPr>
          <w:t xml:space="preserve">прожиткового мінімуму, встановленого для працездатних осіб </w:t>
        </w:r>
      </w:ins>
      <w:del w:id="98" w:author="s.pavlenko" w:date="2022-08-19T13:26:00Z">
        <w:r w:rsidR="00EE2ED3" w:rsidRPr="00EE2ED3" w:rsidDel="00046C55">
          <w:rPr>
            <w:rFonts w:ascii="Times New Roman" w:eastAsia="Times New Roman" w:hAnsi="Times New Roman" w:cs="Times New Roman"/>
            <w:sz w:val="26"/>
            <w:szCs w:val="26"/>
          </w:rPr>
          <w:delText>прожиткового мінімум</w:delText>
        </w:r>
        <w:r w:rsidR="0061027B" w:rsidDel="00046C55">
          <w:rPr>
            <w:rFonts w:ascii="Times New Roman" w:eastAsia="Times New Roman" w:hAnsi="Times New Roman" w:cs="Times New Roman"/>
            <w:sz w:val="26"/>
            <w:szCs w:val="26"/>
          </w:rPr>
          <w:delText>у</w:delText>
        </w:r>
        <w:r w:rsidRPr="00EE2ED3" w:rsidDel="00046C55">
          <w:rPr>
            <w:rFonts w:ascii="Times New Roman" w:eastAsia="Times New Roman" w:hAnsi="Times New Roman" w:cs="Times New Roman"/>
            <w:sz w:val="26"/>
            <w:szCs w:val="26"/>
          </w:rPr>
          <w:delText>,</w:delText>
        </w:r>
        <w:r w:rsidR="0061027B" w:rsidDel="00046C55">
          <w:rPr>
            <w:rFonts w:ascii="Times New Roman" w:eastAsia="Times New Roman" w:hAnsi="Times New Roman" w:cs="Times New Roman"/>
            <w:sz w:val="26"/>
            <w:szCs w:val="26"/>
          </w:rPr>
          <w:delText xml:space="preserve"> </w:delText>
        </w:r>
        <w:r w:rsidRPr="00EE2ED3" w:rsidDel="00046C55">
          <w:rPr>
            <w:rFonts w:ascii="Times New Roman" w:eastAsia="Times New Roman" w:hAnsi="Times New Roman" w:cs="Times New Roman"/>
            <w:sz w:val="26"/>
            <w:szCs w:val="26"/>
          </w:rPr>
          <w:delText>встановлено</w:delText>
        </w:r>
        <w:r w:rsidR="00EE2ED3" w:rsidRPr="00EE2ED3" w:rsidDel="00046C55">
          <w:rPr>
            <w:rFonts w:ascii="Times New Roman" w:eastAsia="Times New Roman" w:hAnsi="Times New Roman" w:cs="Times New Roman"/>
            <w:sz w:val="26"/>
            <w:szCs w:val="26"/>
          </w:rPr>
          <w:delText>го для</w:delText>
        </w:r>
        <w:r w:rsidR="0061027B" w:rsidDel="00046C55">
          <w:rPr>
            <w:rFonts w:ascii="Times New Roman" w:eastAsia="Times New Roman" w:hAnsi="Times New Roman" w:cs="Times New Roman"/>
            <w:sz w:val="26"/>
            <w:szCs w:val="26"/>
          </w:rPr>
          <w:delText xml:space="preserve"> працездатних осіб </w:delText>
        </w:r>
      </w:del>
      <w:r w:rsidRPr="00EE2ED3">
        <w:rPr>
          <w:rFonts w:ascii="Times New Roman" w:eastAsia="Times New Roman" w:hAnsi="Times New Roman" w:cs="Times New Roman"/>
          <w:sz w:val="26"/>
          <w:szCs w:val="26"/>
        </w:rPr>
        <w:t xml:space="preserve">на </w:t>
      </w:r>
      <w:del w:id="99" w:author="Nataliya P. Ilnitska" w:date="2022-04-27T16:46:00Z">
        <w:r w:rsidRPr="00EE2ED3" w:rsidDel="00294B4D">
          <w:rPr>
            <w:rFonts w:ascii="Times New Roman" w:eastAsia="Times New Roman" w:hAnsi="Times New Roman" w:cs="Times New Roman"/>
            <w:sz w:val="26"/>
            <w:szCs w:val="26"/>
          </w:rPr>
          <w:delText>0</w:delText>
        </w:r>
      </w:del>
      <w:r w:rsidRPr="00EE2ED3">
        <w:rPr>
          <w:rFonts w:ascii="Times New Roman" w:eastAsia="Times New Roman" w:hAnsi="Times New Roman" w:cs="Times New Roman"/>
          <w:sz w:val="26"/>
          <w:szCs w:val="26"/>
        </w:rPr>
        <w:t>1 січня відповідного року, з урахуванням податку на додану вартість.</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У разі</w:t>
      </w:r>
      <w:del w:id="100" w:author="s.pavlenko" w:date="2022-08-19T13:26:00Z">
        <w:r w:rsidRPr="00EE2ED3" w:rsidDel="00046C55">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w:t>
      </w:r>
      <w:proofErr w:type="spellStart"/>
      <w:r w:rsidRPr="00EE2ED3">
        <w:rPr>
          <w:rFonts w:ascii="Times New Roman" w:eastAsia="Times New Roman" w:hAnsi="Times New Roman" w:cs="Times New Roman"/>
          <w:sz w:val="26"/>
          <w:szCs w:val="26"/>
        </w:rPr>
        <w:t>нереалізації</w:t>
      </w:r>
      <w:proofErr w:type="spellEnd"/>
      <w:r w:rsidRPr="00EE2ED3">
        <w:rPr>
          <w:rFonts w:ascii="Times New Roman" w:eastAsia="Times New Roman" w:hAnsi="Times New Roman" w:cs="Times New Roman"/>
          <w:sz w:val="26"/>
          <w:szCs w:val="26"/>
        </w:rPr>
        <w:t xml:space="preserve"> активів за результатами перших, повторних електронних торгів у строки, встановлені Правилами, або зняття активу з реалізації, якщо припинено дію визначеної законом підстави для його реалізації або виявлен</w:t>
      </w:r>
      <w:del w:id="101" w:author="s.pavlenko" w:date="2022-08-19T13:26:00Z">
        <w:r w:rsidRPr="00EE2ED3" w:rsidDel="00046C55">
          <w:rPr>
            <w:rFonts w:ascii="Times New Roman" w:eastAsia="Times New Roman" w:hAnsi="Times New Roman" w:cs="Times New Roman"/>
            <w:sz w:val="26"/>
            <w:szCs w:val="26"/>
          </w:rPr>
          <w:delText>ня</w:delText>
        </w:r>
      </w:del>
      <w:ins w:id="102" w:author="s.pavlenko" w:date="2022-08-19T13:26:00Z">
        <w:r w:rsidR="00046C55">
          <w:rPr>
            <w:rFonts w:ascii="Times New Roman" w:eastAsia="Times New Roman" w:hAnsi="Times New Roman" w:cs="Times New Roman"/>
            <w:sz w:val="26"/>
            <w:szCs w:val="26"/>
          </w:rPr>
          <w:t>і</w:t>
        </w:r>
      </w:ins>
      <w:r w:rsidRPr="00EE2ED3">
        <w:rPr>
          <w:rFonts w:ascii="Times New Roman" w:eastAsia="Times New Roman" w:hAnsi="Times New Roman" w:cs="Times New Roman"/>
          <w:sz w:val="26"/>
          <w:szCs w:val="26"/>
        </w:rPr>
        <w:t xml:space="preserve"> обставин</w:t>
      </w:r>
      <w:ins w:id="103" w:author="s.pavlenko" w:date="2022-08-19T13:26:00Z">
        <w:r w:rsidR="00046C55">
          <w:rPr>
            <w:rFonts w:ascii="Times New Roman" w:eastAsia="Times New Roman" w:hAnsi="Times New Roman" w:cs="Times New Roman"/>
            <w:sz w:val="26"/>
            <w:szCs w:val="26"/>
          </w:rPr>
          <w:t>и</w:t>
        </w:r>
      </w:ins>
      <w:r w:rsidRPr="00EE2ED3">
        <w:rPr>
          <w:rFonts w:ascii="Times New Roman" w:eastAsia="Times New Roman" w:hAnsi="Times New Roman" w:cs="Times New Roman"/>
          <w:sz w:val="26"/>
          <w:szCs w:val="26"/>
        </w:rPr>
        <w:t xml:space="preserve">, що перешкоджають реалізації активу відповідно до цього Порядку, витрати Організатора із здійснення заходів, необхідних для реалізації активів, компенсації або відшкодуванню не підлягають. </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3.2. Встановлений розмір винагороди на підставі положень Порядку, Правил та умов цього Договору, процедура його сплати Організатору переможцем електронних торгів та порядок розрахунків між ними регулюється окремим договором, що укладається між Організатором та Учасниками електронних торгів.</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3.3. Винагорода Організатора за проведення електронних торгів сплачується переможцем електронних торгів шляхом вирахування із гарантійного внеску. Залишок гарантійного внеску перераховується Організатором переможцю електронних торгів протягом 3 (трьох) банківських днів з дня отримання від Замовника інформації про дотримання строків виконання переможцем дій, вказаних у пункті 5 Розділу VII Правил. </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3.4. У разі відмови переможця електронних торгів від виконання вимог щодо оформлення результатів електронних торгів, встановлених Правилами – гарантійний внесок йому не повертається і в повному обсязі зараховується як винагорода Організатора.</w:t>
      </w:r>
    </w:p>
    <w:p w:rsidR="00521097" w:rsidRPr="00EE2ED3" w:rsidRDefault="00521097">
      <w:pPr>
        <w:widowControl w:val="0"/>
        <w:spacing w:after="0" w:line="240" w:lineRule="auto"/>
        <w:jc w:val="both"/>
        <w:rPr>
          <w:rFonts w:ascii="Times New Roman" w:eastAsia="Times New Roman" w:hAnsi="Times New Roman" w:cs="Times New Roman"/>
          <w:sz w:val="26"/>
          <w:szCs w:val="26"/>
        </w:rPr>
      </w:pPr>
    </w:p>
    <w:p w:rsidR="00521097" w:rsidRPr="00EE2ED3" w:rsidRDefault="00720A98">
      <w:pPr>
        <w:widowControl w:val="0"/>
        <w:numPr>
          <w:ilvl w:val="0"/>
          <w:numId w:val="1"/>
        </w:numPr>
        <w:pBdr>
          <w:top w:val="nil"/>
          <w:left w:val="nil"/>
          <w:bottom w:val="nil"/>
          <w:right w:val="nil"/>
          <w:between w:val="nil"/>
        </w:pBdr>
        <w:tabs>
          <w:tab w:val="left" w:pos="0"/>
        </w:tabs>
        <w:spacing w:after="0" w:line="240" w:lineRule="auto"/>
        <w:jc w:val="center"/>
        <w:rPr>
          <w:rFonts w:ascii="Times New Roman" w:eastAsia="Times New Roman" w:hAnsi="Times New Roman" w:cs="Times New Roman"/>
          <w:color w:val="000000"/>
        </w:rPr>
      </w:pPr>
      <w:r w:rsidRPr="00EE2ED3">
        <w:rPr>
          <w:rFonts w:ascii="Times New Roman" w:eastAsia="Times New Roman" w:hAnsi="Times New Roman" w:cs="Times New Roman"/>
          <w:b/>
          <w:color w:val="000000"/>
          <w:sz w:val="26"/>
          <w:szCs w:val="26"/>
        </w:rPr>
        <w:t>СТРОК ДІЇ ДОГОВОРУ,</w:t>
      </w:r>
    </w:p>
    <w:p w:rsidR="00521097" w:rsidRPr="00EE2ED3" w:rsidRDefault="00720A98">
      <w:pPr>
        <w:widowControl w:val="0"/>
        <w:pBdr>
          <w:top w:val="nil"/>
          <w:left w:val="nil"/>
          <w:bottom w:val="nil"/>
          <w:right w:val="nil"/>
          <w:between w:val="nil"/>
        </w:pBdr>
        <w:spacing w:after="0" w:line="240" w:lineRule="auto"/>
        <w:ind w:left="1276"/>
        <w:rPr>
          <w:rFonts w:ascii="Times New Roman" w:eastAsia="Times New Roman" w:hAnsi="Times New Roman" w:cs="Times New Roman"/>
          <w:b/>
          <w:color w:val="000000"/>
          <w:sz w:val="26"/>
          <w:szCs w:val="26"/>
        </w:rPr>
      </w:pPr>
      <w:r w:rsidRPr="00EE2ED3">
        <w:rPr>
          <w:rFonts w:ascii="Times New Roman" w:eastAsia="Times New Roman" w:hAnsi="Times New Roman" w:cs="Times New Roman"/>
          <w:b/>
          <w:color w:val="000000"/>
          <w:sz w:val="26"/>
          <w:szCs w:val="26"/>
        </w:rPr>
        <w:t>УМОВИ ВНЕСЕННЯ ЗМІН ТА ПРИПИНЕННЯ ДОГОВОРУ</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color w:val="000000"/>
          <w:sz w:val="26"/>
          <w:szCs w:val="26"/>
        </w:rPr>
        <w:t>4.</w:t>
      </w:r>
      <w:r w:rsidRPr="00EE2ED3">
        <w:rPr>
          <w:rFonts w:ascii="Times New Roman" w:eastAsia="Times New Roman" w:hAnsi="Times New Roman" w:cs="Times New Roman"/>
          <w:sz w:val="26"/>
          <w:szCs w:val="26"/>
        </w:rPr>
        <w:t>1. Договір набирає чинності з дати його підписання Сторонами та діє д</w:t>
      </w:r>
      <w:r w:rsidRPr="00EE2ED3">
        <w:rPr>
          <w:rFonts w:ascii="Times New Roman" w:eastAsia="Times New Roman" w:hAnsi="Times New Roman" w:cs="Times New Roman"/>
          <w:color w:val="000000"/>
          <w:sz w:val="26"/>
          <w:szCs w:val="26"/>
        </w:rPr>
        <w:t>о 31.12.2022, а в частині зобов’язань, що лишилися невиконаними, до їх повного виконання.</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4.2. Після закінчення строку дії цього Договору</w:t>
      </w:r>
      <w:del w:id="104" w:author="s.pavlenko" w:date="2022-08-19T13:31:00Z">
        <w:r w:rsidRPr="00EE2ED3" w:rsidDel="000F0E82">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Організатор зобов’язаний забезпечити здійснення заходів з організації та проведення електронних торгів з </w:t>
      </w:r>
      <w:r w:rsidRPr="00EE2ED3">
        <w:rPr>
          <w:rFonts w:ascii="Times New Roman" w:eastAsia="Times New Roman" w:hAnsi="Times New Roman" w:cs="Times New Roman"/>
          <w:sz w:val="26"/>
          <w:szCs w:val="26"/>
        </w:rPr>
        <w:lastRenderedPageBreak/>
        <w:t xml:space="preserve">реалізації активів, переданих Організатору до закінчення строку дії цього Договору, у межах строків та на умовах, визначених </w:t>
      </w:r>
      <w:ins w:id="105" w:author="s.pavlenko" w:date="2022-08-19T13:31:00Z">
        <w:r w:rsidR="000F0E82">
          <w:rPr>
            <w:rFonts w:ascii="Times New Roman" w:eastAsia="Times New Roman" w:hAnsi="Times New Roman" w:cs="Times New Roman"/>
            <w:sz w:val="26"/>
            <w:szCs w:val="26"/>
          </w:rPr>
          <w:t xml:space="preserve">цим Договором, </w:t>
        </w:r>
      </w:ins>
      <w:r w:rsidRPr="00EE2ED3">
        <w:rPr>
          <w:rFonts w:ascii="Times New Roman" w:eastAsia="Times New Roman" w:hAnsi="Times New Roman" w:cs="Times New Roman"/>
          <w:sz w:val="26"/>
          <w:szCs w:val="26"/>
        </w:rPr>
        <w:t>Порядком та Правилами.</w:t>
      </w:r>
    </w:p>
    <w:p w:rsidR="00521097" w:rsidRPr="00EE2ED3" w:rsidRDefault="00720A98">
      <w:pPr>
        <w:widowControl w:val="0"/>
        <w:spacing w:after="0" w:line="240" w:lineRule="auto"/>
        <w:ind w:firstLine="556"/>
        <w:jc w:val="both"/>
        <w:rPr>
          <w:rFonts w:ascii="Times New Roman" w:eastAsia="Times New Roman" w:hAnsi="Times New Roman" w:cs="Times New Roman"/>
          <w:color w:val="000000"/>
          <w:sz w:val="26"/>
          <w:szCs w:val="26"/>
        </w:rPr>
      </w:pPr>
      <w:r w:rsidRPr="00EE2ED3">
        <w:rPr>
          <w:rFonts w:ascii="Times New Roman" w:eastAsia="Times New Roman" w:hAnsi="Times New Roman" w:cs="Times New Roman"/>
          <w:sz w:val="26"/>
          <w:szCs w:val="26"/>
        </w:rPr>
        <w:t>4.3. За спільною згодою Сторони можуть змінювати умови цього Договору шляхом укладення Додаткових угод, яка є невід’ємною частиною цього Договору.</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color w:val="000000"/>
          <w:sz w:val="26"/>
          <w:szCs w:val="26"/>
        </w:rPr>
        <w:t>4.4</w:t>
      </w:r>
      <w:r w:rsidRPr="00EE2ED3">
        <w:rPr>
          <w:rFonts w:ascii="Times New Roman" w:eastAsia="Times New Roman" w:hAnsi="Times New Roman" w:cs="Times New Roman"/>
          <w:sz w:val="26"/>
          <w:szCs w:val="26"/>
        </w:rPr>
        <w:t>. Дія цього Договору може бути припинена за ініціативою однієї із Сторін з обов’язковим повідомленням у письмовій формі іншої Сторони не пізніше, ніж за 30 (тридцять) календарних днів до закінчення узгодженого строку дії Договору, за умови виконання Сторонами зобов’язань, взятих за цим Договором.</w:t>
      </w:r>
    </w:p>
    <w:p w:rsidR="00521097" w:rsidRPr="00EE2ED3" w:rsidRDefault="00521097">
      <w:pPr>
        <w:widowControl w:val="0"/>
        <w:spacing w:after="0" w:line="240" w:lineRule="auto"/>
        <w:ind w:firstLine="556"/>
        <w:jc w:val="both"/>
        <w:rPr>
          <w:rFonts w:ascii="Times New Roman" w:eastAsia="Times New Roman" w:hAnsi="Times New Roman" w:cs="Times New Roman"/>
          <w:sz w:val="26"/>
          <w:szCs w:val="26"/>
        </w:rPr>
      </w:pPr>
    </w:p>
    <w:p w:rsidR="00521097" w:rsidRPr="00EE2ED3" w:rsidRDefault="00720A98">
      <w:pPr>
        <w:widowControl w:val="0"/>
        <w:numPr>
          <w:ilvl w:val="0"/>
          <w:numId w:val="1"/>
        </w:numPr>
        <w:pBdr>
          <w:top w:val="nil"/>
          <w:left w:val="nil"/>
          <w:bottom w:val="nil"/>
          <w:right w:val="nil"/>
          <w:between w:val="nil"/>
        </w:pBdr>
        <w:tabs>
          <w:tab w:val="left" w:pos="0"/>
        </w:tabs>
        <w:spacing w:after="0" w:line="240" w:lineRule="auto"/>
        <w:jc w:val="center"/>
        <w:rPr>
          <w:rFonts w:ascii="Times New Roman" w:eastAsia="Times New Roman" w:hAnsi="Times New Roman" w:cs="Times New Roman"/>
          <w:color w:val="000000"/>
        </w:rPr>
      </w:pPr>
      <w:r w:rsidRPr="00EE2ED3">
        <w:rPr>
          <w:rFonts w:ascii="Times New Roman" w:eastAsia="Times New Roman" w:hAnsi="Times New Roman" w:cs="Times New Roman"/>
          <w:b/>
          <w:color w:val="000000"/>
          <w:sz w:val="26"/>
          <w:szCs w:val="26"/>
        </w:rPr>
        <w:t>ВІДПОВІДАЛЬНІСТЬ СТОРІН ТА ПОРЯДОК ВИРІШЕННЯ СПОРІВ</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5.1. За невиконання чи неналежне виконання умов цього Договору, Сторони несуть відповідальність відповідно до законодавства України.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5.2. Усі суперечності та розбіжності, які виникли в ході виконання цього Договору, вирішуються на основі взаємної згоди шляхом переговорів.</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5.3. У випадку неможливості їх врегулювання шляхом узгодження</w:t>
      </w:r>
      <w:del w:id="106" w:author="s.pavlenko" w:date="2022-08-19T13:33:00Z">
        <w:r w:rsidRPr="00EE2ED3" w:rsidDel="00C740DA">
          <w:rPr>
            <w:rFonts w:ascii="Times New Roman" w:eastAsia="Times New Roman" w:hAnsi="Times New Roman" w:cs="Times New Roman"/>
            <w:sz w:val="26"/>
            <w:szCs w:val="26"/>
          </w:rPr>
          <w:delText>,</w:delText>
        </w:r>
      </w:del>
      <w:r w:rsidRPr="00EE2ED3">
        <w:rPr>
          <w:rFonts w:ascii="Times New Roman" w:eastAsia="Times New Roman" w:hAnsi="Times New Roman" w:cs="Times New Roman"/>
          <w:sz w:val="26"/>
          <w:szCs w:val="26"/>
        </w:rPr>
        <w:t xml:space="preserve"> суперечності та розбіжності, які виникли з цього Договору чи пов’язані з ним, підлягають вирішенню в судовому порядку.</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5.4. У випадку залучення Організатором третіх осіб для здійснення заходів, необхідних для реалізації активів (крім проведення електронних торгів), Організатор несе відповідальність перед Замовником за невиконання або неналежне виконання ними зобов’язань у повному обсязі.</w:t>
      </w:r>
    </w:p>
    <w:p w:rsidR="00521097" w:rsidRPr="00EE2ED3" w:rsidRDefault="00521097">
      <w:pPr>
        <w:widowControl w:val="0"/>
        <w:spacing w:after="0" w:line="240" w:lineRule="auto"/>
        <w:ind w:firstLine="556"/>
        <w:jc w:val="both"/>
        <w:rPr>
          <w:rFonts w:ascii="Times New Roman" w:eastAsia="Times New Roman" w:hAnsi="Times New Roman" w:cs="Times New Roman"/>
          <w:sz w:val="26"/>
          <w:szCs w:val="26"/>
        </w:rPr>
      </w:pPr>
    </w:p>
    <w:p w:rsidR="00521097" w:rsidRPr="00EE2ED3" w:rsidRDefault="00720A98">
      <w:pPr>
        <w:widowControl w:val="0"/>
        <w:numPr>
          <w:ilvl w:val="0"/>
          <w:numId w:val="1"/>
        </w:numPr>
        <w:pBdr>
          <w:top w:val="nil"/>
          <w:left w:val="nil"/>
          <w:bottom w:val="nil"/>
          <w:right w:val="nil"/>
          <w:between w:val="nil"/>
        </w:pBdr>
        <w:tabs>
          <w:tab w:val="left" w:pos="0"/>
        </w:tabs>
        <w:spacing w:after="0" w:line="240" w:lineRule="auto"/>
        <w:jc w:val="center"/>
        <w:rPr>
          <w:rFonts w:ascii="Times New Roman" w:eastAsia="Times New Roman" w:hAnsi="Times New Roman" w:cs="Times New Roman"/>
          <w:color w:val="000000"/>
        </w:rPr>
      </w:pPr>
      <w:r w:rsidRPr="00EE2ED3">
        <w:rPr>
          <w:rFonts w:ascii="Times New Roman" w:eastAsia="Times New Roman" w:hAnsi="Times New Roman" w:cs="Times New Roman"/>
          <w:b/>
          <w:color w:val="000000"/>
          <w:sz w:val="26"/>
          <w:szCs w:val="26"/>
        </w:rPr>
        <w:t>ФОРС-МАЖОР</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6.1. У разі, виникнення форс-мажорних обставин, за яких Сторона не може виконати повністю або частково свої зобов’язання за цим Договором, термін виконання зобов’язань переноситься на час, протягом якого будуть діяти такі обставини, але не більше ніж на один місяць. До форс-мажорних обставин належать: </w:t>
      </w:r>
      <w:ins w:id="107" w:author="s.pavlenko" w:date="2022-08-19T13:34:00Z">
        <w:r w:rsidR="00C740DA">
          <w:rPr>
            <w:rFonts w:ascii="Times New Roman" w:eastAsia="Times New Roman" w:hAnsi="Times New Roman" w:cs="Times New Roman"/>
            <w:sz w:val="26"/>
            <w:szCs w:val="26"/>
          </w:rPr>
          <w:t xml:space="preserve">збройна агресія, військові дії, воєнний стан, </w:t>
        </w:r>
      </w:ins>
      <w:r w:rsidRPr="00EE2ED3">
        <w:rPr>
          <w:rFonts w:ascii="Times New Roman" w:eastAsia="Times New Roman" w:hAnsi="Times New Roman" w:cs="Times New Roman"/>
          <w:sz w:val="26"/>
          <w:szCs w:val="26"/>
        </w:rPr>
        <w:t>пожежі, стихійні лиха, блокади, страйки, ухвалення законів чи прийняття інших нормативно-правових актів, що перешкоджають виконанню умов цього Договору.</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6.2. Сторона, яка порушила зобов’язання, звільняється від відповідальності за їх порушення, якщо вона доведе, що це порушення сталося внаслідок обставин непереборної сили.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6.3. Торгово-промислова палата України та уповноважені нею регіональні торгово-промислові палати здійснюють засвідчення обставин непереборної сили (форс-мажорних обставин) та видають сертифікат </w:t>
      </w:r>
      <w:ins w:id="108" w:author="s.pavlenko" w:date="2022-08-19T13:34:00Z">
        <w:r w:rsidR="001103C6">
          <w:rPr>
            <w:rFonts w:ascii="Times New Roman" w:eastAsia="Times New Roman" w:hAnsi="Times New Roman" w:cs="Times New Roman"/>
            <w:sz w:val="26"/>
            <w:szCs w:val="26"/>
          </w:rPr>
          <w:t xml:space="preserve">або довідку </w:t>
        </w:r>
      </w:ins>
      <w:r w:rsidRPr="00EE2ED3">
        <w:rPr>
          <w:rFonts w:ascii="Times New Roman" w:eastAsia="Times New Roman" w:hAnsi="Times New Roman" w:cs="Times New Roman"/>
          <w:sz w:val="26"/>
          <w:szCs w:val="26"/>
        </w:rPr>
        <w:t>про такі обставини.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6.4. Сторона, щодо якої склалися обставини непереборної сили, зобов’язана письмово повідомити другу Сторону протягом десяти робочих днів з моменту їх виникнення та звернутися до уповноваженої торгово-промислової палати з метою отримання відповідного сертифікат</w:t>
      </w:r>
      <w:del w:id="109" w:author="s.pavlenko" w:date="2022-08-19T13:34:00Z">
        <w:r w:rsidRPr="00EE2ED3" w:rsidDel="001103C6">
          <w:rPr>
            <w:rFonts w:ascii="Times New Roman" w:eastAsia="Times New Roman" w:hAnsi="Times New Roman" w:cs="Times New Roman"/>
            <w:sz w:val="26"/>
            <w:szCs w:val="26"/>
          </w:rPr>
          <w:delText>и</w:delText>
        </w:r>
      </w:del>
      <w:ins w:id="110" w:author="s.pavlenko" w:date="2022-08-19T13:34:00Z">
        <w:r w:rsidR="001103C6">
          <w:rPr>
            <w:rFonts w:ascii="Times New Roman" w:eastAsia="Times New Roman" w:hAnsi="Times New Roman" w:cs="Times New Roman"/>
            <w:sz w:val="26"/>
            <w:szCs w:val="26"/>
          </w:rPr>
          <w:t>у або дові</w:t>
        </w:r>
      </w:ins>
      <w:ins w:id="111" w:author="s.pavlenko" w:date="2022-08-19T13:35:00Z">
        <w:r w:rsidR="00CB17F9">
          <w:rPr>
            <w:rFonts w:ascii="Times New Roman" w:eastAsia="Times New Roman" w:hAnsi="Times New Roman" w:cs="Times New Roman"/>
            <w:sz w:val="26"/>
            <w:szCs w:val="26"/>
          </w:rPr>
          <w:t>дки</w:t>
        </w:r>
      </w:ins>
      <w:r w:rsidRPr="00EE2ED3">
        <w:rPr>
          <w:rFonts w:ascii="Times New Roman" w:eastAsia="Times New Roman" w:hAnsi="Times New Roman" w:cs="Times New Roman"/>
          <w:sz w:val="26"/>
          <w:szCs w:val="26"/>
        </w:rPr>
        <w:t xml:space="preserve">, згідно з регламентом засвідчення Торгово-промислової палати України та регіональними торгово-промисловими палатами форс-мажорних обставин (обставин непереборної сили). </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6.5. Несвоєчасне повідомлення є підставою для втрати права посилатися на вказані обставини як на підставу звільнення від відповідальності.</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6.6. Якщо обставини непереборної сили та (або) їх наслідки тимчасово перешкоджають повному або частковому виконанню зобов’язань за цим Договором, час виконання зобов’язань продовжується на час дії таких обставин або усунення їх наслідків.</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lastRenderedPageBreak/>
        <w:t>6.7. У разі, коли строк дії обставин непереборної сили триває більш ніж 30 календарних днів, Сторона Договору, яка вважає за необхідне змінити або розірвати Договір, має надіслати пропозицію про зміну чи розірвання Договору, а інша Сторона зобов’язана в двадцятиденний строк після одержання пропозиції повідомити другу Сторону про результати її розгляду.</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6.8. При цьому Сторони залишаються відповідальними за фактично виконані за Договором зобов’язання, які були виконані до дати настання обставин непереборної сили.</w:t>
      </w:r>
    </w:p>
    <w:p w:rsidR="00521097" w:rsidRPr="00EE2ED3" w:rsidRDefault="00720A98">
      <w:pPr>
        <w:widowControl w:val="0"/>
        <w:numPr>
          <w:ilvl w:val="0"/>
          <w:numId w:val="1"/>
        </w:numPr>
        <w:pBdr>
          <w:top w:val="nil"/>
          <w:left w:val="nil"/>
          <w:bottom w:val="nil"/>
          <w:right w:val="nil"/>
          <w:between w:val="nil"/>
        </w:pBdr>
        <w:tabs>
          <w:tab w:val="left" w:pos="0"/>
        </w:tabs>
        <w:spacing w:after="0" w:line="240" w:lineRule="auto"/>
        <w:jc w:val="center"/>
        <w:rPr>
          <w:rFonts w:ascii="Times New Roman" w:eastAsia="Times New Roman" w:hAnsi="Times New Roman" w:cs="Times New Roman"/>
          <w:color w:val="000000"/>
        </w:rPr>
      </w:pPr>
      <w:r w:rsidRPr="00EE2ED3">
        <w:rPr>
          <w:rFonts w:ascii="Times New Roman" w:eastAsia="Times New Roman" w:hAnsi="Times New Roman" w:cs="Times New Roman"/>
          <w:b/>
          <w:color w:val="000000"/>
          <w:sz w:val="26"/>
          <w:szCs w:val="26"/>
        </w:rPr>
        <w:t>ІНШІ УМОВИ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7.1. Цей Договір підписується кожною Стороною у двох оригінальних примірниках українською мовою, які мають однакову юридичну силу, – по одному для кожної Сторони.</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7.2. Надсилання документів та повідомлень здійснюється у найбільш прийнятний для Сторін спосіб, в тому числі </w:t>
      </w:r>
      <w:proofErr w:type="spellStart"/>
      <w:r w:rsidRPr="00EE2ED3">
        <w:rPr>
          <w:rFonts w:ascii="Times New Roman" w:eastAsia="Times New Roman" w:hAnsi="Times New Roman" w:cs="Times New Roman"/>
          <w:sz w:val="26"/>
          <w:szCs w:val="26"/>
        </w:rPr>
        <w:t>наручно</w:t>
      </w:r>
      <w:proofErr w:type="spellEnd"/>
      <w:r w:rsidRPr="00EE2ED3">
        <w:rPr>
          <w:rFonts w:ascii="Times New Roman" w:eastAsia="Times New Roman" w:hAnsi="Times New Roman" w:cs="Times New Roman"/>
          <w:sz w:val="26"/>
          <w:szCs w:val="26"/>
        </w:rPr>
        <w:t xml:space="preserve">, поштовими відправленнями, кур’єрською службою доставки або у електронній формі. </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7.3. У випадках, не передбачених у цьому Договорі, Сторони керуються законодавством України, якщо інше не передбачене цим Договором.</w:t>
      </w:r>
    </w:p>
    <w:p w:rsidR="00521097" w:rsidRPr="00EE2ED3" w:rsidRDefault="00521097">
      <w:pPr>
        <w:widowControl w:val="0"/>
        <w:spacing w:after="0" w:line="240" w:lineRule="auto"/>
        <w:rPr>
          <w:rFonts w:ascii="Times New Roman" w:eastAsia="Times New Roman" w:hAnsi="Times New Roman" w:cs="Times New Roman"/>
          <w:b/>
          <w:sz w:val="16"/>
          <w:szCs w:val="16"/>
        </w:rPr>
      </w:pPr>
    </w:p>
    <w:p w:rsidR="00521097" w:rsidRPr="00EE2ED3" w:rsidRDefault="00720A98">
      <w:pPr>
        <w:widowControl w:val="0"/>
        <w:numPr>
          <w:ilvl w:val="0"/>
          <w:numId w:val="1"/>
        </w:numPr>
        <w:pBdr>
          <w:top w:val="nil"/>
          <w:left w:val="nil"/>
          <w:bottom w:val="nil"/>
          <w:right w:val="nil"/>
          <w:between w:val="nil"/>
        </w:pBdr>
        <w:tabs>
          <w:tab w:val="left" w:pos="0"/>
        </w:tabs>
        <w:spacing w:after="0" w:line="240" w:lineRule="auto"/>
        <w:jc w:val="center"/>
        <w:rPr>
          <w:rFonts w:ascii="Times New Roman" w:eastAsia="Times New Roman" w:hAnsi="Times New Roman" w:cs="Times New Roman"/>
          <w:color w:val="000000"/>
        </w:rPr>
      </w:pPr>
      <w:r w:rsidRPr="00EE2ED3">
        <w:rPr>
          <w:rFonts w:ascii="Times New Roman" w:eastAsia="Times New Roman" w:hAnsi="Times New Roman" w:cs="Times New Roman"/>
          <w:b/>
          <w:color w:val="000000"/>
          <w:sz w:val="26"/>
          <w:szCs w:val="26"/>
        </w:rPr>
        <w:t>КОНФІДЕНЦІЙНІСТЬ</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8.1. Кожна із Сторін при виконанні зобов’язань, взятих за цим Договором, повинна забезпечити конфіденційність отриманої інформації при виконанні умов цього Договору.  Організатор зобов’язаний забезпечити конфіденційність інформації, отриманої для виконання цього Договору, та інформації, отриманої ним за результатами виконання цього Договору, крім інформації яка підлягає поширенню відповідно до умов цього Договору, Правил та Порядку. Конфіденційна інформація - інформація, доступ до якої обмежено юридичною особою, та яка може поширюватися у визначеному ними порядку за їхнім бажанням відповідно до передбачених ними умов.</w:t>
      </w:r>
    </w:p>
    <w:p w:rsidR="00521097" w:rsidRPr="00EE2ED3" w:rsidRDefault="00720A98">
      <w:pPr>
        <w:widowControl w:val="0"/>
        <w:spacing w:after="0" w:line="240" w:lineRule="auto"/>
        <w:ind w:firstLine="556"/>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8.2. Якщо Організатор внаслідок виконання умов Договору одержав від Замовника інформацію про нові рішення і технічні знання, у тому числі й такі, що не захищаються законом, а також відомості або дані, які не підлягають розголошенню (оприлюдненню), що можуть розглядатися як конфіденційна інформація, Організатор не має права повідомляти їх іншим особам без згоди Замовника.</w:t>
      </w:r>
    </w:p>
    <w:p w:rsidR="00521097" w:rsidRPr="00EE2ED3" w:rsidRDefault="00720A98">
      <w:pPr>
        <w:widowControl w:val="0"/>
        <w:spacing w:after="0" w:line="240" w:lineRule="auto"/>
        <w:ind w:firstLine="556"/>
        <w:jc w:val="both"/>
        <w:rPr>
          <w:rFonts w:ascii="Times New Roman" w:eastAsia="Times New Roman" w:hAnsi="Times New Roman" w:cs="Times New Roman"/>
          <w:b/>
          <w:sz w:val="26"/>
          <w:szCs w:val="26"/>
        </w:rPr>
      </w:pPr>
      <w:r w:rsidRPr="00EE2ED3">
        <w:rPr>
          <w:rFonts w:ascii="Times New Roman" w:eastAsia="Times New Roman" w:hAnsi="Times New Roman" w:cs="Times New Roman"/>
          <w:sz w:val="26"/>
          <w:szCs w:val="26"/>
        </w:rPr>
        <w:t>8.3. Замовник надає право Організатору доводити до відома Учасників електронних торгів правила їх проведення, та інформацію про винагороду Організатора.</w:t>
      </w:r>
    </w:p>
    <w:p w:rsidR="00521097" w:rsidRPr="00EE2ED3" w:rsidRDefault="00521097">
      <w:pPr>
        <w:widowControl w:val="0"/>
        <w:tabs>
          <w:tab w:val="left" w:pos="555"/>
        </w:tabs>
        <w:spacing w:after="0" w:line="240" w:lineRule="auto"/>
        <w:ind w:firstLine="556"/>
        <w:jc w:val="center"/>
        <w:rPr>
          <w:rFonts w:ascii="Times New Roman" w:eastAsia="Times New Roman" w:hAnsi="Times New Roman" w:cs="Times New Roman"/>
          <w:b/>
          <w:sz w:val="16"/>
          <w:szCs w:val="16"/>
        </w:rPr>
      </w:pPr>
    </w:p>
    <w:p w:rsidR="00521097" w:rsidRPr="00EE2ED3" w:rsidRDefault="00720A98">
      <w:pPr>
        <w:widowControl w:val="0"/>
        <w:numPr>
          <w:ilvl w:val="0"/>
          <w:numId w:val="1"/>
        </w:numPr>
        <w:pBdr>
          <w:top w:val="nil"/>
          <w:left w:val="nil"/>
          <w:bottom w:val="nil"/>
          <w:right w:val="nil"/>
          <w:between w:val="nil"/>
        </w:pBdr>
        <w:tabs>
          <w:tab w:val="left" w:pos="0"/>
          <w:tab w:val="left" w:pos="555"/>
        </w:tabs>
        <w:spacing w:after="0" w:line="240" w:lineRule="auto"/>
        <w:jc w:val="center"/>
        <w:rPr>
          <w:rFonts w:ascii="Times New Roman" w:eastAsia="Times New Roman" w:hAnsi="Times New Roman" w:cs="Times New Roman"/>
          <w:color w:val="000000"/>
        </w:rPr>
      </w:pPr>
      <w:r w:rsidRPr="00EE2ED3">
        <w:rPr>
          <w:rFonts w:ascii="Times New Roman" w:eastAsia="Times New Roman" w:hAnsi="Times New Roman" w:cs="Times New Roman"/>
          <w:b/>
          <w:color w:val="000000"/>
          <w:sz w:val="26"/>
          <w:szCs w:val="26"/>
        </w:rPr>
        <w:t>АНТИКОРУПЦІЙНЕ ЗАСТЕРЕЖЕННЯ</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9.1. Під час виконання своїх зобов’язань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коштів або передачу цінностей прямо або опосередковано будь-яким особам для впливу на дії чи рішення цих осіб з метою отримання неправомірних переваг чи на інші неправомірні цілі.</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9.2. Під час виконання своїх зобов’язань за цим Договором Сторони, їх афілійовані особи, працівники або посередники не здійснюють дії, що кваліфікуються законодавством України, як давання/одержання хабара, комерційний підкуп, а також дії, що порушують вимоги законодавства України та міжнародних актів щодо протидії легалізації (відмивання) доходів, одержаних злочинним шляхом.</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 xml:space="preserve">9.3. Кожна з Сторін цього Договору відмовляється від стимулювання будь-яким чином працівників іншої Сторони, у тому числі шляхом надання коштів, подарунків, </w:t>
      </w:r>
      <w:r w:rsidRPr="00EE2ED3">
        <w:rPr>
          <w:rFonts w:ascii="Times New Roman" w:eastAsia="Times New Roman" w:hAnsi="Times New Roman" w:cs="Times New Roman"/>
          <w:color w:val="000000"/>
          <w:sz w:val="26"/>
          <w:szCs w:val="26"/>
        </w:rPr>
        <w:lastRenderedPageBreak/>
        <w:t xml:space="preserve">безоплатного виконання для них робіт (послуг) та іншими, не зазначеними в цьому пункті способами, що ставить працівника в певну залежність, і спрямованого на забезпечення виконання цим працівником </w:t>
      </w:r>
      <w:proofErr w:type="spellStart"/>
      <w:r w:rsidRPr="00EE2ED3">
        <w:rPr>
          <w:rFonts w:ascii="Times New Roman" w:eastAsia="Times New Roman" w:hAnsi="Times New Roman" w:cs="Times New Roman"/>
          <w:color w:val="000000"/>
          <w:sz w:val="26"/>
          <w:szCs w:val="26"/>
        </w:rPr>
        <w:t>будь-</w:t>
      </w:r>
      <w:proofErr w:type="spellEnd"/>
      <w:r w:rsidRPr="00EE2ED3">
        <w:rPr>
          <w:rFonts w:ascii="Times New Roman" w:eastAsia="Times New Roman" w:hAnsi="Times New Roman" w:cs="Times New Roman"/>
          <w:color w:val="000000"/>
          <w:sz w:val="26"/>
          <w:szCs w:val="26"/>
        </w:rPr>
        <w:t xml:space="preserve"> яких дій на користь стимулюючої Сторони.</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9.4. Під діями працівника, що здійснюються на користь стимулюючої Сторони, розуміються:</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 xml:space="preserve">надання невиправданих переваг у порівнянні з іншими сторонами; </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надання будь-яких гарантій;</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прискорення існуючих процедур; інші дії, що виконуються працівником у рамках посадових обов’язків, але суперечать принципам прозорості та відкритості взаємин між Сторонами.</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9.5. У разі виникнення у Сторони підозр, що відбулося або може відбутися порушення будь-яких антикорупційних умов, Сторона зобов’язується повідомити про це іншу Сторону в письмовій формі. Після письмового повідомлення відповідна Сторона має право призупинити виконання зобов’язань за цим Договором до отримання підтвердження, що порушення не відбулося або не відбудеться.</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9.6. У письмовому повідомленні Сторона зобов’язана зазначити факти або надати матеріали, які достовірно підтверджують або дають підставу припускати, що відбулося або може відбутися порушення будь-яких положень антикорупційних умов Сторонами, їх афілійованими особами, працівниками або посередниками, що виражається в діях, які кваліфікуються законодавством України як давання/одержання хабара, комерційний підкуп, а також діях, які порушують вимоги законодавства України та міжнародних актів щодо протидії легалізації (відмивання) доходів, одержаних злочинним шляхом.</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9.7. Сторони цього Договору визнають проведення процедур щодо запобігання корупції і контролюють їх дотримання. Сторони докладають зусиль для мінімізації ризиків ділових відносин з особами (Учасниками), які можуть бути залучені в корупційну діяльність, а також надають сприяння один одному з метою запобігання корупції. Сторони забезпечують реалізацію процедур проведення перевірок з метою запобігання ризиків залучення Сторін у корупційну діяльність.</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9.8. Сторони гарантують належний розгляд представлених у рамках виконання цього Договору фактів з дотриманням принципів конфіденційності та застосуванням ефективних заходів щодо усунення труднощів та запобіганні можливим конфліктним ситуаціям.</w:t>
      </w:r>
    </w:p>
    <w:p w:rsidR="00521097" w:rsidRPr="00EE2ED3" w:rsidRDefault="00720A98">
      <w:pPr>
        <w:widowControl w:val="0"/>
        <w:pBdr>
          <w:top w:val="nil"/>
          <w:left w:val="nil"/>
          <w:bottom w:val="nil"/>
          <w:right w:val="nil"/>
          <w:between w:val="nil"/>
        </w:pBdr>
        <w:tabs>
          <w:tab w:val="left" w:pos="555"/>
        </w:tabs>
        <w:spacing w:after="0" w:line="240" w:lineRule="auto"/>
        <w:ind w:firstLine="567"/>
        <w:jc w:val="both"/>
        <w:rPr>
          <w:color w:val="000000"/>
        </w:rPr>
      </w:pPr>
      <w:r w:rsidRPr="00EE2ED3">
        <w:rPr>
          <w:rFonts w:ascii="Times New Roman" w:eastAsia="Times New Roman" w:hAnsi="Times New Roman" w:cs="Times New Roman"/>
          <w:color w:val="000000"/>
          <w:sz w:val="26"/>
          <w:szCs w:val="26"/>
        </w:rPr>
        <w:t>9.9. Сторони гарантують повну конфіденційність під час виконання антикорупційних умов цього Договору, а також відсутність негативних наслідків як для Сторони Договору в цілому, так і для конкретних працівників Сторони Договору, які повідомили про факти порушень.</w:t>
      </w:r>
    </w:p>
    <w:p w:rsidR="00521097" w:rsidRPr="00EE2ED3" w:rsidRDefault="00521097">
      <w:pPr>
        <w:widowControl w:val="0"/>
        <w:pBdr>
          <w:top w:val="nil"/>
          <w:left w:val="nil"/>
          <w:bottom w:val="nil"/>
          <w:right w:val="nil"/>
          <w:between w:val="nil"/>
        </w:pBdr>
        <w:tabs>
          <w:tab w:val="left" w:pos="555"/>
        </w:tabs>
        <w:spacing w:after="0" w:line="240" w:lineRule="auto"/>
        <w:ind w:firstLine="567"/>
        <w:jc w:val="both"/>
        <w:rPr>
          <w:rFonts w:ascii="Times New Roman" w:eastAsia="Times New Roman" w:hAnsi="Times New Roman" w:cs="Times New Roman"/>
          <w:color w:val="000000"/>
          <w:sz w:val="26"/>
          <w:szCs w:val="26"/>
        </w:rPr>
      </w:pPr>
    </w:p>
    <w:p w:rsidR="00521097" w:rsidRPr="00EE2ED3" w:rsidRDefault="00720A98">
      <w:pPr>
        <w:widowControl w:val="0"/>
        <w:numPr>
          <w:ilvl w:val="0"/>
          <w:numId w:val="1"/>
        </w:numPr>
        <w:pBdr>
          <w:top w:val="nil"/>
          <w:left w:val="nil"/>
          <w:bottom w:val="nil"/>
          <w:right w:val="nil"/>
          <w:between w:val="nil"/>
        </w:pBdr>
        <w:tabs>
          <w:tab w:val="left" w:pos="0"/>
          <w:tab w:val="left" w:pos="555"/>
        </w:tabs>
        <w:spacing w:after="0" w:line="240" w:lineRule="auto"/>
        <w:jc w:val="center"/>
        <w:rPr>
          <w:rFonts w:ascii="Times New Roman" w:eastAsia="Times New Roman" w:hAnsi="Times New Roman" w:cs="Times New Roman"/>
          <w:color w:val="000000"/>
        </w:rPr>
      </w:pPr>
      <w:r w:rsidRPr="00EE2ED3">
        <w:rPr>
          <w:rFonts w:ascii="Times New Roman" w:eastAsia="Times New Roman" w:hAnsi="Times New Roman" w:cs="Times New Roman"/>
          <w:b/>
          <w:color w:val="000000"/>
          <w:sz w:val="26"/>
          <w:szCs w:val="26"/>
        </w:rPr>
        <w:t>РЕКВІЗИТИ ТА ПІДПИСИ СТОРІН</w:t>
      </w:r>
    </w:p>
    <w:p w:rsidR="00521097" w:rsidRPr="00EE2ED3" w:rsidRDefault="00521097">
      <w:pPr>
        <w:widowControl w:val="0"/>
        <w:pBdr>
          <w:top w:val="nil"/>
          <w:left w:val="nil"/>
          <w:bottom w:val="nil"/>
          <w:right w:val="nil"/>
          <w:between w:val="nil"/>
        </w:pBdr>
        <w:tabs>
          <w:tab w:val="left" w:pos="555"/>
        </w:tabs>
        <w:spacing w:after="0" w:line="240" w:lineRule="auto"/>
        <w:ind w:left="1276"/>
        <w:rPr>
          <w:rFonts w:ascii="Times New Roman" w:eastAsia="Times New Roman" w:hAnsi="Times New Roman" w:cs="Times New Roman"/>
          <w:b/>
          <w:color w:val="000000"/>
          <w:sz w:val="16"/>
          <w:szCs w:val="16"/>
        </w:rPr>
      </w:pPr>
    </w:p>
    <w:tbl>
      <w:tblPr>
        <w:tblStyle w:val="a5"/>
        <w:tblW w:w="9638" w:type="dxa"/>
        <w:tblInd w:w="0" w:type="dxa"/>
        <w:tblLayout w:type="fixed"/>
        <w:tblLook w:val="0000"/>
      </w:tblPr>
      <w:tblGrid>
        <w:gridCol w:w="4815"/>
        <w:gridCol w:w="4823"/>
      </w:tblGrid>
      <w:tr w:rsidR="00521097" w:rsidRPr="00EE2ED3" w:rsidTr="00F86CD3">
        <w:tc>
          <w:tcPr>
            <w:tcW w:w="4815" w:type="dxa"/>
          </w:tcPr>
          <w:p w:rsidR="00521097" w:rsidRPr="00EE2ED3" w:rsidRDefault="00720A98">
            <w:pPr>
              <w:widowControl w:val="0"/>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ЗАМОВНИК</w:t>
            </w:r>
          </w:p>
          <w:p w:rsidR="00F86CD3" w:rsidRPr="00EE2ED3" w:rsidRDefault="00720A98">
            <w:pPr>
              <w:widowControl w:val="0"/>
              <w:tabs>
                <w:tab w:val="left" w:pos="360"/>
                <w:tab w:val="left" w:pos="2835"/>
              </w:tabs>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 xml:space="preserve">Національне агентство України з питань виявлення, розшуку та управління активами, одержаними </w:t>
            </w:r>
          </w:p>
          <w:p w:rsidR="00521097" w:rsidRPr="00EE2ED3" w:rsidRDefault="00720A98">
            <w:pPr>
              <w:widowControl w:val="0"/>
              <w:tabs>
                <w:tab w:val="left" w:pos="360"/>
                <w:tab w:val="left" w:pos="2835"/>
              </w:tabs>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від корупційних та інших злочинів</w:t>
            </w:r>
          </w:p>
          <w:p w:rsidR="00521097" w:rsidRPr="00EE2ED3" w:rsidRDefault="00521097">
            <w:pPr>
              <w:widowControl w:val="0"/>
              <w:tabs>
                <w:tab w:val="left" w:pos="360"/>
                <w:tab w:val="left" w:pos="2835"/>
              </w:tabs>
              <w:spacing w:after="0" w:line="240" w:lineRule="auto"/>
              <w:jc w:val="center"/>
              <w:rPr>
                <w:rFonts w:ascii="Times New Roman" w:eastAsia="Times New Roman" w:hAnsi="Times New Roman" w:cs="Times New Roman"/>
                <w:color w:val="222222"/>
                <w:sz w:val="26"/>
                <w:szCs w:val="26"/>
              </w:rPr>
            </w:pPr>
          </w:p>
          <w:p w:rsidR="00521097" w:rsidRPr="00EE2ED3" w:rsidRDefault="00720A98">
            <w:pPr>
              <w:widowControl w:val="0"/>
              <w:spacing w:after="0" w:line="240" w:lineRule="auto"/>
              <w:jc w:val="both"/>
              <w:rPr>
                <w:rFonts w:ascii="Times New Roman" w:eastAsia="Times New Roman" w:hAnsi="Times New Roman" w:cs="Times New Roman"/>
                <w:color w:val="222222"/>
                <w:sz w:val="26"/>
                <w:szCs w:val="26"/>
              </w:rPr>
            </w:pPr>
            <w:r w:rsidRPr="00EE2ED3">
              <w:rPr>
                <w:rFonts w:ascii="Times New Roman" w:eastAsia="Times New Roman" w:hAnsi="Times New Roman" w:cs="Times New Roman"/>
                <w:color w:val="222222"/>
                <w:sz w:val="26"/>
                <w:szCs w:val="26"/>
              </w:rPr>
              <w:t>ЄДРПОУ 41037901</w:t>
            </w:r>
          </w:p>
          <w:p w:rsidR="00521097" w:rsidRPr="00EE2ED3" w:rsidRDefault="00720A98">
            <w:pPr>
              <w:widowControl w:val="0"/>
              <w:spacing w:after="0" w:line="240" w:lineRule="auto"/>
              <w:jc w:val="both"/>
              <w:rPr>
                <w:rFonts w:ascii="Times New Roman" w:eastAsia="Times New Roman" w:hAnsi="Times New Roman" w:cs="Times New Roman"/>
                <w:color w:val="222222"/>
                <w:sz w:val="26"/>
                <w:szCs w:val="26"/>
              </w:rPr>
            </w:pPr>
            <w:r w:rsidRPr="00EE2ED3">
              <w:rPr>
                <w:rFonts w:ascii="Times New Roman" w:eastAsia="Times New Roman" w:hAnsi="Times New Roman" w:cs="Times New Roman"/>
                <w:color w:val="222222"/>
                <w:sz w:val="26"/>
                <w:szCs w:val="26"/>
              </w:rPr>
              <w:t>вул. Бориса Грінченка, 1, м. Київ, 01001</w:t>
            </w:r>
          </w:p>
          <w:p w:rsidR="00521097" w:rsidRPr="00EE2ED3" w:rsidRDefault="00F86CD3">
            <w:pPr>
              <w:widowControl w:val="0"/>
              <w:spacing w:after="0" w:line="240" w:lineRule="auto"/>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IBAN:</w:t>
            </w:r>
            <w:r w:rsidR="00720A98" w:rsidRPr="00EE2ED3">
              <w:rPr>
                <w:rFonts w:ascii="Times New Roman" w:eastAsia="Times New Roman" w:hAnsi="Times New Roman" w:cs="Times New Roman"/>
                <w:sz w:val="26"/>
                <w:szCs w:val="26"/>
              </w:rPr>
              <w:t>UA858201720343160001000093635</w:t>
            </w:r>
          </w:p>
          <w:p w:rsidR="00521097" w:rsidRPr="00EE2ED3" w:rsidRDefault="00720A98">
            <w:pPr>
              <w:widowControl w:val="0"/>
              <w:spacing w:after="0" w:line="240" w:lineRule="auto"/>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lastRenderedPageBreak/>
              <w:t xml:space="preserve">в Державній казначейській службі </w:t>
            </w:r>
          </w:p>
          <w:p w:rsidR="00521097" w:rsidRPr="00EE2ED3" w:rsidRDefault="00720A98">
            <w:pPr>
              <w:widowControl w:val="0"/>
              <w:spacing w:after="0" w:line="240" w:lineRule="auto"/>
              <w:jc w:val="both"/>
              <w:rPr>
                <w:rFonts w:ascii="Times New Roman" w:eastAsia="Times New Roman" w:hAnsi="Times New Roman" w:cs="Times New Roman"/>
                <w:color w:val="222222"/>
                <w:sz w:val="26"/>
                <w:szCs w:val="26"/>
              </w:rPr>
            </w:pPr>
            <w:r w:rsidRPr="00EE2ED3">
              <w:rPr>
                <w:rFonts w:ascii="Times New Roman" w:eastAsia="Times New Roman" w:hAnsi="Times New Roman" w:cs="Times New Roman"/>
                <w:sz w:val="26"/>
                <w:szCs w:val="26"/>
              </w:rPr>
              <w:t>України, м. Київ</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color w:val="222222"/>
                <w:sz w:val="26"/>
                <w:szCs w:val="26"/>
              </w:rPr>
              <w:t>e-</w:t>
            </w:r>
            <w:proofErr w:type="spellStart"/>
            <w:r w:rsidRPr="00EE2ED3">
              <w:rPr>
                <w:rFonts w:ascii="Times New Roman" w:eastAsia="Times New Roman" w:hAnsi="Times New Roman" w:cs="Times New Roman"/>
                <w:color w:val="222222"/>
                <w:sz w:val="26"/>
                <w:szCs w:val="26"/>
              </w:rPr>
              <w:t>mail</w:t>
            </w:r>
            <w:proofErr w:type="spellEnd"/>
            <w:r w:rsidRPr="00EE2ED3">
              <w:rPr>
                <w:rFonts w:ascii="Times New Roman" w:eastAsia="Times New Roman" w:hAnsi="Times New Roman" w:cs="Times New Roman"/>
                <w:color w:val="222222"/>
                <w:sz w:val="26"/>
                <w:szCs w:val="26"/>
              </w:rPr>
              <w:t>: info@arma.gov.ua</w:t>
            </w:r>
          </w:p>
          <w:p w:rsidR="00521097" w:rsidRPr="00EE2ED3" w:rsidRDefault="00521097">
            <w:pPr>
              <w:widowControl w:val="0"/>
              <w:tabs>
                <w:tab w:val="left" w:pos="360"/>
              </w:tabs>
              <w:spacing w:after="0" w:line="240" w:lineRule="auto"/>
              <w:rPr>
                <w:rFonts w:ascii="Times New Roman" w:eastAsia="Times New Roman" w:hAnsi="Times New Roman" w:cs="Times New Roman"/>
                <w:b/>
                <w:sz w:val="26"/>
                <w:szCs w:val="26"/>
              </w:rPr>
            </w:pPr>
          </w:p>
          <w:p w:rsidR="00521097" w:rsidRPr="00EE2ED3" w:rsidRDefault="00720A98">
            <w:pPr>
              <w:widowControl w:val="0"/>
              <w:tabs>
                <w:tab w:val="left" w:pos="360"/>
              </w:tabs>
              <w:spacing w:after="0" w:line="240" w:lineRule="auto"/>
              <w:rPr>
                <w:rFonts w:ascii="Times New Roman" w:eastAsia="Times New Roman" w:hAnsi="Times New Roman" w:cs="Times New Roman"/>
                <w:b/>
                <w:sz w:val="26"/>
                <w:szCs w:val="26"/>
              </w:rPr>
            </w:pPr>
            <w:proofErr w:type="spellStart"/>
            <w:r w:rsidRPr="00EE2ED3">
              <w:rPr>
                <w:rFonts w:ascii="Times New Roman" w:eastAsia="Times New Roman" w:hAnsi="Times New Roman" w:cs="Times New Roman"/>
                <w:b/>
                <w:sz w:val="26"/>
                <w:szCs w:val="26"/>
              </w:rPr>
              <w:t>Т.в.о</w:t>
            </w:r>
            <w:proofErr w:type="spellEnd"/>
            <w:r w:rsidRPr="00EE2ED3">
              <w:rPr>
                <w:rFonts w:ascii="Times New Roman" w:eastAsia="Times New Roman" w:hAnsi="Times New Roman" w:cs="Times New Roman"/>
                <w:b/>
                <w:sz w:val="26"/>
                <w:szCs w:val="26"/>
              </w:rPr>
              <w:t>. Голови</w:t>
            </w:r>
          </w:p>
          <w:p w:rsidR="00521097" w:rsidRPr="00EE2ED3" w:rsidRDefault="00521097">
            <w:pPr>
              <w:widowControl w:val="0"/>
              <w:tabs>
                <w:tab w:val="left" w:pos="360"/>
              </w:tabs>
              <w:spacing w:after="0" w:line="240" w:lineRule="auto"/>
              <w:rPr>
                <w:rFonts w:ascii="Times New Roman" w:eastAsia="Times New Roman" w:hAnsi="Times New Roman" w:cs="Times New Roman"/>
                <w:b/>
                <w:sz w:val="26"/>
                <w:szCs w:val="26"/>
              </w:rPr>
            </w:pPr>
          </w:p>
          <w:p w:rsidR="00521097" w:rsidRPr="00EE2ED3" w:rsidRDefault="00720A98">
            <w:pPr>
              <w:widowControl w:val="0"/>
              <w:tabs>
                <w:tab w:val="left" w:pos="360"/>
              </w:tabs>
              <w:spacing w:after="0" w:line="240" w:lineRule="auto"/>
              <w:rPr>
                <w:rFonts w:ascii="Times New Roman" w:eastAsia="Times New Roman" w:hAnsi="Times New Roman" w:cs="Times New Roman"/>
                <w:color w:val="222222"/>
                <w:sz w:val="26"/>
                <w:szCs w:val="26"/>
              </w:rPr>
            </w:pPr>
            <w:r w:rsidRPr="00EE2ED3">
              <w:rPr>
                <w:rFonts w:ascii="Times New Roman" w:eastAsia="Times New Roman" w:hAnsi="Times New Roman" w:cs="Times New Roman"/>
                <w:sz w:val="26"/>
                <w:szCs w:val="26"/>
              </w:rPr>
              <w:t>__________________</w:t>
            </w:r>
            <w:r w:rsidRPr="00EE2ED3">
              <w:rPr>
                <w:rFonts w:ascii="Times New Roman" w:eastAsia="Times New Roman" w:hAnsi="Times New Roman" w:cs="Times New Roman"/>
                <w:b/>
                <w:sz w:val="26"/>
                <w:szCs w:val="26"/>
              </w:rPr>
              <w:t xml:space="preserve">Д.О. </w:t>
            </w:r>
            <w:proofErr w:type="spellStart"/>
            <w:r w:rsidRPr="00EE2ED3">
              <w:rPr>
                <w:rFonts w:ascii="Times New Roman" w:eastAsia="Times New Roman" w:hAnsi="Times New Roman" w:cs="Times New Roman"/>
                <w:b/>
                <w:sz w:val="26"/>
                <w:szCs w:val="26"/>
              </w:rPr>
              <w:t>Жоравович</w:t>
            </w:r>
            <w:proofErr w:type="spellEnd"/>
          </w:p>
        </w:tc>
        <w:tc>
          <w:tcPr>
            <w:tcW w:w="4823" w:type="dxa"/>
          </w:tcPr>
          <w:p w:rsidR="00521097" w:rsidRPr="00EE2ED3" w:rsidRDefault="00720A98">
            <w:pPr>
              <w:widowControl w:val="0"/>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lastRenderedPageBreak/>
              <w:t>ОРГАНІЗАТОР</w:t>
            </w:r>
          </w:p>
          <w:p w:rsidR="00521097" w:rsidRPr="00EE2ED3" w:rsidRDefault="00572E3C">
            <w:pPr>
              <w:widowControl w:val="0"/>
              <w:tabs>
                <w:tab w:val="left" w:pos="2835"/>
              </w:tabs>
              <w:spacing w:after="0" w:line="240" w:lineRule="auto"/>
              <w:jc w:val="center"/>
              <w:rPr>
                <w:rFonts w:ascii="Times New Roman" w:eastAsia="Times New Roman" w:hAnsi="Times New Roman" w:cs="Times New Roman"/>
                <w:sz w:val="26"/>
                <w:szCs w:val="26"/>
              </w:rPr>
            </w:pPr>
            <w:r w:rsidRPr="00EE2ED3">
              <w:rPr>
                <w:rFonts w:ascii="Times New Roman" w:eastAsia="Times New Roman" w:hAnsi="Times New Roman" w:cs="Times New Roman"/>
                <w:b/>
                <w:sz w:val="26"/>
                <w:szCs w:val="26"/>
              </w:rPr>
              <w:t>Товариство з обмеженою відповідальністю</w:t>
            </w:r>
            <w:r w:rsidR="00720A98" w:rsidRPr="00EE2ED3">
              <w:rPr>
                <w:rFonts w:ascii="Times New Roman" w:eastAsia="Times New Roman" w:hAnsi="Times New Roman" w:cs="Times New Roman"/>
                <w:b/>
                <w:sz w:val="26"/>
                <w:szCs w:val="26"/>
              </w:rPr>
              <w:t xml:space="preserve"> «</w:t>
            </w:r>
            <w:r w:rsidRPr="00EE2ED3">
              <w:rPr>
                <w:rFonts w:ascii="Times New Roman" w:eastAsia="Times New Roman" w:hAnsi="Times New Roman" w:cs="Times New Roman"/>
                <w:b/>
                <w:sz w:val="26"/>
                <w:szCs w:val="26"/>
              </w:rPr>
              <w:t>ВЕР-ТАС</w:t>
            </w:r>
            <w:r w:rsidR="00720A98" w:rsidRPr="00EE2ED3">
              <w:rPr>
                <w:rFonts w:ascii="Times New Roman" w:eastAsia="Times New Roman" w:hAnsi="Times New Roman" w:cs="Times New Roman"/>
                <w:b/>
                <w:sz w:val="26"/>
                <w:szCs w:val="26"/>
              </w:rPr>
              <w:t>»</w:t>
            </w:r>
          </w:p>
          <w:p w:rsidR="00521097" w:rsidRPr="00EE2ED3" w:rsidRDefault="00521097">
            <w:pPr>
              <w:widowControl w:val="0"/>
              <w:spacing w:after="0" w:line="240" w:lineRule="auto"/>
              <w:jc w:val="both"/>
              <w:rPr>
                <w:rFonts w:ascii="Times New Roman" w:eastAsia="Times New Roman" w:hAnsi="Times New Roman" w:cs="Times New Roman"/>
                <w:b/>
                <w:sz w:val="26"/>
                <w:szCs w:val="26"/>
              </w:rPr>
            </w:pPr>
          </w:p>
          <w:p w:rsidR="00521097" w:rsidRDefault="00521097">
            <w:pPr>
              <w:widowControl w:val="0"/>
              <w:spacing w:after="0" w:line="240" w:lineRule="auto"/>
              <w:jc w:val="both"/>
              <w:rPr>
                <w:rFonts w:ascii="Times New Roman" w:eastAsia="Times New Roman" w:hAnsi="Times New Roman" w:cs="Times New Roman"/>
                <w:color w:val="222222"/>
                <w:sz w:val="26"/>
                <w:szCs w:val="26"/>
              </w:rPr>
            </w:pPr>
          </w:p>
          <w:p w:rsidR="00521097" w:rsidRPr="00EE2ED3" w:rsidRDefault="000167DE">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ЄДРПОУ</w:t>
            </w:r>
            <w:r w:rsidR="00720A98" w:rsidRPr="00EE2ED3">
              <w:rPr>
                <w:rFonts w:ascii="Times New Roman" w:eastAsia="Times New Roman" w:hAnsi="Times New Roman" w:cs="Times New Roman"/>
                <w:sz w:val="26"/>
                <w:szCs w:val="26"/>
              </w:rPr>
              <w:t xml:space="preserve"> </w:t>
            </w:r>
            <w:r w:rsidR="00572E3C" w:rsidRPr="00EE2ED3">
              <w:rPr>
                <w:rFonts w:ascii="Times New Roman" w:eastAsia="Times New Roman" w:hAnsi="Times New Roman" w:cs="Times New Roman"/>
                <w:sz w:val="26"/>
                <w:szCs w:val="26"/>
              </w:rPr>
              <w:t>35588329</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вул. </w:t>
            </w:r>
            <w:r w:rsidR="00572E3C" w:rsidRPr="00EE2ED3">
              <w:rPr>
                <w:rFonts w:ascii="Times New Roman" w:eastAsia="Times New Roman" w:hAnsi="Times New Roman" w:cs="Times New Roman"/>
                <w:sz w:val="26"/>
                <w:szCs w:val="26"/>
              </w:rPr>
              <w:t>Чигирина Юлія</w:t>
            </w:r>
            <w:r w:rsidRPr="00EE2ED3">
              <w:rPr>
                <w:rFonts w:ascii="Times New Roman" w:eastAsia="Times New Roman" w:hAnsi="Times New Roman" w:cs="Times New Roman"/>
                <w:sz w:val="26"/>
                <w:szCs w:val="26"/>
              </w:rPr>
              <w:t xml:space="preserve">, </w:t>
            </w:r>
            <w:r w:rsidR="00572E3C" w:rsidRPr="00EE2ED3">
              <w:rPr>
                <w:rFonts w:ascii="Times New Roman" w:eastAsia="Times New Roman" w:hAnsi="Times New Roman" w:cs="Times New Roman"/>
                <w:sz w:val="26"/>
                <w:szCs w:val="26"/>
              </w:rPr>
              <w:t>нежитлові приміщення 1-го поверху № 1-5, 1-6В літ. «А-7», будинок 13, корпус 1</w:t>
            </w:r>
            <w:r w:rsidRPr="00EE2ED3">
              <w:rPr>
                <w:rFonts w:ascii="Times New Roman" w:eastAsia="Times New Roman" w:hAnsi="Times New Roman" w:cs="Times New Roman"/>
                <w:sz w:val="26"/>
                <w:szCs w:val="26"/>
              </w:rPr>
              <w:t xml:space="preserve">, м. </w:t>
            </w:r>
            <w:r w:rsidR="00572E3C" w:rsidRPr="00EE2ED3">
              <w:rPr>
                <w:rFonts w:ascii="Times New Roman" w:eastAsia="Times New Roman" w:hAnsi="Times New Roman" w:cs="Times New Roman"/>
                <w:sz w:val="26"/>
                <w:szCs w:val="26"/>
              </w:rPr>
              <w:lastRenderedPageBreak/>
              <w:t>Харків</w:t>
            </w:r>
            <w:r w:rsidRPr="00EE2ED3">
              <w:rPr>
                <w:rFonts w:ascii="Times New Roman" w:eastAsia="Times New Roman" w:hAnsi="Times New Roman" w:cs="Times New Roman"/>
                <w:sz w:val="26"/>
                <w:szCs w:val="26"/>
              </w:rPr>
              <w:t xml:space="preserve">, </w:t>
            </w:r>
            <w:r w:rsidR="00572E3C" w:rsidRPr="00EE2ED3">
              <w:rPr>
                <w:rFonts w:ascii="Times New Roman" w:eastAsia="Times New Roman" w:hAnsi="Times New Roman" w:cs="Times New Roman"/>
                <w:sz w:val="26"/>
                <w:szCs w:val="26"/>
              </w:rPr>
              <w:t>6</w:t>
            </w:r>
            <w:r w:rsidRPr="00EE2ED3">
              <w:rPr>
                <w:rFonts w:ascii="Times New Roman" w:eastAsia="Times New Roman" w:hAnsi="Times New Roman" w:cs="Times New Roman"/>
                <w:sz w:val="26"/>
                <w:szCs w:val="26"/>
              </w:rPr>
              <w:t xml:space="preserve">1001 </w:t>
            </w:r>
          </w:p>
          <w:p w:rsidR="006678EF" w:rsidRDefault="00720A98">
            <w:pPr>
              <w:widowControl w:val="0"/>
              <w:spacing w:after="0" w:line="240" w:lineRule="auto"/>
              <w:jc w:val="both"/>
              <w:rPr>
                <w:ins w:id="112" w:author="s.pavlenko" w:date="2022-08-23T11:56:00Z"/>
                <w:rFonts w:ascii="Times New Roman" w:eastAsia="Times New Roman" w:hAnsi="Times New Roman" w:cs="Times New Roman"/>
                <w:sz w:val="26"/>
                <w:szCs w:val="26"/>
                <w:highlight w:val="yellow"/>
              </w:rPr>
            </w:pPr>
            <w:r w:rsidRPr="00EE2ED3">
              <w:rPr>
                <w:rFonts w:ascii="Times New Roman" w:eastAsia="Times New Roman" w:hAnsi="Times New Roman" w:cs="Times New Roman"/>
                <w:sz w:val="26"/>
                <w:szCs w:val="26"/>
                <w:highlight w:val="yellow"/>
              </w:rPr>
              <w:t>IBAN:</w:t>
            </w:r>
          </w:p>
          <w:p w:rsidR="00521097" w:rsidRPr="00EE2ED3" w:rsidRDefault="00720A98">
            <w:pPr>
              <w:widowControl w:val="0"/>
              <w:spacing w:after="0" w:line="240" w:lineRule="auto"/>
              <w:jc w:val="both"/>
              <w:rPr>
                <w:rFonts w:ascii="Times New Roman" w:eastAsia="Times New Roman" w:hAnsi="Times New Roman" w:cs="Times New Roman"/>
                <w:sz w:val="26"/>
                <w:szCs w:val="26"/>
                <w:highlight w:val="yellow"/>
              </w:rPr>
            </w:pPr>
            <w:del w:id="113" w:author="s.pavlenko" w:date="2022-08-23T11:56:00Z">
              <w:r w:rsidRPr="00EE2ED3" w:rsidDel="006678EF">
                <w:rPr>
                  <w:rFonts w:ascii="Times New Roman" w:eastAsia="Times New Roman" w:hAnsi="Times New Roman" w:cs="Times New Roman"/>
                  <w:sz w:val="26"/>
                  <w:szCs w:val="26"/>
                  <w:highlight w:val="yellow"/>
                </w:rPr>
                <w:delText xml:space="preserve">UA613226690000026005300066571 </w:delText>
              </w:r>
            </w:del>
            <w:ins w:id="114" w:author="s.pavlenko" w:date="2022-08-23T11:56:00Z">
              <w:r w:rsidR="006678EF" w:rsidRPr="00EE2ED3">
                <w:rPr>
                  <w:rFonts w:ascii="Times New Roman" w:eastAsia="Times New Roman" w:hAnsi="Times New Roman" w:cs="Times New Roman"/>
                  <w:sz w:val="26"/>
                  <w:szCs w:val="26"/>
                  <w:highlight w:val="yellow"/>
                </w:rPr>
                <w:t>UA</w:t>
              </w:r>
              <w:r w:rsidR="006678EF">
                <w:rPr>
                  <w:rFonts w:ascii="Times New Roman" w:eastAsia="Times New Roman" w:hAnsi="Times New Roman" w:cs="Times New Roman"/>
                  <w:sz w:val="26"/>
                  <w:szCs w:val="26"/>
                  <w:highlight w:val="yellow"/>
                </w:rPr>
                <w:t>793003460000026009015514601</w:t>
              </w:r>
            </w:ins>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e-</w:t>
            </w:r>
            <w:proofErr w:type="spellStart"/>
            <w:r w:rsidRPr="00EE2ED3">
              <w:rPr>
                <w:rFonts w:ascii="Times New Roman" w:eastAsia="Times New Roman" w:hAnsi="Times New Roman" w:cs="Times New Roman"/>
                <w:sz w:val="26"/>
                <w:szCs w:val="26"/>
              </w:rPr>
              <w:t>mail</w:t>
            </w:r>
            <w:proofErr w:type="spellEnd"/>
            <w:r w:rsidRPr="00EE2ED3">
              <w:rPr>
                <w:rFonts w:ascii="Times New Roman" w:eastAsia="Times New Roman" w:hAnsi="Times New Roman" w:cs="Times New Roman"/>
                <w:sz w:val="26"/>
                <w:szCs w:val="26"/>
              </w:rPr>
              <w:t xml:space="preserve">:  </w:t>
            </w:r>
            <w:del w:id="115" w:author="s.pavlenko" w:date="2022-08-23T11:57:00Z">
              <w:r w:rsidR="008A116C" w:rsidRPr="00970EA3" w:rsidDel="006678EF">
                <w:rPr>
                  <w:rFonts w:ascii="Times New Roman" w:eastAsia="Times New Roman" w:hAnsi="Times New Roman" w:cs="Times New Roman"/>
                  <w:sz w:val="26"/>
                  <w:szCs w:val="26"/>
                  <w:highlight w:val="yellow"/>
                  <w:lang w:val="en-US"/>
                </w:rPr>
                <w:delText>support</w:delText>
              </w:r>
            </w:del>
            <w:ins w:id="116" w:author="s.pavlenko" w:date="2022-08-23T11:57:00Z">
              <w:r w:rsidR="006678EF">
                <w:rPr>
                  <w:rFonts w:ascii="Times New Roman" w:eastAsia="Times New Roman" w:hAnsi="Times New Roman" w:cs="Times New Roman"/>
                  <w:sz w:val="26"/>
                  <w:szCs w:val="26"/>
                  <w:highlight w:val="yellow"/>
                  <w:lang w:val="en-US"/>
                </w:rPr>
                <w:t>ver-tas_kharkiv</w:t>
              </w:r>
            </w:ins>
            <w:r w:rsidR="00412338" w:rsidRPr="006678EF">
              <w:rPr>
                <w:rFonts w:ascii="Times New Roman" w:eastAsia="Times New Roman" w:hAnsi="Times New Roman" w:cs="Times New Roman"/>
                <w:sz w:val="26"/>
                <w:szCs w:val="26"/>
                <w:highlight w:val="yellow"/>
                <w:lang w:val="en-US"/>
              </w:rPr>
              <w:t>@</w:t>
            </w:r>
            <w:del w:id="117" w:author="s.pavlenko" w:date="2022-08-23T11:57:00Z">
              <w:r w:rsidR="008A116C" w:rsidRPr="00970EA3" w:rsidDel="006678EF">
                <w:rPr>
                  <w:rFonts w:ascii="Times New Roman" w:eastAsia="Times New Roman" w:hAnsi="Times New Roman" w:cs="Times New Roman"/>
                  <w:sz w:val="26"/>
                  <w:szCs w:val="26"/>
                  <w:highlight w:val="yellow"/>
                  <w:lang w:val="en-US"/>
                </w:rPr>
                <w:delText>vertas</w:delText>
              </w:r>
              <w:r w:rsidR="00412338" w:rsidRPr="006678EF" w:rsidDel="006678EF">
                <w:rPr>
                  <w:rFonts w:ascii="Times New Roman" w:eastAsia="Times New Roman" w:hAnsi="Times New Roman" w:cs="Times New Roman"/>
                  <w:sz w:val="26"/>
                  <w:szCs w:val="26"/>
                  <w:highlight w:val="yellow"/>
                  <w:lang w:val="en-US"/>
                </w:rPr>
                <w:delText>.</w:delText>
              </w:r>
              <w:r w:rsidR="008A116C" w:rsidRPr="00970EA3" w:rsidDel="006678EF">
                <w:rPr>
                  <w:rFonts w:ascii="Times New Roman" w:eastAsia="Times New Roman" w:hAnsi="Times New Roman" w:cs="Times New Roman"/>
                  <w:sz w:val="26"/>
                  <w:szCs w:val="26"/>
                  <w:highlight w:val="yellow"/>
                  <w:lang w:val="en-US"/>
                </w:rPr>
                <w:delText>com</w:delText>
              </w:r>
              <w:r w:rsidR="00412338" w:rsidRPr="006678EF" w:rsidDel="006678EF">
                <w:rPr>
                  <w:rFonts w:ascii="Times New Roman" w:eastAsia="Times New Roman" w:hAnsi="Times New Roman" w:cs="Times New Roman"/>
                  <w:sz w:val="26"/>
                  <w:szCs w:val="26"/>
                  <w:highlight w:val="yellow"/>
                  <w:lang w:val="en-US"/>
                </w:rPr>
                <w:delText>.</w:delText>
              </w:r>
              <w:r w:rsidR="008A116C" w:rsidRPr="00970EA3" w:rsidDel="006678EF">
                <w:rPr>
                  <w:rFonts w:ascii="Times New Roman" w:eastAsia="Times New Roman" w:hAnsi="Times New Roman" w:cs="Times New Roman"/>
                  <w:sz w:val="26"/>
                  <w:szCs w:val="26"/>
                  <w:highlight w:val="yellow"/>
                  <w:lang w:val="en-US"/>
                </w:rPr>
                <w:delText>ua</w:delText>
              </w:r>
            </w:del>
            <w:ins w:id="118" w:author="s.pavlenko" w:date="2022-08-23T11:57:00Z">
              <w:r w:rsidR="006678EF">
                <w:rPr>
                  <w:rFonts w:ascii="Times New Roman" w:eastAsia="Times New Roman" w:hAnsi="Times New Roman" w:cs="Times New Roman"/>
                  <w:sz w:val="26"/>
                  <w:szCs w:val="26"/>
                  <w:lang w:val="en-US"/>
                </w:rPr>
                <w:t>ukr.net</w:t>
              </w:r>
            </w:ins>
          </w:p>
          <w:p w:rsidR="00521097" w:rsidRPr="00EE2ED3" w:rsidRDefault="00521097">
            <w:pPr>
              <w:widowControl w:val="0"/>
              <w:spacing w:after="0" w:line="240" w:lineRule="auto"/>
              <w:jc w:val="both"/>
              <w:rPr>
                <w:rFonts w:ascii="Times New Roman" w:eastAsia="Times New Roman" w:hAnsi="Times New Roman" w:cs="Times New Roman"/>
                <w:b/>
                <w:sz w:val="26"/>
                <w:szCs w:val="26"/>
              </w:rPr>
            </w:pPr>
          </w:p>
          <w:p w:rsidR="00521097" w:rsidRPr="00EE2ED3" w:rsidRDefault="00720A98">
            <w:pPr>
              <w:widowControl w:val="0"/>
              <w:spacing w:after="0" w:line="240" w:lineRule="auto"/>
              <w:jc w:val="both"/>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Генеральний директор</w:t>
            </w:r>
          </w:p>
          <w:p w:rsidR="00521097" w:rsidRPr="00EE2ED3" w:rsidRDefault="00521097">
            <w:pPr>
              <w:widowControl w:val="0"/>
              <w:spacing w:after="0" w:line="240" w:lineRule="auto"/>
              <w:jc w:val="both"/>
              <w:rPr>
                <w:rFonts w:ascii="Times New Roman" w:eastAsia="Times New Roman" w:hAnsi="Times New Roman" w:cs="Times New Roman"/>
                <w:b/>
                <w:sz w:val="26"/>
                <w:szCs w:val="26"/>
              </w:rPr>
            </w:pPr>
          </w:p>
          <w:p w:rsidR="00521097" w:rsidRPr="00EE2ED3" w:rsidRDefault="00720A98" w:rsidP="008E4DCE">
            <w:pPr>
              <w:widowControl w:val="0"/>
              <w:spacing w:after="0" w:line="240" w:lineRule="auto"/>
              <w:jc w:val="both"/>
              <w:rPr>
                <w:rFonts w:ascii="Times New Roman" w:eastAsia="Times New Roman" w:hAnsi="Times New Roman" w:cs="Times New Roman"/>
                <w:b/>
                <w:sz w:val="26"/>
                <w:szCs w:val="26"/>
              </w:rPr>
            </w:pPr>
            <w:r w:rsidRPr="00EE2ED3">
              <w:rPr>
                <w:rFonts w:ascii="Times New Roman" w:eastAsia="Times New Roman" w:hAnsi="Times New Roman" w:cs="Times New Roman"/>
                <w:sz w:val="26"/>
                <w:szCs w:val="26"/>
              </w:rPr>
              <w:t>_______________________</w:t>
            </w:r>
            <w:r w:rsidRPr="00EE2ED3">
              <w:rPr>
                <w:rFonts w:ascii="Times New Roman" w:eastAsia="Times New Roman" w:hAnsi="Times New Roman" w:cs="Times New Roman"/>
                <w:b/>
                <w:sz w:val="26"/>
                <w:szCs w:val="26"/>
              </w:rPr>
              <w:t xml:space="preserve"> </w:t>
            </w:r>
            <w:r w:rsidR="008E4DCE" w:rsidRPr="00EE2ED3">
              <w:rPr>
                <w:rFonts w:ascii="Times New Roman" w:eastAsia="Times New Roman" w:hAnsi="Times New Roman" w:cs="Times New Roman"/>
                <w:b/>
                <w:sz w:val="26"/>
                <w:szCs w:val="26"/>
              </w:rPr>
              <w:t xml:space="preserve">А.М. </w:t>
            </w:r>
            <w:proofErr w:type="spellStart"/>
            <w:r w:rsidR="008E4DCE" w:rsidRPr="00EE2ED3">
              <w:rPr>
                <w:rFonts w:ascii="Times New Roman" w:eastAsia="Times New Roman" w:hAnsi="Times New Roman" w:cs="Times New Roman"/>
                <w:b/>
                <w:sz w:val="26"/>
                <w:szCs w:val="26"/>
              </w:rPr>
              <w:t>Шажко</w:t>
            </w:r>
            <w:proofErr w:type="spellEnd"/>
          </w:p>
        </w:tc>
      </w:tr>
    </w:tbl>
    <w:p w:rsidR="00F86CD3" w:rsidRPr="00EE2ED3" w:rsidRDefault="00F86CD3">
      <w:pPr>
        <w:widowControl w:val="0"/>
        <w:spacing w:after="0" w:line="240" w:lineRule="auto"/>
        <w:ind w:left="5664"/>
        <w:rPr>
          <w:rFonts w:ascii="Times New Roman" w:eastAsia="Times New Roman" w:hAnsi="Times New Roman" w:cs="Times New Roman"/>
          <w:sz w:val="26"/>
          <w:szCs w:val="26"/>
        </w:rPr>
      </w:pPr>
    </w:p>
    <w:p w:rsidR="00EB0EF4" w:rsidRDefault="00EB0EF4">
      <w:pPr>
        <w:rPr>
          <w:ins w:id="119" w:author="s.pavlenko" w:date="2022-08-23T11:57:00Z"/>
          <w:rFonts w:ascii="Times New Roman" w:eastAsia="Times New Roman" w:hAnsi="Times New Roman" w:cs="Times New Roman"/>
          <w:sz w:val="26"/>
          <w:szCs w:val="26"/>
          <w:lang w:val="en-US"/>
        </w:rPr>
      </w:pPr>
      <w:ins w:id="120" w:author="s.pavlenko" w:date="2022-08-23T11:57:00Z">
        <w:r>
          <w:rPr>
            <w:rFonts w:ascii="Times New Roman" w:eastAsia="Times New Roman" w:hAnsi="Times New Roman" w:cs="Times New Roman"/>
            <w:sz w:val="26"/>
            <w:szCs w:val="26"/>
            <w:lang w:val="en-US"/>
          </w:rPr>
          <w:br w:type="page"/>
        </w:r>
      </w:ins>
    </w:p>
    <w:p w:rsidR="00521097" w:rsidRPr="00EE2ED3" w:rsidRDefault="00720A98">
      <w:pPr>
        <w:widowControl w:val="0"/>
        <w:spacing w:after="0" w:line="240" w:lineRule="auto"/>
        <w:ind w:left="5664"/>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lastRenderedPageBreak/>
        <w:t>Додаток</w:t>
      </w:r>
    </w:p>
    <w:p w:rsidR="00521097" w:rsidRPr="00EE2ED3" w:rsidRDefault="00720A98">
      <w:pPr>
        <w:widowControl w:val="0"/>
        <w:spacing w:after="0" w:line="240" w:lineRule="auto"/>
        <w:ind w:left="5664"/>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до Договору № ___________ </w:t>
      </w:r>
      <w:r w:rsidRPr="00EE2ED3">
        <w:rPr>
          <w:rFonts w:ascii="Times New Roman" w:eastAsia="Times New Roman" w:hAnsi="Times New Roman" w:cs="Times New Roman"/>
          <w:sz w:val="26"/>
          <w:szCs w:val="26"/>
        </w:rPr>
        <w:br/>
        <w:t>від ________ 2022</w:t>
      </w:r>
    </w:p>
    <w:p w:rsidR="00521097" w:rsidRPr="00EE2ED3" w:rsidRDefault="00521097">
      <w:pPr>
        <w:spacing w:after="0" w:line="240" w:lineRule="auto"/>
        <w:rPr>
          <w:rFonts w:ascii="Times New Roman" w:eastAsia="Times New Roman" w:hAnsi="Times New Roman" w:cs="Times New Roman"/>
          <w:sz w:val="26"/>
          <w:szCs w:val="26"/>
        </w:rPr>
      </w:pPr>
    </w:p>
    <w:p w:rsidR="00521097" w:rsidRPr="00EE2ED3" w:rsidRDefault="00720A98">
      <w:pPr>
        <w:widowControl w:val="0"/>
        <w:spacing w:after="0" w:line="240" w:lineRule="auto"/>
        <w:ind w:firstLine="709"/>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ПРАВИЛА</w:t>
      </w:r>
    </w:p>
    <w:p w:rsidR="00521097" w:rsidRPr="00EE2ED3" w:rsidRDefault="00720A98">
      <w:pPr>
        <w:widowControl w:val="0"/>
        <w:spacing w:after="0" w:line="240" w:lineRule="auto"/>
        <w:ind w:firstLine="709"/>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проведення електронних торгів арештованими активами</w:t>
      </w:r>
    </w:p>
    <w:p w:rsidR="00521097" w:rsidRPr="00EE2ED3" w:rsidRDefault="00521097">
      <w:pPr>
        <w:widowControl w:val="0"/>
        <w:spacing w:after="0" w:line="240" w:lineRule="auto"/>
        <w:ind w:firstLine="709"/>
        <w:jc w:val="center"/>
        <w:rPr>
          <w:rFonts w:ascii="Times New Roman" w:eastAsia="Times New Roman" w:hAnsi="Times New Roman" w:cs="Times New Roman"/>
          <w:b/>
          <w:sz w:val="26"/>
          <w:szCs w:val="26"/>
        </w:rPr>
      </w:pPr>
    </w:p>
    <w:p w:rsidR="008A49D3" w:rsidRPr="00EE2ED3" w:rsidRDefault="008A49D3" w:rsidP="008A49D3">
      <w:pPr>
        <w:widowControl w:val="0"/>
        <w:spacing w:after="0" w:line="240" w:lineRule="auto"/>
        <w:ind w:firstLine="709"/>
        <w:jc w:val="center"/>
        <w:rPr>
          <w:ins w:id="121" w:author="s.pavlenko" w:date="2022-08-23T12:01:00Z"/>
          <w:rFonts w:ascii="Times New Roman" w:eastAsia="Times New Roman" w:hAnsi="Times New Roman" w:cs="Times New Roman"/>
          <w:sz w:val="26"/>
          <w:szCs w:val="26"/>
        </w:rPr>
      </w:pPr>
      <w:ins w:id="122" w:author="s.pavlenko" w:date="2022-08-23T12:01:00Z">
        <w:r w:rsidRPr="00EE2ED3">
          <w:rPr>
            <w:rFonts w:ascii="Times New Roman" w:eastAsia="Times New Roman" w:hAnsi="Times New Roman" w:cs="Times New Roman"/>
            <w:b/>
            <w:sz w:val="26"/>
            <w:szCs w:val="26"/>
          </w:rPr>
          <w:t>І. Загальні положення</w:t>
        </w:r>
      </w:ins>
    </w:p>
    <w:p w:rsidR="008A49D3" w:rsidRPr="00EE2ED3" w:rsidRDefault="008A49D3" w:rsidP="008A49D3">
      <w:pPr>
        <w:widowControl w:val="0"/>
        <w:spacing w:after="0" w:line="240" w:lineRule="auto"/>
        <w:ind w:firstLine="709"/>
        <w:jc w:val="both"/>
        <w:rPr>
          <w:ins w:id="123" w:author="s.pavlenko" w:date="2022-08-23T12:01:00Z"/>
          <w:rFonts w:ascii="Times New Roman" w:eastAsia="Times New Roman" w:hAnsi="Times New Roman" w:cs="Times New Roman"/>
          <w:sz w:val="26"/>
          <w:szCs w:val="26"/>
        </w:rPr>
      </w:pPr>
      <w:ins w:id="124" w:author="s.pavlenko" w:date="2022-08-23T12:01:00Z">
        <w:r w:rsidRPr="00EE2ED3">
          <w:rPr>
            <w:rFonts w:ascii="Times New Roman" w:eastAsia="Times New Roman" w:hAnsi="Times New Roman" w:cs="Times New Roman"/>
            <w:sz w:val="26"/>
            <w:szCs w:val="26"/>
          </w:rPr>
          <w:t xml:space="preserve">1. Правила проведення електронних торгів арештованими активами визначають порядок організації та проведення електронних торгів з реалізації арештованих активів. </w:t>
        </w:r>
      </w:ins>
    </w:p>
    <w:p w:rsidR="008A49D3" w:rsidRPr="00EE2ED3" w:rsidRDefault="008A49D3" w:rsidP="008A49D3">
      <w:pPr>
        <w:widowControl w:val="0"/>
        <w:spacing w:after="0" w:line="240" w:lineRule="auto"/>
        <w:ind w:firstLine="709"/>
        <w:jc w:val="both"/>
        <w:rPr>
          <w:ins w:id="125" w:author="s.pavlenko" w:date="2022-08-23T12:01:00Z"/>
          <w:rFonts w:ascii="Times New Roman" w:eastAsia="Times New Roman" w:hAnsi="Times New Roman" w:cs="Times New Roman"/>
          <w:b/>
          <w:sz w:val="26"/>
          <w:szCs w:val="26"/>
        </w:rPr>
      </w:pPr>
      <w:ins w:id="126" w:author="s.pavlenko" w:date="2022-08-23T12:01:00Z">
        <w:r w:rsidRPr="00EE2ED3">
          <w:rPr>
            <w:rFonts w:ascii="Times New Roman" w:eastAsia="Times New Roman" w:hAnsi="Times New Roman" w:cs="Times New Roman"/>
            <w:sz w:val="26"/>
            <w:szCs w:val="26"/>
          </w:rPr>
          <w:t xml:space="preserve">2. У цих Правилах терміни вживаються в такому значенні: </w:t>
        </w:r>
        <w:r w:rsidRPr="00EE2ED3">
          <w:rPr>
            <w:rFonts w:ascii="Times New Roman" w:eastAsia="Times New Roman" w:hAnsi="Times New Roman" w:cs="Times New Roman"/>
            <w:sz w:val="26"/>
            <w:szCs w:val="26"/>
          </w:rPr>
          <w:tab/>
        </w:r>
      </w:ins>
    </w:p>
    <w:p w:rsidR="008A49D3" w:rsidRPr="00EE2ED3" w:rsidRDefault="008A49D3" w:rsidP="008A49D3">
      <w:pPr>
        <w:widowControl w:val="0"/>
        <w:spacing w:after="0" w:line="240" w:lineRule="auto"/>
        <w:ind w:firstLine="709"/>
        <w:jc w:val="both"/>
        <w:rPr>
          <w:ins w:id="127" w:author="s.pavlenko" w:date="2022-08-23T12:01:00Z"/>
          <w:rFonts w:ascii="Times New Roman" w:eastAsia="Times New Roman" w:hAnsi="Times New Roman" w:cs="Times New Roman"/>
          <w:sz w:val="26"/>
          <w:szCs w:val="26"/>
        </w:rPr>
      </w:pPr>
      <w:proofErr w:type="spellStart"/>
      <w:ins w:id="128" w:author="s.pavlenko" w:date="2022-08-23T12:01:00Z">
        <w:r w:rsidRPr="00EE2ED3">
          <w:rPr>
            <w:rFonts w:ascii="Times New Roman" w:eastAsia="Times New Roman" w:hAnsi="Times New Roman" w:cs="Times New Roman"/>
            <w:b/>
            <w:sz w:val="26"/>
            <w:szCs w:val="26"/>
          </w:rPr>
          <w:t>вебсайт</w:t>
        </w:r>
        <w:proofErr w:type="spellEnd"/>
        <w:r w:rsidRPr="00EE2ED3">
          <w:rPr>
            <w:rFonts w:ascii="Times New Roman" w:eastAsia="Times New Roman" w:hAnsi="Times New Roman" w:cs="Times New Roman"/>
            <w:b/>
            <w:sz w:val="26"/>
            <w:szCs w:val="26"/>
          </w:rPr>
          <w:t xml:space="preserve"> ‒ </w:t>
        </w:r>
        <w:r w:rsidRPr="00EE2ED3">
          <w:rPr>
            <w:rFonts w:ascii="Times New Roman" w:eastAsia="Times New Roman" w:hAnsi="Times New Roman" w:cs="Times New Roman"/>
            <w:sz w:val="26"/>
            <w:szCs w:val="26"/>
          </w:rPr>
          <w:t>сторінка Організатора у мережі Інтернет</w:t>
        </w:r>
        <w:r>
          <w:rPr>
            <w:rFonts w:ascii="Times New Roman" w:eastAsia="Times New Roman" w:hAnsi="Times New Roman" w:cs="Times New Roman"/>
            <w:sz w:val="26"/>
            <w:szCs w:val="26"/>
          </w:rPr>
          <w:t xml:space="preserve"> </w:t>
        </w:r>
        <w:r w:rsidRPr="00C0005C">
          <w:rPr>
            <w:rFonts w:ascii="Times New Roman" w:eastAsia="Times New Roman" w:hAnsi="Times New Roman" w:cs="Times New Roman"/>
            <w:sz w:val="26"/>
            <w:szCs w:val="26"/>
            <w:highlight w:val="cyan"/>
          </w:rPr>
          <w:t xml:space="preserve">за адресою </w:t>
        </w:r>
        <w:proofErr w:type="spellStart"/>
        <w:r w:rsidRPr="00C0005C">
          <w:rPr>
            <w:rFonts w:ascii="Times New Roman" w:eastAsia="Times New Roman" w:hAnsi="Times New Roman" w:cs="Times New Roman"/>
            <w:sz w:val="26"/>
            <w:szCs w:val="26"/>
            <w:highlight w:val="cyan"/>
            <w:lang w:val="en-US"/>
          </w:rPr>
          <w:t>vertas</w:t>
        </w:r>
        <w:proofErr w:type="spellEnd"/>
        <w:r w:rsidRPr="00C0005C">
          <w:rPr>
            <w:rFonts w:ascii="Times New Roman" w:eastAsia="Times New Roman" w:hAnsi="Times New Roman" w:cs="Times New Roman"/>
            <w:sz w:val="26"/>
            <w:szCs w:val="26"/>
            <w:highlight w:val="cyan"/>
            <w:lang w:val="ru-RU"/>
          </w:rPr>
          <w:t>.</w:t>
        </w:r>
        <w:r w:rsidRPr="00C0005C">
          <w:rPr>
            <w:rFonts w:ascii="Times New Roman" w:eastAsia="Times New Roman" w:hAnsi="Times New Roman" w:cs="Times New Roman"/>
            <w:sz w:val="26"/>
            <w:szCs w:val="26"/>
            <w:highlight w:val="cyan"/>
            <w:lang w:val="en-US"/>
          </w:rPr>
          <w:t>com</w:t>
        </w:r>
        <w:r w:rsidRPr="00C0005C">
          <w:rPr>
            <w:rFonts w:ascii="Times New Roman" w:eastAsia="Times New Roman" w:hAnsi="Times New Roman" w:cs="Times New Roman"/>
            <w:sz w:val="26"/>
            <w:szCs w:val="26"/>
            <w:highlight w:val="cyan"/>
            <w:lang w:val="ru-RU"/>
          </w:rPr>
          <w:t>.</w:t>
        </w:r>
        <w:proofErr w:type="spellStart"/>
        <w:r w:rsidRPr="00C0005C">
          <w:rPr>
            <w:rFonts w:ascii="Times New Roman" w:eastAsia="Times New Roman" w:hAnsi="Times New Roman" w:cs="Times New Roman"/>
            <w:sz w:val="26"/>
            <w:szCs w:val="26"/>
            <w:highlight w:val="cyan"/>
            <w:lang w:val="en-US"/>
          </w:rPr>
          <w:t>ua</w:t>
        </w:r>
        <w:proofErr w:type="spellEnd"/>
        <w:r w:rsidRPr="00EE2ED3">
          <w:rPr>
            <w:rFonts w:ascii="Times New Roman" w:eastAsia="Times New Roman" w:hAnsi="Times New Roman" w:cs="Times New Roman"/>
            <w:sz w:val="26"/>
            <w:szCs w:val="26"/>
          </w:rPr>
          <w:t xml:space="preserve"> (електронний ресурс, що є складовою ЕТС), на якій розміщуються організаційно-методичні матеріали та </w:t>
        </w:r>
        <w:r w:rsidRPr="00C0005C">
          <w:rPr>
            <w:rFonts w:ascii="Times New Roman" w:eastAsia="Times New Roman" w:hAnsi="Times New Roman" w:cs="Times New Roman"/>
            <w:sz w:val="26"/>
            <w:szCs w:val="26"/>
            <w:highlight w:val="cyan"/>
          </w:rPr>
          <w:t>інформаційні повідомлення</w:t>
        </w:r>
        <w:r w:rsidRPr="00EE2ED3">
          <w:rPr>
            <w:rFonts w:ascii="Times New Roman" w:eastAsia="Times New Roman" w:hAnsi="Times New Roman" w:cs="Times New Roman"/>
            <w:sz w:val="26"/>
            <w:szCs w:val="26"/>
          </w:rPr>
          <w:t xml:space="preserve"> про електронні торги та їх результати, здійснюється реєстрація учасників, подання заявок на участь в електронних торгах, проводяться електронні торги;</w:t>
        </w:r>
      </w:ins>
    </w:p>
    <w:p w:rsidR="008A49D3" w:rsidRPr="00EE2ED3" w:rsidRDefault="008A49D3" w:rsidP="008A49D3">
      <w:pPr>
        <w:widowControl w:val="0"/>
        <w:spacing w:after="0" w:line="240" w:lineRule="auto"/>
        <w:ind w:firstLine="709"/>
        <w:jc w:val="both"/>
        <w:rPr>
          <w:ins w:id="129" w:author="s.pavlenko" w:date="2022-08-23T12:01:00Z"/>
          <w:rFonts w:ascii="Times New Roman" w:eastAsia="Times New Roman" w:hAnsi="Times New Roman" w:cs="Times New Roman"/>
          <w:b/>
          <w:sz w:val="26"/>
          <w:szCs w:val="26"/>
        </w:rPr>
      </w:pPr>
      <w:proofErr w:type="spellStart"/>
      <w:ins w:id="130" w:author="s.pavlenko" w:date="2022-08-23T12:01:00Z">
        <w:r w:rsidRPr="00C0005C">
          <w:rPr>
            <w:rFonts w:ascii="Times New Roman" w:eastAsia="Times New Roman" w:hAnsi="Times New Roman" w:cs="Times New Roman"/>
            <w:sz w:val="26"/>
            <w:szCs w:val="26"/>
            <w:highlight w:val="cyan"/>
          </w:rPr>
          <w:t>Вебсайт</w:t>
        </w:r>
        <w:proofErr w:type="spellEnd"/>
        <w:r w:rsidRPr="00EE2ED3">
          <w:rPr>
            <w:rFonts w:ascii="Times New Roman" w:eastAsia="Times New Roman" w:hAnsi="Times New Roman" w:cs="Times New Roman"/>
            <w:sz w:val="26"/>
            <w:szCs w:val="26"/>
          </w:rPr>
          <w:t xml:space="preserve"> функціонує у цілодобовому режимі та є доступним усім користувачам мережі Інтернет.</w:t>
        </w:r>
      </w:ins>
    </w:p>
    <w:p w:rsidR="008A49D3" w:rsidRPr="00EE2ED3" w:rsidRDefault="008A49D3" w:rsidP="008A49D3">
      <w:pPr>
        <w:widowControl w:val="0"/>
        <w:spacing w:after="0" w:line="240" w:lineRule="auto"/>
        <w:ind w:firstLine="709"/>
        <w:jc w:val="both"/>
        <w:rPr>
          <w:ins w:id="131" w:author="s.pavlenko" w:date="2022-08-23T12:01:00Z"/>
          <w:rFonts w:ascii="Times New Roman" w:eastAsia="Times New Roman" w:hAnsi="Times New Roman" w:cs="Times New Roman"/>
          <w:sz w:val="26"/>
          <w:szCs w:val="26"/>
        </w:rPr>
      </w:pPr>
      <w:ins w:id="132" w:author="s.pavlenko" w:date="2022-08-23T12:01:00Z">
        <w:r w:rsidRPr="00EE2ED3">
          <w:rPr>
            <w:rFonts w:ascii="Times New Roman" w:eastAsia="Times New Roman" w:hAnsi="Times New Roman" w:cs="Times New Roman"/>
            <w:b/>
            <w:sz w:val="26"/>
            <w:szCs w:val="26"/>
          </w:rPr>
          <w:t>гарантійний внесок ‒</w:t>
        </w:r>
        <w:r w:rsidRPr="00EE2ED3">
          <w:rPr>
            <w:rFonts w:ascii="Times New Roman" w:eastAsia="Times New Roman" w:hAnsi="Times New Roman" w:cs="Times New Roman"/>
            <w:sz w:val="26"/>
            <w:szCs w:val="26"/>
          </w:rPr>
          <w:t xml:space="preserve"> гарантійне грошове забезпечення виконання потенційним покупцем зобов’язань за результатами участі в електронних торгах, яке вноситься ним на реквізити</w:t>
        </w:r>
        <w:r w:rsidRPr="00EE2ED3">
          <w:rPr>
            <w:rFonts w:ascii="Times New Roman" w:eastAsia="Times New Roman" w:hAnsi="Times New Roman" w:cs="Times New Roman"/>
            <w:color w:val="232B30"/>
            <w:sz w:val="26"/>
            <w:szCs w:val="26"/>
          </w:rPr>
          <w:t xml:space="preserve"> IBAN</w:t>
        </w:r>
        <w:r w:rsidRPr="00EE2ED3">
          <w:rPr>
            <w:rFonts w:ascii="Times New Roman" w:eastAsia="Times New Roman" w:hAnsi="Times New Roman" w:cs="Times New Roman"/>
            <w:sz w:val="26"/>
            <w:szCs w:val="26"/>
          </w:rPr>
          <w:t>:UA Організатора для участі у електронних торгах у розмірі, визначеному цими Правилами.</w:t>
        </w:r>
      </w:ins>
    </w:p>
    <w:p w:rsidR="008A49D3" w:rsidRPr="00EE2ED3" w:rsidRDefault="008A49D3" w:rsidP="008A49D3">
      <w:pPr>
        <w:widowControl w:val="0"/>
        <w:spacing w:after="0" w:line="240" w:lineRule="auto"/>
        <w:ind w:firstLine="709"/>
        <w:jc w:val="both"/>
        <w:rPr>
          <w:ins w:id="133" w:author="s.pavlenko" w:date="2022-08-23T12:01:00Z"/>
          <w:rFonts w:ascii="Times New Roman" w:eastAsia="Times New Roman" w:hAnsi="Times New Roman" w:cs="Times New Roman"/>
          <w:b/>
          <w:sz w:val="26"/>
          <w:szCs w:val="26"/>
        </w:rPr>
      </w:pPr>
      <w:ins w:id="134" w:author="s.pavlenko" w:date="2022-08-23T12:01:00Z">
        <w:r w:rsidRPr="00EE2ED3">
          <w:rPr>
            <w:rFonts w:ascii="Times New Roman" w:eastAsia="Times New Roman" w:hAnsi="Times New Roman" w:cs="Times New Roman"/>
            <w:b/>
            <w:sz w:val="26"/>
            <w:szCs w:val="26"/>
          </w:rPr>
          <w:t xml:space="preserve">електронні торги </w:t>
        </w:r>
        <w:r w:rsidRPr="00EE2ED3">
          <w:rPr>
            <w:rFonts w:ascii="Times New Roman" w:eastAsia="Times New Roman" w:hAnsi="Times New Roman" w:cs="Times New Roman"/>
            <w:sz w:val="26"/>
            <w:szCs w:val="26"/>
          </w:rPr>
          <w:t xml:space="preserve">– реалізація активів за принципом аукціону засобами ЕТС через </w:t>
        </w:r>
        <w:proofErr w:type="spellStart"/>
        <w:r w:rsidRPr="00EE2ED3">
          <w:rPr>
            <w:rFonts w:ascii="Times New Roman" w:eastAsia="Times New Roman" w:hAnsi="Times New Roman" w:cs="Times New Roman"/>
            <w:sz w:val="26"/>
            <w:szCs w:val="26"/>
          </w:rPr>
          <w:t>вебсайт</w:t>
        </w:r>
        <w:proofErr w:type="spellEnd"/>
        <w:r w:rsidRPr="00EE2ED3">
          <w:rPr>
            <w:rFonts w:ascii="Times New Roman" w:eastAsia="Times New Roman" w:hAnsi="Times New Roman" w:cs="Times New Roman"/>
            <w:sz w:val="26"/>
            <w:szCs w:val="26"/>
          </w:rPr>
          <w:t>, за результатом якого, власником активу має можливість стати учасник, що на умовах цих Правил запропонував придбати лот за найвищу ціну;</w:t>
        </w:r>
      </w:ins>
    </w:p>
    <w:p w:rsidR="008A49D3" w:rsidRPr="00EE2ED3" w:rsidRDefault="008A49D3" w:rsidP="008A49D3">
      <w:pPr>
        <w:widowControl w:val="0"/>
        <w:spacing w:after="0" w:line="240" w:lineRule="auto"/>
        <w:ind w:firstLine="709"/>
        <w:jc w:val="both"/>
        <w:rPr>
          <w:ins w:id="135" w:author="s.pavlenko" w:date="2022-08-23T12:01:00Z"/>
          <w:rFonts w:ascii="Times New Roman" w:eastAsia="Times New Roman" w:hAnsi="Times New Roman" w:cs="Times New Roman"/>
          <w:b/>
          <w:color w:val="000000"/>
          <w:sz w:val="26"/>
          <w:szCs w:val="26"/>
        </w:rPr>
      </w:pPr>
      <w:ins w:id="136" w:author="s.pavlenko" w:date="2022-08-23T12:01:00Z">
        <w:r w:rsidRPr="00EE2ED3">
          <w:rPr>
            <w:rFonts w:ascii="Times New Roman" w:eastAsia="Times New Roman" w:hAnsi="Times New Roman" w:cs="Times New Roman"/>
            <w:b/>
            <w:sz w:val="26"/>
            <w:szCs w:val="26"/>
          </w:rPr>
          <w:t>ЕТС</w:t>
        </w:r>
        <w:r w:rsidRPr="00EE2ED3">
          <w:rPr>
            <w:rFonts w:ascii="Times New Roman" w:eastAsia="Times New Roman" w:hAnsi="Times New Roman" w:cs="Times New Roman"/>
            <w:sz w:val="26"/>
            <w:szCs w:val="26"/>
          </w:rPr>
          <w:t xml:space="preserve"> – електронна торгова система Організатора, що забезпечує здійснення в електронній формі процесів прийняття та розміщення інформації, що стосується реалізації активів, обробки заявок на реалізацію активів, реєстрацію та участь в електронних торгах</w:t>
        </w:r>
        <w:r w:rsidRPr="00EE2ED3">
          <w:rPr>
            <w:rFonts w:ascii="Times New Roman" w:eastAsia="Times New Roman" w:hAnsi="Times New Roman" w:cs="Times New Roman"/>
            <w:color w:val="000000"/>
            <w:sz w:val="26"/>
            <w:szCs w:val="26"/>
          </w:rPr>
          <w:t xml:space="preserve">, </w:t>
        </w:r>
        <w:r w:rsidRPr="00EE2ED3">
          <w:rPr>
            <w:rFonts w:ascii="Times New Roman" w:eastAsia="Times New Roman" w:hAnsi="Times New Roman" w:cs="Times New Roman"/>
            <w:sz w:val="26"/>
            <w:szCs w:val="26"/>
          </w:rPr>
          <w:t>проведення електронних торгів та оформлення їх результатів;</w:t>
        </w:r>
      </w:ins>
    </w:p>
    <w:p w:rsidR="008A49D3" w:rsidRPr="00EE2ED3" w:rsidRDefault="008A49D3" w:rsidP="008A49D3">
      <w:pPr>
        <w:widowControl w:val="0"/>
        <w:spacing w:after="0" w:line="240" w:lineRule="auto"/>
        <w:ind w:firstLine="709"/>
        <w:jc w:val="both"/>
        <w:rPr>
          <w:ins w:id="137" w:author="s.pavlenko" w:date="2022-08-23T12:01:00Z"/>
          <w:rFonts w:ascii="Times New Roman" w:eastAsia="Times New Roman" w:hAnsi="Times New Roman" w:cs="Times New Roman"/>
          <w:b/>
          <w:sz w:val="26"/>
          <w:szCs w:val="26"/>
        </w:rPr>
      </w:pPr>
      <w:ins w:id="138" w:author="s.pavlenko" w:date="2022-08-23T12:01:00Z">
        <w:r w:rsidRPr="00EE2ED3">
          <w:rPr>
            <w:rFonts w:ascii="Times New Roman" w:eastAsia="Times New Roman" w:hAnsi="Times New Roman" w:cs="Times New Roman"/>
            <w:b/>
            <w:color w:val="000000"/>
            <w:sz w:val="26"/>
            <w:szCs w:val="26"/>
          </w:rPr>
          <w:t>користувач</w:t>
        </w:r>
        <w:r w:rsidRPr="00EE2ED3">
          <w:rPr>
            <w:rFonts w:ascii="Times New Roman" w:eastAsia="Times New Roman" w:hAnsi="Times New Roman" w:cs="Times New Roman"/>
            <w:color w:val="000000"/>
            <w:sz w:val="26"/>
            <w:szCs w:val="26"/>
          </w:rPr>
          <w:t xml:space="preserve"> – фізична особа чи юридична особа, зареєстрована на </w:t>
        </w:r>
        <w:proofErr w:type="spellStart"/>
        <w:r w:rsidRPr="00EE2ED3">
          <w:rPr>
            <w:rFonts w:ascii="Times New Roman" w:eastAsia="Times New Roman" w:hAnsi="Times New Roman" w:cs="Times New Roman"/>
            <w:color w:val="000000"/>
            <w:sz w:val="26"/>
            <w:szCs w:val="26"/>
          </w:rPr>
          <w:t>вебсайті</w:t>
        </w:r>
        <w:proofErr w:type="spellEnd"/>
        <w:r w:rsidRPr="00EE2ED3">
          <w:rPr>
            <w:rFonts w:ascii="Times New Roman" w:eastAsia="Times New Roman" w:hAnsi="Times New Roman" w:cs="Times New Roman"/>
            <w:color w:val="000000"/>
            <w:sz w:val="26"/>
            <w:szCs w:val="26"/>
          </w:rPr>
          <w:t>;</w:t>
        </w:r>
      </w:ins>
    </w:p>
    <w:p w:rsidR="008A49D3" w:rsidRPr="00EE2ED3" w:rsidRDefault="008A49D3" w:rsidP="008A49D3">
      <w:pPr>
        <w:widowControl w:val="0"/>
        <w:spacing w:after="0" w:line="240" w:lineRule="auto"/>
        <w:ind w:firstLine="709"/>
        <w:jc w:val="both"/>
        <w:rPr>
          <w:ins w:id="139" w:author="s.pavlenko" w:date="2022-08-23T12:01:00Z"/>
          <w:rFonts w:ascii="Times New Roman" w:eastAsia="Times New Roman" w:hAnsi="Times New Roman" w:cs="Times New Roman"/>
          <w:color w:val="000000"/>
          <w:sz w:val="26"/>
          <w:szCs w:val="26"/>
        </w:rPr>
      </w:pPr>
      <w:ins w:id="140" w:author="s.pavlenko" w:date="2022-08-23T12:01:00Z">
        <w:r w:rsidRPr="00EE2ED3">
          <w:rPr>
            <w:rFonts w:ascii="Times New Roman" w:eastAsia="Times New Roman" w:hAnsi="Times New Roman" w:cs="Times New Roman"/>
            <w:b/>
            <w:sz w:val="26"/>
            <w:szCs w:val="26"/>
          </w:rPr>
          <w:t>к</w:t>
        </w:r>
        <w:r w:rsidRPr="00EE2ED3">
          <w:rPr>
            <w:rFonts w:ascii="Times New Roman" w:eastAsia="Times New Roman" w:hAnsi="Times New Roman" w:cs="Times New Roman"/>
            <w:b/>
            <w:color w:val="000000"/>
            <w:sz w:val="26"/>
            <w:szCs w:val="26"/>
          </w:rPr>
          <w:t>рок електронних торгів</w:t>
        </w:r>
        <w:r w:rsidRPr="00EE2ED3">
          <w:rPr>
            <w:rFonts w:ascii="Times New Roman" w:eastAsia="Times New Roman" w:hAnsi="Times New Roman" w:cs="Times New Roman"/>
            <w:color w:val="000000"/>
            <w:sz w:val="26"/>
            <w:szCs w:val="26"/>
          </w:rPr>
          <w:t xml:space="preserve"> ‒ встановлена надбавка, на яку під час проведення електронних торгів здійснюється підвищення їх учасниками стартової та кожної наступної ціни лоту.</w:t>
        </w:r>
      </w:ins>
    </w:p>
    <w:p w:rsidR="008A49D3" w:rsidRPr="00EE2ED3" w:rsidRDefault="008A49D3" w:rsidP="008A49D3">
      <w:pPr>
        <w:widowControl w:val="0"/>
        <w:spacing w:after="0" w:line="240" w:lineRule="auto"/>
        <w:ind w:firstLine="709"/>
        <w:jc w:val="both"/>
        <w:rPr>
          <w:ins w:id="141" w:author="s.pavlenko" w:date="2022-08-23T12:01:00Z"/>
          <w:rFonts w:ascii="Times New Roman" w:eastAsia="Times New Roman" w:hAnsi="Times New Roman" w:cs="Times New Roman"/>
          <w:b/>
          <w:sz w:val="26"/>
          <w:szCs w:val="26"/>
        </w:rPr>
      </w:pPr>
      <w:ins w:id="142" w:author="s.pavlenko" w:date="2022-08-23T12:01:00Z">
        <w:r w:rsidRPr="00EE2ED3">
          <w:rPr>
            <w:rFonts w:ascii="Times New Roman" w:eastAsia="Times New Roman" w:hAnsi="Times New Roman" w:cs="Times New Roman"/>
            <w:color w:val="000000"/>
            <w:sz w:val="26"/>
            <w:szCs w:val="26"/>
          </w:rPr>
          <w:t>Крок електронних торгів становить 1% стартової ціни лота;</w:t>
        </w:r>
      </w:ins>
    </w:p>
    <w:p w:rsidR="008A49D3" w:rsidRPr="00EE2ED3" w:rsidRDefault="008A49D3" w:rsidP="008A49D3">
      <w:pPr>
        <w:widowControl w:val="0"/>
        <w:spacing w:after="0" w:line="240" w:lineRule="auto"/>
        <w:ind w:firstLine="709"/>
        <w:jc w:val="both"/>
        <w:rPr>
          <w:ins w:id="143" w:author="s.pavlenko" w:date="2022-08-23T12:01:00Z"/>
          <w:rFonts w:ascii="Times New Roman" w:eastAsia="Times New Roman" w:hAnsi="Times New Roman" w:cs="Times New Roman"/>
          <w:b/>
          <w:sz w:val="26"/>
          <w:szCs w:val="26"/>
        </w:rPr>
      </w:pPr>
      <w:ins w:id="144" w:author="s.pavlenko" w:date="2022-08-23T12:01:00Z">
        <w:r w:rsidRPr="00EE2ED3">
          <w:rPr>
            <w:rFonts w:ascii="Times New Roman" w:eastAsia="Times New Roman" w:hAnsi="Times New Roman" w:cs="Times New Roman"/>
            <w:b/>
            <w:sz w:val="26"/>
            <w:szCs w:val="26"/>
          </w:rPr>
          <w:t>лот –</w:t>
        </w:r>
        <w:r w:rsidRPr="00EE2ED3">
          <w:rPr>
            <w:rFonts w:ascii="Times New Roman" w:eastAsia="Times New Roman" w:hAnsi="Times New Roman" w:cs="Times New Roman"/>
            <w:sz w:val="26"/>
            <w:szCs w:val="26"/>
          </w:rPr>
          <w:t xml:space="preserve"> одиниця активу, що виставляється для реалізації на електронних торгах;</w:t>
        </w:r>
      </w:ins>
    </w:p>
    <w:p w:rsidR="008A49D3" w:rsidRPr="00EE2ED3" w:rsidRDefault="008A49D3" w:rsidP="008A49D3">
      <w:pPr>
        <w:widowControl w:val="0"/>
        <w:spacing w:after="0" w:line="240" w:lineRule="auto"/>
        <w:ind w:firstLine="709"/>
        <w:jc w:val="both"/>
        <w:rPr>
          <w:ins w:id="145" w:author="s.pavlenko" w:date="2022-08-23T12:01:00Z"/>
          <w:rFonts w:ascii="Times New Roman" w:eastAsia="Times New Roman" w:hAnsi="Times New Roman" w:cs="Times New Roman"/>
          <w:b/>
          <w:sz w:val="26"/>
          <w:szCs w:val="26"/>
        </w:rPr>
      </w:pPr>
      <w:ins w:id="146" w:author="s.pavlenko" w:date="2022-08-23T12:01:00Z">
        <w:r w:rsidRPr="00EE2ED3">
          <w:rPr>
            <w:rFonts w:ascii="Times New Roman" w:eastAsia="Times New Roman" w:hAnsi="Times New Roman" w:cs="Times New Roman"/>
            <w:b/>
            <w:sz w:val="26"/>
            <w:szCs w:val="26"/>
          </w:rPr>
          <w:t xml:space="preserve">організатор електронних торгів </w:t>
        </w:r>
        <w:r w:rsidRPr="00EE2ED3">
          <w:rPr>
            <w:rFonts w:ascii="Times New Roman" w:eastAsia="Times New Roman" w:hAnsi="Times New Roman" w:cs="Times New Roman"/>
            <w:sz w:val="26"/>
            <w:szCs w:val="26"/>
          </w:rPr>
          <w:t xml:space="preserve">(далі – </w:t>
        </w:r>
        <w:r w:rsidRPr="00EE2ED3">
          <w:rPr>
            <w:rFonts w:ascii="Times New Roman" w:eastAsia="Times New Roman" w:hAnsi="Times New Roman" w:cs="Times New Roman"/>
            <w:b/>
            <w:sz w:val="26"/>
            <w:szCs w:val="26"/>
          </w:rPr>
          <w:t>Організатор</w:t>
        </w:r>
        <w:r w:rsidRPr="00EE2ED3">
          <w:rPr>
            <w:rFonts w:ascii="Times New Roman" w:eastAsia="Times New Roman" w:hAnsi="Times New Roman" w:cs="Times New Roman"/>
            <w:sz w:val="26"/>
            <w:szCs w:val="26"/>
          </w:rPr>
          <w:t xml:space="preserve">) — </w:t>
        </w:r>
        <w:commentRangeStart w:id="147"/>
        <w:r w:rsidRPr="00EE2ED3">
          <w:rPr>
            <w:rFonts w:ascii="Times New Roman" w:eastAsia="Times New Roman" w:hAnsi="Times New Roman" w:cs="Times New Roman"/>
            <w:color w:val="000000"/>
            <w:sz w:val="26"/>
            <w:szCs w:val="26"/>
          </w:rPr>
          <w:t xml:space="preserve"> </w:t>
        </w:r>
        <w:r w:rsidRPr="00EE2ED3">
          <w:rPr>
            <w:rFonts w:ascii="Times New Roman" w:eastAsia="Times New Roman" w:hAnsi="Times New Roman" w:cs="Times New Roman"/>
            <w:b/>
            <w:color w:val="000000"/>
            <w:sz w:val="26"/>
            <w:szCs w:val="26"/>
          </w:rPr>
          <w:t>Товариство з обмеженою відповідальністю «ВЕР-ТАС»</w:t>
        </w:r>
        <w:commentRangeEnd w:id="147"/>
        <w:r>
          <w:rPr>
            <w:rStyle w:val="ab"/>
          </w:rPr>
          <w:commentReference w:id="147"/>
        </w:r>
        <w:r w:rsidRPr="00EE2ED3">
          <w:rPr>
            <w:rFonts w:ascii="Times New Roman" w:eastAsia="Times New Roman" w:hAnsi="Times New Roman" w:cs="Times New Roman"/>
            <w:sz w:val="26"/>
            <w:szCs w:val="26"/>
          </w:rPr>
          <w:t xml:space="preserve">, яке на виконання договірних зобов’язань перед Національним агентством України з питань виявлення, розшуку та управління активами, одержаними від корупційних та інших злочинів (далі — </w:t>
        </w:r>
        <w:r w:rsidRPr="00EE2ED3">
          <w:rPr>
            <w:rFonts w:ascii="Times New Roman" w:eastAsia="Times New Roman" w:hAnsi="Times New Roman" w:cs="Times New Roman"/>
            <w:b/>
            <w:sz w:val="26"/>
            <w:szCs w:val="26"/>
          </w:rPr>
          <w:t>АРМА</w:t>
        </w:r>
        <w:r w:rsidRPr="00EE2ED3">
          <w:rPr>
            <w:rFonts w:ascii="Times New Roman" w:eastAsia="Times New Roman" w:hAnsi="Times New Roman" w:cs="Times New Roman"/>
            <w:sz w:val="26"/>
            <w:szCs w:val="26"/>
          </w:rPr>
          <w:t>) здійснює заходи із супроводження програмного та технічного забезпечення ЕТС, збереження та захисту даних, що містяться у ній, організації та проведення електронних торгів, а також виконує інші функції, передбачені цими Правилами;</w:t>
        </w:r>
      </w:ins>
    </w:p>
    <w:p w:rsidR="008A49D3" w:rsidRPr="00EE2ED3" w:rsidRDefault="008A49D3" w:rsidP="008A49D3">
      <w:pPr>
        <w:widowControl w:val="0"/>
        <w:spacing w:after="0" w:line="240" w:lineRule="auto"/>
        <w:ind w:firstLine="709"/>
        <w:jc w:val="both"/>
        <w:rPr>
          <w:ins w:id="148" w:author="s.pavlenko" w:date="2022-08-23T12:01:00Z"/>
          <w:rFonts w:ascii="Times New Roman" w:eastAsia="Times New Roman" w:hAnsi="Times New Roman" w:cs="Times New Roman"/>
          <w:sz w:val="26"/>
          <w:szCs w:val="26"/>
        </w:rPr>
      </w:pPr>
      <w:ins w:id="149" w:author="s.pavlenko" w:date="2022-08-23T12:01:00Z">
        <w:r w:rsidRPr="00EE2ED3">
          <w:rPr>
            <w:rFonts w:ascii="Times New Roman" w:eastAsia="Times New Roman" w:hAnsi="Times New Roman" w:cs="Times New Roman"/>
            <w:b/>
            <w:sz w:val="26"/>
            <w:szCs w:val="26"/>
          </w:rPr>
          <w:t xml:space="preserve">стартова ціна лота на перших електронних торгах дорівнює ринковій вартості активу, який становить відповідний лот, за звітом про оцінку; </w:t>
        </w:r>
        <w:r w:rsidRPr="00EE2ED3">
          <w:rPr>
            <w:rFonts w:ascii="Times New Roman" w:eastAsia="Times New Roman" w:hAnsi="Times New Roman" w:cs="Times New Roman"/>
            <w:sz w:val="26"/>
            <w:szCs w:val="26"/>
          </w:rPr>
          <w:t>нереалізовані на перших електронних торгах активи виставляються організатором на повторні електронні торги із стартовою ціною, що становить 90 відсотків вартості таких активів, визначеної на перших електронних торгах.</w:t>
        </w:r>
      </w:ins>
    </w:p>
    <w:p w:rsidR="008A49D3" w:rsidRPr="00EE2ED3" w:rsidRDefault="008A49D3" w:rsidP="008A49D3">
      <w:pPr>
        <w:widowControl w:val="0"/>
        <w:spacing w:after="0" w:line="240" w:lineRule="auto"/>
        <w:ind w:firstLine="709"/>
        <w:jc w:val="both"/>
        <w:rPr>
          <w:ins w:id="150" w:author="s.pavlenko" w:date="2022-08-23T12:01:00Z"/>
          <w:rFonts w:ascii="Times New Roman" w:eastAsia="Times New Roman" w:hAnsi="Times New Roman" w:cs="Times New Roman"/>
          <w:sz w:val="26"/>
          <w:szCs w:val="26"/>
        </w:rPr>
      </w:pPr>
      <w:ins w:id="151" w:author="s.pavlenko" w:date="2022-08-23T12:01:00Z">
        <w:r w:rsidRPr="00EE2ED3">
          <w:rPr>
            <w:rFonts w:ascii="Times New Roman" w:eastAsia="Times New Roman" w:hAnsi="Times New Roman" w:cs="Times New Roman"/>
            <w:sz w:val="26"/>
            <w:szCs w:val="26"/>
          </w:rPr>
          <w:t>У разі повторної не</w:t>
        </w:r>
        <w:r w:rsidRPr="00C0005C">
          <w:rPr>
            <w:rFonts w:ascii="Times New Roman" w:eastAsia="Times New Roman" w:hAnsi="Times New Roman" w:cs="Times New Roman"/>
            <w:sz w:val="26"/>
            <w:szCs w:val="26"/>
            <w:lang w:val="ru-RU"/>
          </w:rPr>
          <w:t xml:space="preserve"> </w:t>
        </w:r>
        <w:r w:rsidRPr="00EE2ED3">
          <w:rPr>
            <w:rFonts w:ascii="Times New Roman" w:eastAsia="Times New Roman" w:hAnsi="Times New Roman" w:cs="Times New Roman"/>
            <w:sz w:val="26"/>
            <w:szCs w:val="26"/>
          </w:rPr>
          <w:t xml:space="preserve">реалізації арештованих активів вони виставляються </w:t>
        </w:r>
        <w:r w:rsidRPr="00EE2ED3">
          <w:rPr>
            <w:rFonts w:ascii="Times New Roman" w:eastAsia="Times New Roman" w:hAnsi="Times New Roman" w:cs="Times New Roman"/>
            <w:sz w:val="26"/>
            <w:szCs w:val="26"/>
          </w:rPr>
          <w:lastRenderedPageBreak/>
          <w:t>організатором на повторні (треті) електронні торги із стартовою ціною, що становить 80 відсотків вартості таких активів, визначеної на перших електронних торгах.</w:t>
        </w:r>
      </w:ins>
    </w:p>
    <w:p w:rsidR="008A49D3" w:rsidRPr="00EE2ED3" w:rsidRDefault="008A49D3" w:rsidP="008A49D3">
      <w:pPr>
        <w:widowControl w:val="0"/>
        <w:spacing w:after="0" w:line="240" w:lineRule="auto"/>
        <w:ind w:firstLine="709"/>
        <w:jc w:val="both"/>
        <w:rPr>
          <w:ins w:id="152" w:author="s.pavlenko" w:date="2022-08-23T12:01:00Z"/>
          <w:rFonts w:ascii="Times New Roman" w:eastAsia="Times New Roman" w:hAnsi="Times New Roman" w:cs="Times New Roman"/>
          <w:sz w:val="26"/>
          <w:szCs w:val="26"/>
        </w:rPr>
      </w:pPr>
      <w:ins w:id="153" w:author="s.pavlenko" w:date="2022-08-23T12:01:00Z">
        <w:r w:rsidRPr="00EE2ED3">
          <w:rPr>
            <w:rFonts w:ascii="Times New Roman" w:eastAsia="Times New Roman" w:hAnsi="Times New Roman" w:cs="Times New Roman"/>
            <w:sz w:val="26"/>
            <w:szCs w:val="26"/>
          </w:rPr>
          <w:t xml:space="preserve">Можливість </w:t>
        </w:r>
        <w:commentRangeStart w:id="154"/>
        <w:r w:rsidRPr="00EE2ED3">
          <w:rPr>
            <w:rFonts w:ascii="Times New Roman" w:eastAsia="Times New Roman" w:hAnsi="Times New Roman" w:cs="Times New Roman"/>
            <w:sz w:val="26"/>
            <w:szCs w:val="26"/>
          </w:rPr>
          <w:t>проведення електронних торгів з автоматичним покроковим зниженням такої ціни лота</w:t>
        </w:r>
        <w:commentRangeEnd w:id="154"/>
        <w:r>
          <w:rPr>
            <w:rStyle w:val="ab"/>
          </w:rPr>
          <w:commentReference w:id="154"/>
        </w:r>
        <w:r w:rsidRPr="00EE2ED3">
          <w:rPr>
            <w:rFonts w:ascii="Times New Roman" w:eastAsia="Times New Roman" w:hAnsi="Times New Roman" w:cs="Times New Roman"/>
            <w:sz w:val="26"/>
            <w:szCs w:val="26"/>
          </w:rPr>
          <w:t>, узгоджується з Замовником, у кожному окремому випадку.</w:t>
        </w:r>
      </w:ins>
    </w:p>
    <w:p w:rsidR="008A49D3" w:rsidRPr="00EE2ED3" w:rsidRDefault="008A49D3" w:rsidP="008A49D3">
      <w:pPr>
        <w:widowControl w:val="0"/>
        <w:spacing w:after="0" w:line="240" w:lineRule="auto"/>
        <w:ind w:firstLine="709"/>
        <w:jc w:val="both"/>
        <w:rPr>
          <w:ins w:id="155" w:author="s.pavlenko" w:date="2022-08-23T12:01:00Z"/>
          <w:rFonts w:ascii="Times New Roman" w:eastAsia="Times New Roman" w:hAnsi="Times New Roman" w:cs="Times New Roman"/>
          <w:b/>
          <w:color w:val="000000"/>
          <w:sz w:val="26"/>
          <w:szCs w:val="26"/>
        </w:rPr>
      </w:pPr>
      <w:ins w:id="156" w:author="s.pavlenko" w:date="2022-08-23T12:01:00Z">
        <w:r w:rsidRPr="00EE2ED3">
          <w:rPr>
            <w:rFonts w:ascii="Times New Roman" w:eastAsia="Times New Roman" w:hAnsi="Times New Roman" w:cs="Times New Roman"/>
            <w:b/>
            <w:sz w:val="26"/>
            <w:szCs w:val="26"/>
          </w:rPr>
          <w:t>учасник електронних торгів</w:t>
        </w:r>
        <w:r w:rsidRPr="00EE2ED3">
          <w:rPr>
            <w:rFonts w:ascii="Times New Roman" w:eastAsia="Times New Roman" w:hAnsi="Times New Roman" w:cs="Times New Roman"/>
            <w:sz w:val="26"/>
            <w:szCs w:val="26"/>
          </w:rPr>
          <w:t xml:space="preserve"> (далі – </w:t>
        </w:r>
        <w:r w:rsidRPr="00EE2ED3">
          <w:rPr>
            <w:rFonts w:ascii="Times New Roman" w:eastAsia="Times New Roman" w:hAnsi="Times New Roman" w:cs="Times New Roman"/>
            <w:b/>
            <w:sz w:val="26"/>
            <w:szCs w:val="26"/>
          </w:rPr>
          <w:t>учасник</w:t>
        </w:r>
        <w:r w:rsidRPr="00EE2ED3">
          <w:rPr>
            <w:rFonts w:ascii="Times New Roman" w:eastAsia="Times New Roman" w:hAnsi="Times New Roman" w:cs="Times New Roman"/>
            <w:sz w:val="26"/>
            <w:szCs w:val="26"/>
          </w:rPr>
          <w:t xml:space="preserve">) – фізична особа, яка має повну дієздатність, або її належним чином уповноважений представник, юридична особа в особі представника, уповноваженого виступати від її імені, які зареєструвалися на </w:t>
        </w:r>
        <w:proofErr w:type="spellStart"/>
        <w:r w:rsidRPr="00EE2ED3">
          <w:rPr>
            <w:rFonts w:ascii="Times New Roman" w:eastAsia="Times New Roman" w:hAnsi="Times New Roman" w:cs="Times New Roman"/>
            <w:sz w:val="26"/>
            <w:szCs w:val="26"/>
          </w:rPr>
          <w:t>вебсайті</w:t>
        </w:r>
        <w:proofErr w:type="spellEnd"/>
        <w:r w:rsidRPr="00EE2ED3">
          <w:rPr>
            <w:rFonts w:ascii="Times New Roman" w:eastAsia="Times New Roman" w:hAnsi="Times New Roman" w:cs="Times New Roman"/>
            <w:sz w:val="26"/>
            <w:szCs w:val="26"/>
          </w:rPr>
          <w:t>, сплатили гарантійний внесок і допущені Організатором до участі в електронних торгах відповідно до положень цих Правил;</w:t>
        </w:r>
      </w:ins>
    </w:p>
    <w:p w:rsidR="008A49D3" w:rsidRPr="00EE2ED3" w:rsidRDefault="008A49D3" w:rsidP="008A49D3">
      <w:pPr>
        <w:widowControl w:val="0"/>
        <w:spacing w:after="0" w:line="240" w:lineRule="auto"/>
        <w:ind w:firstLine="709"/>
        <w:jc w:val="both"/>
        <w:rPr>
          <w:ins w:id="157" w:author="s.pavlenko" w:date="2022-08-23T12:01:00Z"/>
          <w:rFonts w:ascii="Times New Roman" w:eastAsia="Times New Roman" w:hAnsi="Times New Roman" w:cs="Times New Roman"/>
          <w:sz w:val="26"/>
          <w:szCs w:val="26"/>
        </w:rPr>
      </w:pPr>
      <w:commentRangeStart w:id="158"/>
      <w:ins w:id="159" w:author="s.pavlenko" w:date="2022-08-23T12:01:00Z">
        <w:r w:rsidRPr="00EE2ED3">
          <w:rPr>
            <w:rFonts w:ascii="Times New Roman" w:eastAsia="Times New Roman" w:hAnsi="Times New Roman" w:cs="Times New Roman"/>
            <w:b/>
            <w:sz w:val="26"/>
            <w:szCs w:val="26"/>
          </w:rPr>
          <w:t>особлива ставка</w:t>
        </w:r>
        <w:r w:rsidRPr="00EE2ED3">
          <w:rPr>
            <w:rFonts w:ascii="Times New Roman" w:eastAsia="Times New Roman" w:hAnsi="Times New Roman" w:cs="Times New Roman"/>
            <w:sz w:val="26"/>
            <w:szCs w:val="26"/>
          </w:rPr>
          <w:t xml:space="preserve"> </w:t>
        </w:r>
        <w:commentRangeEnd w:id="158"/>
        <w:r>
          <w:rPr>
            <w:rStyle w:val="ab"/>
          </w:rPr>
          <w:commentReference w:id="158"/>
        </w:r>
        <w:r w:rsidRPr="00EE2ED3">
          <w:rPr>
            <w:rFonts w:ascii="Times New Roman" w:eastAsia="Times New Roman" w:hAnsi="Times New Roman" w:cs="Times New Roman"/>
            <w:sz w:val="26"/>
            <w:szCs w:val="26"/>
          </w:rPr>
          <w:t>- цінова пропозиція учасника електронних торгів для придбання активів, зроблена незалежно від перебігу торгів;</w:t>
        </w:r>
      </w:ins>
    </w:p>
    <w:p w:rsidR="008A49D3" w:rsidRDefault="008A49D3" w:rsidP="008A49D3">
      <w:pPr>
        <w:widowControl w:val="0"/>
        <w:spacing w:after="0" w:line="240" w:lineRule="auto"/>
        <w:ind w:firstLine="709"/>
        <w:jc w:val="both"/>
        <w:rPr>
          <w:ins w:id="160" w:author="s.pavlenko" w:date="2022-08-23T12:01:00Z"/>
          <w:rFonts w:ascii="Times New Roman" w:eastAsia="Times New Roman" w:hAnsi="Times New Roman" w:cs="Times New Roman"/>
          <w:color w:val="000000"/>
          <w:sz w:val="26"/>
          <w:szCs w:val="26"/>
        </w:rPr>
      </w:pPr>
      <w:ins w:id="161" w:author="s.pavlenko" w:date="2022-08-23T12:01:00Z">
        <w:r w:rsidRPr="00EE2ED3">
          <w:rPr>
            <w:rFonts w:ascii="Times New Roman" w:eastAsia="Times New Roman" w:hAnsi="Times New Roman" w:cs="Times New Roman"/>
            <w:b/>
            <w:color w:val="000000"/>
            <w:sz w:val="26"/>
            <w:szCs w:val="26"/>
          </w:rPr>
          <w:t xml:space="preserve">ціна продажу лоту </w:t>
        </w:r>
        <w:r w:rsidRPr="00EE2ED3">
          <w:rPr>
            <w:rFonts w:ascii="Times New Roman" w:eastAsia="Times New Roman" w:hAnsi="Times New Roman" w:cs="Times New Roman"/>
            <w:color w:val="000000"/>
            <w:sz w:val="26"/>
            <w:szCs w:val="26"/>
          </w:rPr>
          <w:t>– фактична ціна реалізації лоту на торгах</w:t>
        </w:r>
        <w:r>
          <w:rPr>
            <w:rFonts w:ascii="Times New Roman" w:eastAsia="Times New Roman" w:hAnsi="Times New Roman" w:cs="Times New Roman"/>
            <w:color w:val="000000"/>
            <w:sz w:val="26"/>
            <w:szCs w:val="26"/>
          </w:rPr>
          <w:t>;</w:t>
        </w:r>
      </w:ins>
    </w:p>
    <w:p w:rsidR="008A49D3" w:rsidRPr="00EE2ED3" w:rsidRDefault="008A49D3" w:rsidP="008A49D3">
      <w:pPr>
        <w:widowControl w:val="0"/>
        <w:spacing w:after="0" w:line="240" w:lineRule="auto"/>
        <w:ind w:firstLine="709"/>
        <w:jc w:val="both"/>
        <w:rPr>
          <w:ins w:id="162" w:author="s.pavlenko" w:date="2022-08-23T12:01:00Z"/>
          <w:rFonts w:ascii="Times New Roman" w:eastAsia="Times New Roman" w:hAnsi="Times New Roman" w:cs="Times New Roman"/>
          <w:sz w:val="26"/>
          <w:szCs w:val="26"/>
        </w:rPr>
      </w:pPr>
      <w:ins w:id="163" w:author="s.pavlenko" w:date="2022-08-23T12:01:00Z">
        <w:r w:rsidRPr="00C0005C">
          <w:rPr>
            <w:rFonts w:ascii="Times New Roman" w:eastAsia="Times New Roman" w:hAnsi="Times New Roman" w:cs="Times New Roman"/>
            <w:color w:val="000000"/>
            <w:sz w:val="26"/>
            <w:szCs w:val="26"/>
            <w:highlight w:val="cyan"/>
          </w:rPr>
          <w:t xml:space="preserve">Я би додав термін </w:t>
        </w:r>
        <w:r w:rsidRPr="00C0005C">
          <w:rPr>
            <w:rFonts w:ascii="Times New Roman" w:eastAsia="Times New Roman" w:hAnsi="Times New Roman" w:cs="Times New Roman"/>
            <w:b/>
            <w:color w:val="000000"/>
            <w:sz w:val="26"/>
            <w:szCs w:val="26"/>
            <w:highlight w:val="cyan"/>
          </w:rPr>
          <w:t>«Інформаційне повідомлення»</w:t>
        </w:r>
        <w:r w:rsidRPr="00C0005C">
          <w:rPr>
            <w:rFonts w:ascii="Times New Roman" w:eastAsia="Times New Roman" w:hAnsi="Times New Roman" w:cs="Times New Roman"/>
            <w:color w:val="000000"/>
            <w:sz w:val="26"/>
            <w:szCs w:val="26"/>
            <w:highlight w:val="cyan"/>
          </w:rPr>
          <w:t xml:space="preserve"> – повідомлення яке розміщується на </w:t>
        </w:r>
        <w:proofErr w:type="spellStart"/>
        <w:r>
          <w:rPr>
            <w:rFonts w:ascii="Times New Roman" w:eastAsia="Times New Roman" w:hAnsi="Times New Roman" w:cs="Times New Roman"/>
            <w:color w:val="000000"/>
            <w:sz w:val="26"/>
            <w:szCs w:val="26"/>
            <w:highlight w:val="cyan"/>
          </w:rPr>
          <w:t>веб</w:t>
        </w:r>
        <w:r w:rsidRPr="00C0005C">
          <w:rPr>
            <w:rFonts w:ascii="Times New Roman" w:eastAsia="Times New Roman" w:hAnsi="Times New Roman" w:cs="Times New Roman"/>
            <w:color w:val="000000"/>
            <w:sz w:val="26"/>
            <w:szCs w:val="26"/>
            <w:highlight w:val="cyan"/>
          </w:rPr>
          <w:t>сайті</w:t>
        </w:r>
        <w:proofErr w:type="spellEnd"/>
        <w:r w:rsidRPr="00C0005C">
          <w:rPr>
            <w:rFonts w:ascii="Times New Roman" w:eastAsia="Times New Roman" w:hAnsi="Times New Roman" w:cs="Times New Roman"/>
            <w:color w:val="000000"/>
            <w:sz w:val="26"/>
            <w:szCs w:val="26"/>
            <w:highlight w:val="cyan"/>
          </w:rPr>
          <w:t xml:space="preserve"> Організатора перед проведенням </w:t>
        </w:r>
        <w:r w:rsidRPr="00C0005C">
          <w:rPr>
            <w:rFonts w:ascii="Times New Roman" w:eastAsia="Times New Roman" w:hAnsi="Times New Roman" w:cs="Times New Roman"/>
            <w:sz w:val="26"/>
            <w:szCs w:val="26"/>
            <w:highlight w:val="cyan"/>
          </w:rPr>
          <w:t>електронних торгів та в якому вказується загальну інформацію про електронні торги</w:t>
        </w:r>
        <w:r w:rsidRPr="00C0005C">
          <w:rPr>
            <w:rFonts w:ascii="Times New Roman" w:eastAsia="Times New Roman" w:hAnsi="Times New Roman" w:cs="Times New Roman"/>
            <w:sz w:val="26"/>
            <w:szCs w:val="26"/>
            <w:lang w:val="ru-RU"/>
          </w:rPr>
          <w:t>.</w:t>
        </w:r>
        <w:r>
          <w:rPr>
            <w:rFonts w:ascii="Times New Roman" w:eastAsia="Times New Roman" w:hAnsi="Times New Roman" w:cs="Times New Roman"/>
            <w:color w:val="000000"/>
            <w:sz w:val="26"/>
            <w:szCs w:val="26"/>
          </w:rPr>
          <w:t xml:space="preserve">  </w:t>
        </w:r>
      </w:ins>
    </w:p>
    <w:p w:rsidR="008A49D3" w:rsidRPr="00EE2ED3" w:rsidRDefault="008A49D3" w:rsidP="008A49D3">
      <w:pPr>
        <w:widowControl w:val="0"/>
        <w:spacing w:after="0" w:line="240" w:lineRule="auto"/>
        <w:ind w:firstLine="709"/>
        <w:jc w:val="both"/>
        <w:rPr>
          <w:ins w:id="164" w:author="s.pavlenko" w:date="2022-08-23T12:01:00Z"/>
          <w:rFonts w:ascii="Times New Roman" w:eastAsia="Times New Roman" w:hAnsi="Times New Roman" w:cs="Times New Roman"/>
          <w:sz w:val="26"/>
          <w:szCs w:val="26"/>
        </w:rPr>
      </w:pPr>
      <w:ins w:id="165" w:author="s.pavlenko" w:date="2022-08-23T12:01:00Z">
        <w:r w:rsidRPr="00EE2ED3">
          <w:rPr>
            <w:rFonts w:ascii="Times New Roman" w:eastAsia="Times New Roman" w:hAnsi="Times New Roman" w:cs="Times New Roman"/>
            <w:sz w:val="26"/>
            <w:szCs w:val="26"/>
          </w:rPr>
          <w:t xml:space="preserve">Інші терміни у цих Правилах вживаються у значеннях, визначених у Законі України «Про Національне агентство України з питань виявлення, розшуку та управління активами, одержаними від корупційних та інших злочинів» та Порядку реалізації арештованих активів на електронних торгах, затвердженого постановою Кабінету Міністрів України від 27.09.2017 № 719 (далі – Порядок). </w:t>
        </w:r>
      </w:ins>
    </w:p>
    <w:p w:rsidR="008A49D3" w:rsidRPr="00EE2ED3" w:rsidRDefault="008A49D3" w:rsidP="008A49D3">
      <w:pPr>
        <w:widowControl w:val="0"/>
        <w:spacing w:after="0" w:line="240" w:lineRule="auto"/>
        <w:ind w:firstLine="709"/>
        <w:jc w:val="both"/>
        <w:rPr>
          <w:ins w:id="166" w:author="s.pavlenko" w:date="2022-08-23T12:01:00Z"/>
          <w:rFonts w:ascii="Times New Roman" w:eastAsia="Times New Roman" w:hAnsi="Times New Roman" w:cs="Times New Roman"/>
          <w:sz w:val="26"/>
          <w:szCs w:val="26"/>
        </w:rPr>
      </w:pPr>
      <w:ins w:id="167" w:author="s.pavlenko" w:date="2022-08-23T12:01:00Z">
        <w:r w:rsidRPr="00EE2ED3">
          <w:rPr>
            <w:rFonts w:ascii="Times New Roman" w:eastAsia="Times New Roman" w:hAnsi="Times New Roman" w:cs="Times New Roman"/>
            <w:sz w:val="26"/>
            <w:szCs w:val="26"/>
          </w:rPr>
          <w:t>3. Реалізація активів здійснюється шляхом проведення Організатором електронних торгів.</w:t>
        </w:r>
      </w:ins>
    </w:p>
    <w:p w:rsidR="008A49D3" w:rsidRPr="00EE2ED3" w:rsidRDefault="008A49D3" w:rsidP="008A49D3">
      <w:pPr>
        <w:widowControl w:val="0"/>
        <w:spacing w:after="0" w:line="240" w:lineRule="auto"/>
        <w:ind w:firstLine="709"/>
        <w:jc w:val="both"/>
        <w:rPr>
          <w:ins w:id="168" w:author="s.pavlenko" w:date="2022-08-23T12:01:00Z"/>
          <w:rFonts w:ascii="Times New Roman" w:eastAsia="Times New Roman" w:hAnsi="Times New Roman" w:cs="Times New Roman"/>
          <w:sz w:val="26"/>
          <w:szCs w:val="26"/>
        </w:rPr>
      </w:pPr>
      <w:ins w:id="169" w:author="s.pavlenko" w:date="2022-08-23T12:01:00Z">
        <w:r w:rsidRPr="00EE2ED3">
          <w:rPr>
            <w:rFonts w:ascii="Times New Roman" w:eastAsia="Times New Roman" w:hAnsi="Times New Roman" w:cs="Times New Roman"/>
            <w:sz w:val="26"/>
            <w:szCs w:val="26"/>
          </w:rPr>
          <w:t>Електронні торги можуть бути першими або повторними.</w:t>
        </w:r>
      </w:ins>
    </w:p>
    <w:p w:rsidR="008A49D3" w:rsidRPr="00EE2ED3" w:rsidRDefault="008A49D3" w:rsidP="008A49D3">
      <w:pPr>
        <w:widowControl w:val="0"/>
        <w:spacing w:after="0" w:line="240" w:lineRule="auto"/>
        <w:ind w:firstLine="709"/>
        <w:jc w:val="both"/>
        <w:rPr>
          <w:ins w:id="170" w:author="s.pavlenko" w:date="2022-08-23T12:01:00Z"/>
          <w:rFonts w:ascii="Times New Roman" w:eastAsia="Times New Roman" w:hAnsi="Times New Roman" w:cs="Times New Roman"/>
          <w:sz w:val="26"/>
          <w:szCs w:val="26"/>
        </w:rPr>
      </w:pPr>
      <w:ins w:id="171" w:author="s.pavlenko" w:date="2022-08-23T12:01:00Z">
        <w:r w:rsidRPr="00EE2ED3">
          <w:rPr>
            <w:rFonts w:ascii="Times New Roman" w:eastAsia="Times New Roman" w:hAnsi="Times New Roman" w:cs="Times New Roman"/>
            <w:sz w:val="26"/>
            <w:szCs w:val="26"/>
          </w:rPr>
          <w:t>Особливості проведення повторних електронних торгів встановлюються цими Правилами.</w:t>
        </w:r>
      </w:ins>
    </w:p>
    <w:p w:rsidR="008A49D3" w:rsidRPr="00EE2ED3" w:rsidRDefault="008A49D3" w:rsidP="008A49D3">
      <w:pPr>
        <w:widowControl w:val="0"/>
        <w:spacing w:after="0" w:line="240" w:lineRule="auto"/>
        <w:ind w:firstLine="709"/>
        <w:jc w:val="both"/>
        <w:rPr>
          <w:ins w:id="172" w:author="s.pavlenko" w:date="2022-08-23T12:01:00Z"/>
          <w:rFonts w:ascii="Times New Roman" w:eastAsia="Times New Roman" w:hAnsi="Times New Roman" w:cs="Times New Roman"/>
          <w:sz w:val="26"/>
          <w:szCs w:val="26"/>
        </w:rPr>
      </w:pPr>
      <w:ins w:id="173" w:author="s.pavlenko" w:date="2022-08-23T12:01:00Z">
        <w:r w:rsidRPr="00EE2ED3">
          <w:rPr>
            <w:rFonts w:ascii="Times New Roman" w:eastAsia="Times New Roman" w:hAnsi="Times New Roman" w:cs="Times New Roman"/>
            <w:sz w:val="26"/>
            <w:szCs w:val="26"/>
          </w:rPr>
          <w:t xml:space="preserve">4. Організатор забезпечує користувачам мережі Інтернет постійний доступ до </w:t>
        </w:r>
        <w:proofErr w:type="spellStart"/>
        <w:r w:rsidRPr="00EE2ED3">
          <w:rPr>
            <w:rFonts w:ascii="Times New Roman" w:eastAsia="Times New Roman" w:hAnsi="Times New Roman" w:cs="Times New Roman"/>
            <w:sz w:val="26"/>
            <w:szCs w:val="26"/>
          </w:rPr>
          <w:t>вебсайту</w:t>
        </w:r>
        <w:proofErr w:type="spellEnd"/>
        <w:r w:rsidRPr="00EE2ED3">
          <w:rPr>
            <w:rFonts w:ascii="Times New Roman" w:eastAsia="Times New Roman" w:hAnsi="Times New Roman" w:cs="Times New Roman"/>
            <w:sz w:val="26"/>
            <w:szCs w:val="26"/>
          </w:rPr>
          <w:t xml:space="preserve"> з метою отримання відомостей про перебіг електронних торгів.</w:t>
        </w:r>
      </w:ins>
    </w:p>
    <w:p w:rsidR="008A49D3" w:rsidRPr="00EE2ED3" w:rsidRDefault="008A49D3" w:rsidP="008A49D3">
      <w:pPr>
        <w:widowControl w:val="0"/>
        <w:spacing w:after="0" w:line="240" w:lineRule="auto"/>
        <w:ind w:firstLine="709"/>
        <w:jc w:val="both"/>
        <w:rPr>
          <w:ins w:id="174" w:author="s.pavlenko" w:date="2022-08-23T12:01:00Z"/>
          <w:rFonts w:ascii="Times New Roman" w:eastAsia="Times New Roman" w:hAnsi="Times New Roman" w:cs="Times New Roman"/>
          <w:sz w:val="26"/>
          <w:szCs w:val="26"/>
        </w:rPr>
      </w:pPr>
      <w:ins w:id="175" w:author="s.pavlenko" w:date="2022-08-23T12:01:00Z">
        <w:r w:rsidRPr="00EE2ED3">
          <w:rPr>
            <w:rFonts w:ascii="Times New Roman" w:eastAsia="Times New Roman" w:hAnsi="Times New Roman" w:cs="Times New Roman"/>
            <w:sz w:val="26"/>
            <w:szCs w:val="26"/>
          </w:rPr>
          <w:t>5. Надсилання документів та повідомлень, передбачених цими Правилами</w:t>
        </w:r>
        <w:r>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 xml:space="preserve"> здійснюється поштовими відправленнями, </w:t>
        </w:r>
        <w:proofErr w:type="spellStart"/>
        <w:r w:rsidRPr="00EE2ED3">
          <w:rPr>
            <w:rFonts w:ascii="Times New Roman" w:eastAsia="Times New Roman" w:hAnsi="Times New Roman" w:cs="Times New Roman"/>
            <w:sz w:val="26"/>
            <w:szCs w:val="26"/>
          </w:rPr>
          <w:t>наручно</w:t>
        </w:r>
        <w:proofErr w:type="spellEnd"/>
        <w:r w:rsidRPr="00EE2ED3">
          <w:rPr>
            <w:rFonts w:ascii="Times New Roman" w:eastAsia="Times New Roman" w:hAnsi="Times New Roman" w:cs="Times New Roman"/>
            <w:sz w:val="26"/>
            <w:szCs w:val="26"/>
          </w:rPr>
          <w:t xml:space="preserve"> або кур’єрською службою доставки.</w:t>
        </w:r>
      </w:ins>
    </w:p>
    <w:p w:rsidR="008A49D3" w:rsidRPr="00EE2ED3" w:rsidRDefault="008A49D3" w:rsidP="008A49D3">
      <w:pPr>
        <w:widowControl w:val="0"/>
        <w:spacing w:after="0" w:line="240" w:lineRule="auto"/>
        <w:ind w:firstLine="709"/>
        <w:jc w:val="both"/>
        <w:rPr>
          <w:ins w:id="176" w:author="s.pavlenko" w:date="2022-08-23T12:01:00Z"/>
          <w:rFonts w:ascii="Times New Roman" w:eastAsia="Times New Roman" w:hAnsi="Times New Roman" w:cs="Times New Roman"/>
          <w:sz w:val="26"/>
          <w:szCs w:val="26"/>
        </w:rPr>
      </w:pPr>
      <w:ins w:id="177" w:author="s.pavlenko" w:date="2022-08-23T12:01:00Z">
        <w:r w:rsidRPr="00EE2ED3">
          <w:rPr>
            <w:rFonts w:ascii="Times New Roman" w:eastAsia="Times New Roman" w:hAnsi="Times New Roman" w:cs="Times New Roman"/>
            <w:sz w:val="26"/>
            <w:szCs w:val="26"/>
          </w:rPr>
          <w:t>Взаємодія АРМА та Організатора щодо реалізації активів, у тому числі надсилання документів і повідомлень, передбачених цими Правилами, може здійснюватися в електронній формі.</w:t>
        </w:r>
      </w:ins>
    </w:p>
    <w:p w:rsidR="008A49D3" w:rsidRPr="00EE2ED3" w:rsidRDefault="008A49D3" w:rsidP="008A49D3">
      <w:pPr>
        <w:widowControl w:val="0"/>
        <w:spacing w:after="0" w:line="240" w:lineRule="auto"/>
        <w:ind w:firstLine="709"/>
        <w:jc w:val="center"/>
        <w:rPr>
          <w:ins w:id="178" w:author="s.pavlenko" w:date="2022-08-23T12:01:00Z"/>
          <w:rFonts w:ascii="Times New Roman" w:eastAsia="Times New Roman" w:hAnsi="Times New Roman" w:cs="Times New Roman"/>
          <w:sz w:val="26"/>
          <w:szCs w:val="26"/>
        </w:rPr>
      </w:pPr>
    </w:p>
    <w:p w:rsidR="008A49D3" w:rsidRPr="00EE2ED3" w:rsidRDefault="008A49D3" w:rsidP="008A49D3">
      <w:pPr>
        <w:widowControl w:val="0"/>
        <w:spacing w:after="0" w:line="240" w:lineRule="auto"/>
        <w:ind w:firstLine="709"/>
        <w:jc w:val="center"/>
        <w:rPr>
          <w:ins w:id="179" w:author="s.pavlenko" w:date="2022-08-23T12:01:00Z"/>
          <w:rFonts w:ascii="Times New Roman" w:eastAsia="Times New Roman" w:hAnsi="Times New Roman" w:cs="Times New Roman"/>
          <w:sz w:val="26"/>
          <w:szCs w:val="26"/>
        </w:rPr>
      </w:pPr>
      <w:ins w:id="180" w:author="s.pavlenko" w:date="2022-08-23T12:01:00Z">
        <w:r w:rsidRPr="00EE2ED3">
          <w:rPr>
            <w:rFonts w:ascii="Times New Roman" w:eastAsia="Times New Roman" w:hAnsi="Times New Roman" w:cs="Times New Roman"/>
            <w:b/>
            <w:sz w:val="26"/>
            <w:szCs w:val="26"/>
          </w:rPr>
          <w:t>ІІ. Підготовка до проведення електронних торгів</w:t>
        </w:r>
      </w:ins>
    </w:p>
    <w:p w:rsidR="008A49D3" w:rsidRPr="00EE2ED3" w:rsidRDefault="008A49D3" w:rsidP="008A49D3">
      <w:pPr>
        <w:widowControl w:val="0"/>
        <w:spacing w:after="0" w:line="240" w:lineRule="auto"/>
        <w:ind w:firstLine="709"/>
        <w:jc w:val="both"/>
        <w:rPr>
          <w:ins w:id="181" w:author="s.pavlenko" w:date="2022-08-23T12:01:00Z"/>
          <w:rFonts w:ascii="Times New Roman" w:eastAsia="Times New Roman" w:hAnsi="Times New Roman" w:cs="Times New Roman"/>
          <w:sz w:val="26"/>
          <w:szCs w:val="26"/>
        </w:rPr>
      </w:pPr>
      <w:ins w:id="182" w:author="s.pavlenko" w:date="2022-08-23T12:01:00Z">
        <w:r w:rsidRPr="00EE2ED3">
          <w:rPr>
            <w:rFonts w:ascii="Times New Roman" w:eastAsia="Times New Roman" w:hAnsi="Times New Roman" w:cs="Times New Roman"/>
            <w:sz w:val="26"/>
            <w:szCs w:val="26"/>
          </w:rPr>
          <w:t xml:space="preserve">1. Організатор здійснює внесення до ЕТС інформації про електронні торги (формування лоту) та реалізацію активу за заявкою АРМА про передачу активів Організатору для реалізації на електронних торгах (далі – заявка), що є невід’ємною частиною цього Додатку до договору (Додаток до Правил). </w:t>
        </w:r>
        <w:r w:rsidRPr="00EE2ED3">
          <w:rPr>
            <w:rFonts w:ascii="Times New Roman" w:eastAsia="Times New Roman" w:hAnsi="Times New Roman" w:cs="Times New Roman"/>
            <w:color w:val="000000"/>
            <w:sz w:val="26"/>
            <w:szCs w:val="26"/>
          </w:rPr>
          <w:t>Розподіл активу (активів) на лоти здійснює АРМА.</w:t>
        </w:r>
      </w:ins>
    </w:p>
    <w:p w:rsidR="008A49D3" w:rsidRPr="00EE2ED3" w:rsidRDefault="008A49D3" w:rsidP="008A49D3">
      <w:pPr>
        <w:widowControl w:val="0"/>
        <w:spacing w:after="0" w:line="240" w:lineRule="auto"/>
        <w:ind w:firstLine="709"/>
        <w:jc w:val="both"/>
        <w:rPr>
          <w:ins w:id="183" w:author="s.pavlenko" w:date="2022-08-23T12:01:00Z"/>
          <w:rFonts w:ascii="Times New Roman" w:eastAsia="Times New Roman" w:hAnsi="Times New Roman" w:cs="Times New Roman"/>
          <w:sz w:val="26"/>
          <w:szCs w:val="26"/>
        </w:rPr>
      </w:pPr>
      <w:ins w:id="184" w:author="s.pavlenko" w:date="2022-08-23T12:01:00Z">
        <w:r w:rsidRPr="00EE2ED3">
          <w:rPr>
            <w:rFonts w:ascii="Times New Roman" w:eastAsia="Times New Roman" w:hAnsi="Times New Roman" w:cs="Times New Roman"/>
            <w:sz w:val="26"/>
            <w:szCs w:val="26"/>
          </w:rPr>
          <w:t xml:space="preserve">Заявка подається у порядку, передбаченому пунктом 5 Розділу І Правил, за формою згідно з Додатком до Правил та </w:t>
        </w:r>
        <w:commentRangeStart w:id="185"/>
        <w:r w:rsidRPr="00EE2ED3">
          <w:rPr>
            <w:rFonts w:ascii="Times New Roman" w:eastAsia="Times New Roman" w:hAnsi="Times New Roman" w:cs="Times New Roman"/>
            <w:sz w:val="26"/>
            <w:szCs w:val="26"/>
          </w:rPr>
          <w:t xml:space="preserve">повинна містити такі дані: </w:t>
        </w:r>
      </w:ins>
    </w:p>
    <w:p w:rsidR="008A49D3" w:rsidRPr="00EE2ED3" w:rsidRDefault="008A49D3" w:rsidP="008A49D3">
      <w:pPr>
        <w:widowControl w:val="0"/>
        <w:spacing w:after="0" w:line="240" w:lineRule="auto"/>
        <w:ind w:firstLine="709"/>
        <w:jc w:val="both"/>
        <w:rPr>
          <w:ins w:id="186" w:author="s.pavlenko" w:date="2022-08-23T12:01:00Z"/>
          <w:rFonts w:ascii="Times New Roman" w:eastAsia="Times New Roman" w:hAnsi="Times New Roman" w:cs="Times New Roman"/>
          <w:sz w:val="26"/>
          <w:szCs w:val="26"/>
        </w:rPr>
      </w:pPr>
      <w:ins w:id="187" w:author="s.pavlenko" w:date="2022-08-23T12:01:00Z">
        <w:r w:rsidRPr="00EE2ED3">
          <w:rPr>
            <w:rFonts w:ascii="Times New Roman" w:eastAsia="Times New Roman" w:hAnsi="Times New Roman" w:cs="Times New Roman"/>
            <w:sz w:val="26"/>
            <w:szCs w:val="26"/>
          </w:rPr>
          <w:t>1) вид активу;</w:t>
        </w:r>
      </w:ins>
    </w:p>
    <w:p w:rsidR="008A49D3" w:rsidRPr="00EE2ED3" w:rsidRDefault="008A49D3" w:rsidP="008A49D3">
      <w:pPr>
        <w:widowControl w:val="0"/>
        <w:spacing w:after="0" w:line="240" w:lineRule="auto"/>
        <w:ind w:firstLine="709"/>
        <w:jc w:val="both"/>
        <w:rPr>
          <w:ins w:id="188" w:author="s.pavlenko" w:date="2022-08-23T12:01:00Z"/>
          <w:rFonts w:ascii="Times New Roman" w:eastAsia="Times New Roman" w:hAnsi="Times New Roman" w:cs="Times New Roman"/>
          <w:sz w:val="26"/>
          <w:szCs w:val="26"/>
        </w:rPr>
      </w:pPr>
      <w:ins w:id="189" w:author="s.pavlenko" w:date="2022-08-23T12:01:00Z">
        <w:r w:rsidRPr="00EE2ED3">
          <w:rPr>
            <w:rFonts w:ascii="Times New Roman" w:eastAsia="Times New Roman" w:hAnsi="Times New Roman" w:cs="Times New Roman"/>
            <w:sz w:val="26"/>
            <w:szCs w:val="26"/>
          </w:rPr>
          <w:t>2) найменування активу, включаючи назву моделі, складові найменування, які зазначаються згідно з реєстраційною, технічною та іншою документацією або наявними позначками на самому активі;</w:t>
        </w:r>
      </w:ins>
    </w:p>
    <w:p w:rsidR="008A49D3" w:rsidRPr="00EE2ED3" w:rsidRDefault="008A49D3" w:rsidP="008A49D3">
      <w:pPr>
        <w:widowControl w:val="0"/>
        <w:spacing w:after="0" w:line="240" w:lineRule="auto"/>
        <w:ind w:firstLine="709"/>
        <w:jc w:val="both"/>
        <w:rPr>
          <w:ins w:id="190" w:author="s.pavlenko" w:date="2022-08-23T12:01:00Z"/>
          <w:rFonts w:ascii="Times New Roman" w:eastAsia="Times New Roman" w:hAnsi="Times New Roman" w:cs="Times New Roman"/>
          <w:sz w:val="26"/>
          <w:szCs w:val="26"/>
        </w:rPr>
      </w:pPr>
      <w:ins w:id="191" w:author="s.pavlenko" w:date="2022-08-23T12:01:00Z">
        <w:r w:rsidRPr="00EE2ED3">
          <w:rPr>
            <w:rFonts w:ascii="Times New Roman" w:eastAsia="Times New Roman" w:hAnsi="Times New Roman" w:cs="Times New Roman"/>
            <w:sz w:val="26"/>
            <w:szCs w:val="26"/>
          </w:rPr>
          <w:t xml:space="preserve">3) відомості про актив, який передається на реалізацію, його склад, характеристики, опис, включно з інформацією про явні недоліки, відсутні елементи, </w:t>
        </w:r>
        <w:r w:rsidRPr="00EE2ED3">
          <w:rPr>
            <w:rFonts w:ascii="Times New Roman" w:eastAsia="Times New Roman" w:hAnsi="Times New Roman" w:cs="Times New Roman"/>
            <w:sz w:val="26"/>
            <w:szCs w:val="26"/>
          </w:rPr>
          <w:lastRenderedPageBreak/>
          <w:t>обмежену функціональність;</w:t>
        </w:r>
      </w:ins>
    </w:p>
    <w:p w:rsidR="008A49D3" w:rsidRPr="00EE2ED3" w:rsidRDefault="008A49D3" w:rsidP="008A49D3">
      <w:pPr>
        <w:widowControl w:val="0"/>
        <w:spacing w:after="0" w:line="240" w:lineRule="auto"/>
        <w:ind w:firstLine="709"/>
        <w:jc w:val="both"/>
        <w:rPr>
          <w:ins w:id="192" w:author="s.pavlenko" w:date="2022-08-23T12:01:00Z"/>
          <w:rFonts w:ascii="Times New Roman" w:eastAsia="Times New Roman" w:hAnsi="Times New Roman" w:cs="Times New Roman"/>
          <w:sz w:val="26"/>
          <w:szCs w:val="26"/>
        </w:rPr>
      </w:pPr>
      <w:ins w:id="193" w:author="s.pavlenko" w:date="2022-08-23T12:01:00Z">
        <w:r w:rsidRPr="00EE2ED3">
          <w:rPr>
            <w:rFonts w:ascii="Times New Roman" w:eastAsia="Times New Roman" w:hAnsi="Times New Roman" w:cs="Times New Roman"/>
            <w:sz w:val="26"/>
            <w:szCs w:val="26"/>
          </w:rPr>
          <w:t>4) відомості про чинні обтяження щодо активу, зареєстровані в державних реєстрах, базах даних та/або інші обтяження, про існування яких стало відомо АРМА, або зазначення, що встановити чинні обмеження не було можливості;</w:t>
        </w:r>
      </w:ins>
    </w:p>
    <w:p w:rsidR="008A49D3" w:rsidRPr="00EE2ED3" w:rsidRDefault="008A49D3" w:rsidP="008A49D3">
      <w:pPr>
        <w:widowControl w:val="0"/>
        <w:spacing w:after="0" w:line="240" w:lineRule="auto"/>
        <w:ind w:firstLine="709"/>
        <w:jc w:val="both"/>
        <w:rPr>
          <w:ins w:id="194" w:author="s.pavlenko" w:date="2022-08-23T12:01:00Z"/>
          <w:rFonts w:ascii="Times New Roman" w:eastAsia="Times New Roman" w:hAnsi="Times New Roman" w:cs="Times New Roman"/>
          <w:sz w:val="26"/>
          <w:szCs w:val="26"/>
        </w:rPr>
      </w:pPr>
      <w:ins w:id="195" w:author="s.pavlenko" w:date="2022-08-23T12:01:00Z">
        <w:r w:rsidRPr="00EE2ED3">
          <w:rPr>
            <w:rFonts w:ascii="Times New Roman" w:eastAsia="Times New Roman" w:hAnsi="Times New Roman" w:cs="Times New Roman"/>
            <w:sz w:val="26"/>
            <w:szCs w:val="26"/>
          </w:rPr>
          <w:t>5) визначена законом підстава передачі активу для реалізації (ухвала слідчого судді, суду або згода власника активів або самостійне виконання судового рішення про конфіскацію, спеціальну конфіскацію активів, стягнення в дохід держави активів);</w:t>
        </w:r>
      </w:ins>
    </w:p>
    <w:p w:rsidR="008A49D3" w:rsidRPr="00EE2ED3" w:rsidRDefault="008A49D3" w:rsidP="008A49D3">
      <w:pPr>
        <w:widowControl w:val="0"/>
        <w:spacing w:after="0" w:line="240" w:lineRule="auto"/>
        <w:ind w:firstLine="709"/>
        <w:jc w:val="both"/>
        <w:rPr>
          <w:ins w:id="196" w:author="s.pavlenko" w:date="2022-08-23T12:01:00Z"/>
          <w:rFonts w:ascii="Times New Roman" w:eastAsia="Times New Roman" w:hAnsi="Times New Roman" w:cs="Times New Roman"/>
          <w:sz w:val="26"/>
          <w:szCs w:val="26"/>
        </w:rPr>
      </w:pPr>
      <w:ins w:id="197" w:author="s.pavlenko" w:date="2022-08-23T12:01:00Z">
        <w:r w:rsidRPr="00EE2ED3">
          <w:rPr>
            <w:rFonts w:ascii="Times New Roman" w:eastAsia="Times New Roman" w:hAnsi="Times New Roman" w:cs="Times New Roman"/>
            <w:sz w:val="26"/>
            <w:szCs w:val="26"/>
          </w:rPr>
          <w:t>6) відомості про місцезнаходження активу (фактична адреса зберігання активу), порядок ознайомлення з активом (у разі зберігання активу особами</w:t>
        </w:r>
        <w:r>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 xml:space="preserve"> відмінними від Організатора);</w:t>
        </w:r>
      </w:ins>
    </w:p>
    <w:p w:rsidR="008A49D3" w:rsidRPr="00EE2ED3" w:rsidRDefault="008A49D3" w:rsidP="008A49D3">
      <w:pPr>
        <w:widowControl w:val="0"/>
        <w:spacing w:after="0" w:line="240" w:lineRule="auto"/>
        <w:ind w:firstLine="709"/>
        <w:jc w:val="both"/>
        <w:rPr>
          <w:ins w:id="198" w:author="s.pavlenko" w:date="2022-08-23T12:01:00Z"/>
          <w:rFonts w:ascii="Times New Roman" w:eastAsia="Times New Roman" w:hAnsi="Times New Roman" w:cs="Times New Roman"/>
          <w:sz w:val="26"/>
          <w:szCs w:val="26"/>
        </w:rPr>
      </w:pPr>
      <w:ins w:id="199" w:author="s.pavlenko" w:date="2022-08-23T12:01:00Z">
        <w:r w:rsidRPr="00EE2ED3">
          <w:rPr>
            <w:rFonts w:ascii="Times New Roman" w:eastAsia="Times New Roman" w:hAnsi="Times New Roman" w:cs="Times New Roman"/>
            <w:sz w:val="26"/>
            <w:szCs w:val="26"/>
          </w:rPr>
          <w:t>7) строк підготовки до проведення перших електронних торгів;</w:t>
        </w:r>
      </w:ins>
    </w:p>
    <w:p w:rsidR="008A49D3" w:rsidRPr="00EE2ED3" w:rsidRDefault="008A49D3" w:rsidP="008A49D3">
      <w:pPr>
        <w:widowControl w:val="0"/>
        <w:spacing w:after="0" w:line="240" w:lineRule="auto"/>
        <w:ind w:firstLine="709"/>
        <w:jc w:val="both"/>
        <w:rPr>
          <w:ins w:id="200" w:author="s.pavlenko" w:date="2022-08-23T12:01:00Z"/>
          <w:rFonts w:ascii="Times New Roman" w:eastAsia="Times New Roman" w:hAnsi="Times New Roman" w:cs="Times New Roman"/>
          <w:sz w:val="26"/>
          <w:szCs w:val="26"/>
        </w:rPr>
      </w:pPr>
      <w:ins w:id="201" w:author="s.pavlenko" w:date="2022-08-23T12:01:00Z">
        <w:r w:rsidRPr="00EE2ED3">
          <w:rPr>
            <w:rFonts w:ascii="Times New Roman" w:eastAsia="Times New Roman" w:hAnsi="Times New Roman" w:cs="Times New Roman"/>
            <w:sz w:val="26"/>
            <w:szCs w:val="26"/>
          </w:rPr>
          <w:t>8) реквізити та номер рахунку IBAN АРМА для перерахування коштів;</w:t>
        </w:r>
      </w:ins>
    </w:p>
    <w:p w:rsidR="008A49D3" w:rsidRPr="00EE2ED3" w:rsidRDefault="008A49D3" w:rsidP="008A49D3">
      <w:pPr>
        <w:widowControl w:val="0"/>
        <w:spacing w:after="0" w:line="240" w:lineRule="auto"/>
        <w:ind w:firstLine="709"/>
        <w:jc w:val="both"/>
        <w:rPr>
          <w:ins w:id="202" w:author="s.pavlenko" w:date="2022-08-23T12:01:00Z"/>
          <w:rFonts w:ascii="Times New Roman" w:eastAsia="Times New Roman" w:hAnsi="Times New Roman" w:cs="Times New Roman"/>
          <w:sz w:val="26"/>
          <w:szCs w:val="26"/>
        </w:rPr>
      </w:pPr>
      <w:ins w:id="203" w:author="s.pavlenko" w:date="2022-08-23T12:01:00Z">
        <w:r w:rsidRPr="00EE2ED3">
          <w:rPr>
            <w:rFonts w:ascii="Times New Roman" w:eastAsia="Times New Roman" w:hAnsi="Times New Roman" w:cs="Times New Roman"/>
            <w:sz w:val="26"/>
            <w:szCs w:val="26"/>
          </w:rPr>
          <w:t>9) адреса електронної пошти АРМА;</w:t>
        </w:r>
      </w:ins>
    </w:p>
    <w:p w:rsidR="008A49D3" w:rsidRPr="00EE2ED3" w:rsidRDefault="008A49D3" w:rsidP="008A49D3">
      <w:pPr>
        <w:widowControl w:val="0"/>
        <w:spacing w:after="0" w:line="240" w:lineRule="auto"/>
        <w:ind w:firstLine="709"/>
        <w:jc w:val="both"/>
        <w:rPr>
          <w:ins w:id="204" w:author="s.pavlenko" w:date="2022-08-23T12:01:00Z"/>
          <w:rFonts w:ascii="Times New Roman" w:eastAsia="Times New Roman" w:hAnsi="Times New Roman" w:cs="Times New Roman"/>
          <w:sz w:val="26"/>
          <w:szCs w:val="26"/>
        </w:rPr>
      </w:pPr>
      <w:ins w:id="205" w:author="s.pavlenko" w:date="2022-08-23T12:01:00Z">
        <w:r w:rsidRPr="00EE2ED3">
          <w:rPr>
            <w:rFonts w:ascii="Times New Roman" w:eastAsia="Times New Roman" w:hAnsi="Times New Roman" w:cs="Times New Roman"/>
            <w:sz w:val="26"/>
            <w:szCs w:val="26"/>
          </w:rPr>
          <w:t xml:space="preserve">10) </w:t>
        </w:r>
        <w:proofErr w:type="spellStart"/>
        <w:r w:rsidRPr="00EE2ED3">
          <w:rPr>
            <w:rFonts w:ascii="Times New Roman" w:eastAsia="Times New Roman" w:hAnsi="Times New Roman" w:cs="Times New Roman"/>
            <w:sz w:val="26"/>
            <w:szCs w:val="26"/>
          </w:rPr>
          <w:t>фото-</w:t>
        </w:r>
        <w:proofErr w:type="spellEnd"/>
        <w:r w:rsidRPr="00EE2ED3">
          <w:rPr>
            <w:rFonts w:ascii="Times New Roman" w:eastAsia="Times New Roman" w:hAnsi="Times New Roman" w:cs="Times New Roman"/>
            <w:sz w:val="26"/>
            <w:szCs w:val="26"/>
          </w:rPr>
          <w:t xml:space="preserve"> та/або відеоматеріали (у разі наявності). </w:t>
        </w:r>
        <w:commentRangeEnd w:id="185"/>
        <w:r>
          <w:rPr>
            <w:rStyle w:val="ab"/>
          </w:rPr>
          <w:commentReference w:id="185"/>
        </w:r>
      </w:ins>
    </w:p>
    <w:p w:rsidR="008A49D3" w:rsidRPr="00EE2ED3" w:rsidRDefault="008A49D3" w:rsidP="008A49D3">
      <w:pPr>
        <w:widowControl w:val="0"/>
        <w:spacing w:after="0" w:line="240" w:lineRule="auto"/>
        <w:ind w:firstLine="709"/>
        <w:jc w:val="both"/>
        <w:rPr>
          <w:ins w:id="206" w:author="s.pavlenko" w:date="2022-08-23T12:01:00Z"/>
          <w:rFonts w:ascii="Times New Roman" w:eastAsia="Times New Roman" w:hAnsi="Times New Roman" w:cs="Times New Roman"/>
          <w:sz w:val="26"/>
          <w:szCs w:val="26"/>
        </w:rPr>
      </w:pPr>
      <w:ins w:id="207" w:author="s.pavlenko" w:date="2022-08-23T12:01:00Z">
        <w:r w:rsidRPr="00EE2ED3">
          <w:rPr>
            <w:rFonts w:ascii="Times New Roman" w:eastAsia="Times New Roman" w:hAnsi="Times New Roman" w:cs="Times New Roman"/>
            <w:sz w:val="26"/>
            <w:szCs w:val="26"/>
          </w:rPr>
          <w:t xml:space="preserve">2. Якщо реалізації підлягає транспортний засіб, </w:t>
        </w:r>
        <w:commentRangeStart w:id="208"/>
        <w:r w:rsidRPr="00EE2ED3">
          <w:rPr>
            <w:rFonts w:ascii="Times New Roman" w:eastAsia="Times New Roman" w:hAnsi="Times New Roman" w:cs="Times New Roman"/>
            <w:sz w:val="26"/>
            <w:szCs w:val="26"/>
          </w:rPr>
          <w:t>в заявці додатково зазначаються: марка, модель, рік випуску, об’єм двигуна, вид пального, пробіг, колір, тип кузова, наявні дефекти.</w:t>
        </w:r>
        <w:commentRangeEnd w:id="208"/>
        <w:r>
          <w:rPr>
            <w:rStyle w:val="ab"/>
          </w:rPr>
          <w:commentReference w:id="208"/>
        </w:r>
      </w:ins>
    </w:p>
    <w:p w:rsidR="008A49D3" w:rsidRPr="00EE2ED3" w:rsidRDefault="008A49D3" w:rsidP="008A49D3">
      <w:pPr>
        <w:widowControl w:val="0"/>
        <w:spacing w:after="0" w:line="240" w:lineRule="auto"/>
        <w:ind w:firstLine="709"/>
        <w:jc w:val="both"/>
        <w:rPr>
          <w:ins w:id="209" w:author="s.pavlenko" w:date="2022-08-23T12:01:00Z"/>
          <w:rFonts w:ascii="Times New Roman" w:eastAsia="Times New Roman" w:hAnsi="Times New Roman" w:cs="Times New Roman"/>
          <w:sz w:val="26"/>
          <w:szCs w:val="26"/>
        </w:rPr>
      </w:pPr>
      <w:ins w:id="210" w:author="s.pavlenko" w:date="2022-08-23T12:01:00Z">
        <w:r w:rsidRPr="00EE2ED3">
          <w:rPr>
            <w:rFonts w:ascii="Times New Roman" w:eastAsia="Times New Roman" w:hAnsi="Times New Roman" w:cs="Times New Roman"/>
            <w:sz w:val="26"/>
            <w:szCs w:val="26"/>
          </w:rPr>
          <w:t>Якщо реалізації підлягає єдиний (цілісний) майновий комплекс підприємства чи його структурний підрозділ, в заявці додатково зазначаються: обсяг та основна номенклатура продукції (робіт, послуг), у тому числі експортної, відомості про будівлі (споруди, приміщення) та земельну ділянку, на якій розташовано єдиний (цілісний) майновий комплекс підприємства; основні зобов’язання (договірні та позадоговірні), якщо вони відомі АРМА.</w:t>
        </w:r>
      </w:ins>
    </w:p>
    <w:p w:rsidR="008A49D3" w:rsidRPr="00EE2ED3" w:rsidRDefault="008A49D3" w:rsidP="008A49D3">
      <w:pPr>
        <w:widowControl w:val="0"/>
        <w:spacing w:after="0" w:line="240" w:lineRule="auto"/>
        <w:ind w:firstLine="709"/>
        <w:jc w:val="both"/>
        <w:rPr>
          <w:ins w:id="211" w:author="s.pavlenko" w:date="2022-08-23T12:01:00Z"/>
          <w:rFonts w:ascii="Times New Roman" w:eastAsia="Times New Roman" w:hAnsi="Times New Roman" w:cs="Times New Roman"/>
          <w:sz w:val="26"/>
          <w:szCs w:val="26"/>
        </w:rPr>
      </w:pPr>
      <w:ins w:id="212" w:author="s.pavlenko" w:date="2022-08-23T12:01:00Z">
        <w:r w:rsidRPr="00EE2ED3">
          <w:rPr>
            <w:rFonts w:ascii="Times New Roman" w:eastAsia="Times New Roman" w:hAnsi="Times New Roman" w:cs="Times New Roman"/>
            <w:sz w:val="26"/>
            <w:szCs w:val="26"/>
          </w:rPr>
          <w:t>Якщо реалізації підлягає житловий будинок, квартира або інше житлове приміщення, в заявці додатково зазначаються: розмір жилої та нежилої площі будинку чи квартири, іншого житлового приміщення, план приміщення (у разі наявності), місце розташування, відомості про земельну ділянку, на якій розташований будинок (її правовий режим та розмір), кількість поверхів будинку, поверх</w:t>
        </w:r>
        <w:r>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 xml:space="preserve"> на якому розташована квартира, інше житлове приміщення, кількість кімнат, площа кожної кімнати, інформація про наявність зареєстрованих мешканців (зокрема</w:t>
        </w:r>
        <w:r>
          <w:rPr>
            <w:rFonts w:ascii="Times New Roman" w:eastAsia="Times New Roman" w:hAnsi="Times New Roman" w:cs="Times New Roman"/>
            <w:sz w:val="26"/>
            <w:szCs w:val="26"/>
          </w:rPr>
          <w:t>, неповнолітніх</w:t>
        </w:r>
        <w:r w:rsidRPr="00EE2ED3">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осіб</w:t>
        </w:r>
        <w:r w:rsidRPr="00EE2ED3">
          <w:rPr>
            <w:rFonts w:ascii="Times New Roman" w:eastAsia="Times New Roman" w:hAnsi="Times New Roman" w:cs="Times New Roman"/>
            <w:sz w:val="26"/>
            <w:szCs w:val="26"/>
          </w:rPr>
          <w:t>), орендарів, інших користувачів приміщення (якщо вона відома).</w:t>
        </w:r>
      </w:ins>
    </w:p>
    <w:p w:rsidR="008A49D3" w:rsidRPr="00EE2ED3" w:rsidRDefault="008A49D3" w:rsidP="008A49D3">
      <w:pPr>
        <w:widowControl w:val="0"/>
        <w:spacing w:after="0" w:line="240" w:lineRule="auto"/>
        <w:ind w:firstLine="709"/>
        <w:jc w:val="both"/>
        <w:rPr>
          <w:ins w:id="213" w:author="s.pavlenko" w:date="2022-08-23T12:01:00Z"/>
          <w:rFonts w:ascii="Times New Roman" w:eastAsia="Times New Roman" w:hAnsi="Times New Roman" w:cs="Times New Roman"/>
          <w:sz w:val="26"/>
          <w:szCs w:val="26"/>
        </w:rPr>
      </w:pPr>
      <w:ins w:id="214" w:author="s.pavlenko" w:date="2022-08-23T12:01:00Z">
        <w:r w:rsidRPr="00EE2ED3">
          <w:rPr>
            <w:rFonts w:ascii="Times New Roman" w:eastAsia="Times New Roman" w:hAnsi="Times New Roman" w:cs="Times New Roman"/>
            <w:sz w:val="26"/>
            <w:szCs w:val="26"/>
          </w:rPr>
          <w:t>Якщо реалізації підлягає нежитлове приміщення, в заявці додатково зазначаються: розмір площі, план приміщення (у разі наявності), місце розташування, призначення об’єкта, відомості про земельну ділянку, на якій розташоване нежитлове приміщення (її правовий режим та розмір), та її кадастровий номер (у разі наявності), інформація про орендарів та інших користувачів приміщення, якщо вона відома АРМА.</w:t>
        </w:r>
      </w:ins>
    </w:p>
    <w:p w:rsidR="008A49D3" w:rsidRPr="00EE2ED3" w:rsidRDefault="008A49D3" w:rsidP="008A49D3">
      <w:pPr>
        <w:widowControl w:val="0"/>
        <w:spacing w:after="0" w:line="240" w:lineRule="auto"/>
        <w:ind w:firstLine="709"/>
        <w:jc w:val="both"/>
        <w:rPr>
          <w:ins w:id="215" w:author="s.pavlenko" w:date="2022-08-23T12:01:00Z"/>
          <w:rFonts w:ascii="Times New Roman" w:eastAsia="Times New Roman" w:hAnsi="Times New Roman" w:cs="Times New Roman"/>
          <w:sz w:val="26"/>
          <w:szCs w:val="26"/>
        </w:rPr>
      </w:pPr>
      <w:ins w:id="216" w:author="s.pavlenko" w:date="2022-08-23T12:01:00Z">
        <w:r w:rsidRPr="00EE2ED3">
          <w:rPr>
            <w:rFonts w:ascii="Times New Roman" w:eastAsia="Times New Roman" w:hAnsi="Times New Roman" w:cs="Times New Roman"/>
            <w:sz w:val="26"/>
            <w:szCs w:val="26"/>
          </w:rPr>
          <w:t>Якщо реалізації підлягає земельна ділянка, в заявці додатково зазначаються: місце розташування земельної ділянки, розмір земельної ділянки, цільове призначення земельної ділянки, кадастровий номер земельної ділянки, обмеження на використання земельної ділянки (установлені на підставі містобудівних та санітарних норм і правил, включаючи архітектурно-планувальні, технічні, екологічні умови), наявність комунікацій.</w:t>
        </w:r>
      </w:ins>
    </w:p>
    <w:p w:rsidR="008A49D3" w:rsidRPr="00EE2ED3" w:rsidRDefault="008A49D3" w:rsidP="008A49D3">
      <w:pPr>
        <w:widowControl w:val="0"/>
        <w:spacing w:after="0" w:line="240" w:lineRule="auto"/>
        <w:ind w:firstLine="709"/>
        <w:jc w:val="both"/>
        <w:rPr>
          <w:ins w:id="217" w:author="s.pavlenko" w:date="2022-08-23T12:01:00Z"/>
          <w:rFonts w:ascii="Times New Roman" w:eastAsia="Times New Roman" w:hAnsi="Times New Roman" w:cs="Times New Roman"/>
          <w:sz w:val="26"/>
          <w:szCs w:val="26"/>
        </w:rPr>
      </w:pPr>
      <w:ins w:id="218" w:author="s.pavlenko" w:date="2022-08-23T12:01:00Z">
        <w:r w:rsidRPr="00EE2ED3">
          <w:rPr>
            <w:rFonts w:ascii="Times New Roman" w:eastAsia="Times New Roman" w:hAnsi="Times New Roman" w:cs="Times New Roman"/>
            <w:sz w:val="26"/>
            <w:szCs w:val="26"/>
          </w:rPr>
          <w:t>Якщо реалізації підлягають технічно складні побутові товари, в інформації про актив (лот) додатково зазначаються: марка, модель, заводський номер, рік випуску, країна виробник, колір.</w:t>
        </w:r>
      </w:ins>
    </w:p>
    <w:p w:rsidR="008A49D3" w:rsidRPr="00EE2ED3" w:rsidRDefault="008A49D3" w:rsidP="008A49D3">
      <w:pPr>
        <w:widowControl w:val="0"/>
        <w:spacing w:after="0" w:line="240" w:lineRule="auto"/>
        <w:ind w:firstLine="709"/>
        <w:jc w:val="both"/>
        <w:rPr>
          <w:ins w:id="219" w:author="s.pavlenko" w:date="2022-08-23T12:01:00Z"/>
          <w:rFonts w:ascii="Times New Roman" w:eastAsia="Times New Roman" w:hAnsi="Times New Roman" w:cs="Times New Roman"/>
          <w:sz w:val="26"/>
          <w:szCs w:val="26"/>
        </w:rPr>
      </w:pPr>
      <w:ins w:id="220" w:author="s.pavlenko" w:date="2022-08-23T12:01:00Z">
        <w:r w:rsidRPr="00EE2ED3">
          <w:rPr>
            <w:rFonts w:ascii="Times New Roman" w:eastAsia="Times New Roman" w:hAnsi="Times New Roman" w:cs="Times New Roman"/>
            <w:sz w:val="26"/>
            <w:szCs w:val="26"/>
          </w:rPr>
          <w:t xml:space="preserve">АРМА може вказати у відповідній заявці інші додаткові відомості та/або критерії до учасника в залежності від виду активів, необхідні для проведення </w:t>
        </w:r>
        <w:r w:rsidRPr="00EE2ED3">
          <w:rPr>
            <w:rFonts w:ascii="Times New Roman" w:eastAsia="Times New Roman" w:hAnsi="Times New Roman" w:cs="Times New Roman"/>
            <w:sz w:val="26"/>
            <w:szCs w:val="26"/>
          </w:rPr>
          <w:lastRenderedPageBreak/>
          <w:t>електронних торгів.</w:t>
        </w:r>
      </w:ins>
    </w:p>
    <w:p w:rsidR="008A49D3" w:rsidRPr="00EE2ED3" w:rsidRDefault="008A49D3" w:rsidP="008A49D3">
      <w:pPr>
        <w:widowControl w:val="0"/>
        <w:spacing w:after="0" w:line="240" w:lineRule="auto"/>
        <w:ind w:firstLine="709"/>
        <w:jc w:val="both"/>
        <w:rPr>
          <w:ins w:id="221" w:author="s.pavlenko" w:date="2022-08-23T12:01:00Z"/>
          <w:rFonts w:ascii="Times New Roman" w:eastAsia="Times New Roman" w:hAnsi="Times New Roman" w:cs="Times New Roman"/>
          <w:sz w:val="26"/>
          <w:szCs w:val="26"/>
        </w:rPr>
      </w:pPr>
      <w:ins w:id="222" w:author="s.pavlenko" w:date="2022-08-23T12:01:00Z">
        <w:r w:rsidRPr="00EE2ED3">
          <w:rPr>
            <w:rFonts w:ascii="Times New Roman" w:eastAsia="Times New Roman" w:hAnsi="Times New Roman" w:cs="Times New Roman"/>
            <w:sz w:val="26"/>
            <w:szCs w:val="26"/>
          </w:rPr>
          <w:t>3. Організатор вносить до ЕТС інформацію про актив та формує відповідний лот (інформаційне повідомлення про електронні торги) на підставі отриманої ним заявки не пізніше ніж на третій робочий день з дати отримання рецензування звіту про оцінку майна (акта оцінки майна).</w:t>
        </w:r>
      </w:ins>
    </w:p>
    <w:p w:rsidR="008A49D3" w:rsidRPr="00EE2ED3" w:rsidRDefault="008A49D3" w:rsidP="008A49D3">
      <w:pPr>
        <w:widowControl w:val="0"/>
        <w:spacing w:after="0" w:line="240" w:lineRule="auto"/>
        <w:ind w:firstLine="709"/>
        <w:jc w:val="both"/>
        <w:rPr>
          <w:ins w:id="223" w:author="s.pavlenko" w:date="2022-08-23T12:01:00Z"/>
          <w:rFonts w:ascii="Times New Roman" w:eastAsia="Times New Roman" w:hAnsi="Times New Roman" w:cs="Times New Roman"/>
          <w:sz w:val="26"/>
          <w:szCs w:val="26"/>
        </w:rPr>
      </w:pPr>
      <w:ins w:id="224" w:author="s.pavlenko" w:date="2022-08-23T12:01:00Z">
        <w:r w:rsidRPr="00EE2ED3">
          <w:rPr>
            <w:rFonts w:ascii="Times New Roman" w:eastAsia="Times New Roman" w:hAnsi="Times New Roman" w:cs="Times New Roman"/>
            <w:sz w:val="26"/>
            <w:szCs w:val="26"/>
          </w:rPr>
          <w:t xml:space="preserve">3. </w:t>
        </w:r>
        <w:commentRangeStart w:id="225"/>
        <w:r w:rsidRPr="00EE2ED3">
          <w:rPr>
            <w:rFonts w:ascii="Times New Roman" w:eastAsia="Times New Roman" w:hAnsi="Times New Roman" w:cs="Times New Roman"/>
            <w:sz w:val="26"/>
            <w:szCs w:val="26"/>
          </w:rPr>
          <w:t xml:space="preserve">До заявки додається </w:t>
        </w:r>
        <w:commentRangeEnd w:id="225"/>
        <w:r>
          <w:rPr>
            <w:rStyle w:val="ab"/>
          </w:rPr>
          <w:commentReference w:id="225"/>
        </w:r>
        <w:r w:rsidRPr="00EE2ED3">
          <w:rPr>
            <w:rFonts w:ascii="Times New Roman" w:eastAsia="Times New Roman" w:hAnsi="Times New Roman" w:cs="Times New Roman"/>
            <w:sz w:val="26"/>
            <w:szCs w:val="26"/>
          </w:rPr>
          <w:t xml:space="preserve">проект договору купівлі-продажу активу між </w:t>
        </w:r>
        <w:r>
          <w:rPr>
            <w:rFonts w:ascii="Times New Roman" w:eastAsia="Times New Roman" w:hAnsi="Times New Roman" w:cs="Times New Roman"/>
            <w:sz w:val="26"/>
            <w:szCs w:val="26"/>
          </w:rPr>
          <w:t>АРМА</w:t>
        </w:r>
        <w:r w:rsidRPr="00EE2ED3">
          <w:rPr>
            <w:rFonts w:ascii="Times New Roman" w:eastAsia="Times New Roman" w:hAnsi="Times New Roman" w:cs="Times New Roman"/>
            <w:sz w:val="26"/>
            <w:szCs w:val="26"/>
          </w:rPr>
          <w:t xml:space="preserve"> та переможцем електронних торгів у разі реалізації активу, визначеного абзацом четвертим</w:t>
        </w:r>
        <w:r w:rsidRPr="00EE2ED3" w:rsidDel="00294B4D">
          <w:rPr>
            <w:rFonts w:ascii="Times New Roman" w:eastAsia="Times New Roman" w:hAnsi="Times New Roman" w:cs="Times New Roman"/>
            <w:sz w:val="26"/>
            <w:szCs w:val="26"/>
          </w:rPr>
          <w:t xml:space="preserve"> </w:t>
        </w:r>
        <w:r w:rsidRPr="00EE2ED3">
          <w:rPr>
            <w:rFonts w:ascii="Times New Roman" w:eastAsia="Times New Roman" w:hAnsi="Times New Roman" w:cs="Times New Roman"/>
            <w:sz w:val="26"/>
            <w:szCs w:val="26"/>
          </w:rPr>
          <w:t>пункту 2  Порядку.</w:t>
        </w:r>
      </w:ins>
    </w:p>
    <w:p w:rsidR="008A49D3" w:rsidRPr="00EE2ED3" w:rsidRDefault="008A49D3" w:rsidP="008A49D3">
      <w:pPr>
        <w:widowControl w:val="0"/>
        <w:spacing w:after="0" w:line="240" w:lineRule="auto"/>
        <w:ind w:firstLine="709"/>
        <w:jc w:val="both"/>
        <w:rPr>
          <w:ins w:id="226" w:author="s.pavlenko" w:date="2022-08-23T12:01:00Z"/>
          <w:rFonts w:ascii="Times New Roman" w:eastAsia="Times New Roman" w:hAnsi="Times New Roman" w:cs="Times New Roman"/>
          <w:sz w:val="26"/>
          <w:szCs w:val="26"/>
        </w:rPr>
      </w:pPr>
      <w:ins w:id="227" w:author="s.pavlenko" w:date="2022-08-23T12:01:00Z">
        <w:r w:rsidRPr="00EE2ED3">
          <w:rPr>
            <w:rFonts w:ascii="Times New Roman" w:eastAsia="Times New Roman" w:hAnsi="Times New Roman" w:cs="Times New Roman"/>
            <w:sz w:val="26"/>
            <w:szCs w:val="26"/>
          </w:rPr>
          <w:t xml:space="preserve">4. </w:t>
        </w:r>
        <w:commentRangeStart w:id="228"/>
        <w:r w:rsidRPr="00EE2ED3">
          <w:rPr>
            <w:rFonts w:ascii="Times New Roman" w:eastAsia="Times New Roman" w:hAnsi="Times New Roman" w:cs="Times New Roman"/>
            <w:sz w:val="26"/>
            <w:szCs w:val="26"/>
          </w:rPr>
          <w:t>Лот вноситься за типом, найменуванням, категорією відповідно до класифікації, яка підтримується ЕТС, що забезпечує вільний та прямий пошук за відповідними пошуковими критеріями</w:t>
        </w:r>
        <w:commentRangeEnd w:id="228"/>
        <w:r>
          <w:rPr>
            <w:rStyle w:val="ab"/>
          </w:rPr>
          <w:commentReference w:id="228"/>
        </w:r>
        <w:r w:rsidRPr="00EE2ED3">
          <w:rPr>
            <w:rFonts w:ascii="Times New Roman" w:eastAsia="Times New Roman" w:hAnsi="Times New Roman" w:cs="Times New Roman"/>
            <w:sz w:val="26"/>
            <w:szCs w:val="26"/>
          </w:rPr>
          <w:t>.</w:t>
        </w:r>
      </w:ins>
    </w:p>
    <w:p w:rsidR="008A49D3" w:rsidRPr="00EE2ED3" w:rsidRDefault="008A49D3" w:rsidP="008A49D3">
      <w:pPr>
        <w:widowControl w:val="0"/>
        <w:spacing w:after="0" w:line="240" w:lineRule="auto"/>
        <w:ind w:firstLine="709"/>
        <w:jc w:val="both"/>
        <w:rPr>
          <w:ins w:id="229" w:author="s.pavlenko" w:date="2022-08-23T12:01:00Z"/>
          <w:rFonts w:ascii="Times New Roman" w:eastAsia="Times New Roman" w:hAnsi="Times New Roman" w:cs="Times New Roman"/>
          <w:sz w:val="26"/>
          <w:szCs w:val="26"/>
        </w:rPr>
      </w:pPr>
      <w:ins w:id="230" w:author="s.pavlenko" w:date="2022-08-23T12:01:00Z">
        <w:r w:rsidRPr="00EE2ED3">
          <w:rPr>
            <w:rFonts w:ascii="Times New Roman" w:eastAsia="Times New Roman" w:hAnsi="Times New Roman" w:cs="Times New Roman"/>
            <w:sz w:val="26"/>
            <w:szCs w:val="26"/>
          </w:rPr>
          <w:t xml:space="preserve">Організатор вносить інформацію про реалізацію активу за принципом один лот </w:t>
        </w:r>
        <w:commentRangeStart w:id="231"/>
        <w:r w:rsidRPr="00C0005C">
          <w:rPr>
            <w:rFonts w:ascii="Times New Roman" w:eastAsia="Times New Roman" w:hAnsi="Times New Roman" w:cs="Times New Roman"/>
            <w:sz w:val="26"/>
            <w:szCs w:val="26"/>
            <w:highlight w:val="yellow"/>
          </w:rPr>
          <w:t>одне інформаційне повідомлення</w:t>
        </w:r>
        <w:commentRangeEnd w:id="231"/>
        <w:r>
          <w:rPr>
            <w:rStyle w:val="ab"/>
          </w:rPr>
          <w:commentReference w:id="231"/>
        </w:r>
        <w:r w:rsidRPr="00EE2ED3">
          <w:rPr>
            <w:rFonts w:ascii="Times New Roman" w:eastAsia="Times New Roman" w:hAnsi="Times New Roman" w:cs="Times New Roman"/>
            <w:sz w:val="26"/>
            <w:szCs w:val="26"/>
          </w:rPr>
          <w:t>.</w:t>
        </w:r>
      </w:ins>
    </w:p>
    <w:p w:rsidR="008A49D3" w:rsidRPr="00EE2ED3" w:rsidRDefault="008A49D3" w:rsidP="008A49D3">
      <w:pPr>
        <w:widowControl w:val="0"/>
        <w:spacing w:after="0" w:line="240" w:lineRule="auto"/>
        <w:ind w:firstLine="709"/>
        <w:jc w:val="both"/>
        <w:rPr>
          <w:ins w:id="232" w:author="s.pavlenko" w:date="2022-08-23T12:01:00Z"/>
          <w:rFonts w:ascii="Times New Roman" w:eastAsia="Times New Roman" w:hAnsi="Times New Roman" w:cs="Times New Roman"/>
          <w:sz w:val="26"/>
          <w:szCs w:val="26"/>
        </w:rPr>
      </w:pPr>
      <w:ins w:id="233" w:author="s.pavlenko" w:date="2022-08-23T12:01:00Z">
        <w:r w:rsidRPr="00EE2ED3">
          <w:rPr>
            <w:rFonts w:ascii="Times New Roman" w:eastAsia="Times New Roman" w:hAnsi="Times New Roman" w:cs="Times New Roman"/>
            <w:sz w:val="26"/>
            <w:szCs w:val="26"/>
          </w:rPr>
          <w:t xml:space="preserve">5. </w:t>
        </w:r>
        <w:r>
          <w:rPr>
            <w:rFonts w:ascii="Times New Roman" w:eastAsia="Times New Roman" w:hAnsi="Times New Roman" w:cs="Times New Roman"/>
            <w:color w:val="000000"/>
            <w:sz w:val="26"/>
            <w:szCs w:val="26"/>
          </w:rPr>
          <w:t xml:space="preserve">Інформаційне </w:t>
        </w:r>
        <w:r w:rsidRPr="00285F94">
          <w:rPr>
            <w:rFonts w:ascii="Times New Roman" w:eastAsia="Times New Roman" w:hAnsi="Times New Roman" w:cs="Times New Roman"/>
            <w:color w:val="000000"/>
            <w:sz w:val="26"/>
            <w:szCs w:val="26"/>
          </w:rPr>
          <w:t>повідомлення</w:t>
        </w:r>
        <w:r w:rsidRPr="00C0005C">
          <w:rPr>
            <w:rFonts w:ascii="Times New Roman" w:eastAsia="Times New Roman" w:hAnsi="Times New Roman" w:cs="Times New Roman"/>
            <w:sz w:val="26"/>
            <w:szCs w:val="26"/>
          </w:rPr>
          <w:t xml:space="preserve"> </w:t>
        </w:r>
        <w:r w:rsidRPr="00EE2ED3">
          <w:rPr>
            <w:rFonts w:ascii="Times New Roman" w:eastAsia="Times New Roman" w:hAnsi="Times New Roman" w:cs="Times New Roman"/>
            <w:sz w:val="26"/>
            <w:szCs w:val="26"/>
          </w:rPr>
          <w:t>про електронні торги повинно містити:</w:t>
        </w:r>
      </w:ins>
    </w:p>
    <w:p w:rsidR="008A49D3" w:rsidRPr="00EE2ED3" w:rsidRDefault="008A49D3" w:rsidP="008A49D3">
      <w:pPr>
        <w:widowControl w:val="0"/>
        <w:spacing w:after="0" w:line="240" w:lineRule="auto"/>
        <w:ind w:firstLine="709"/>
        <w:jc w:val="both"/>
        <w:rPr>
          <w:ins w:id="234" w:author="s.pavlenko" w:date="2022-08-23T12:01:00Z"/>
          <w:rFonts w:ascii="Times New Roman" w:eastAsia="Times New Roman" w:hAnsi="Times New Roman" w:cs="Times New Roman"/>
          <w:sz w:val="26"/>
          <w:szCs w:val="26"/>
        </w:rPr>
      </w:pPr>
      <w:ins w:id="235" w:author="s.pavlenko" w:date="2022-08-23T12:01:00Z">
        <w:r w:rsidRPr="00EE2ED3">
          <w:rPr>
            <w:rFonts w:ascii="Times New Roman" w:eastAsia="Times New Roman" w:hAnsi="Times New Roman" w:cs="Times New Roman"/>
            <w:sz w:val="26"/>
            <w:szCs w:val="26"/>
          </w:rPr>
          <w:t>5.1</w:t>
        </w:r>
        <w:commentRangeStart w:id="236"/>
        <w:r w:rsidRPr="00EE2ED3">
          <w:rPr>
            <w:rFonts w:ascii="Times New Roman" w:eastAsia="Times New Roman" w:hAnsi="Times New Roman" w:cs="Times New Roman"/>
            <w:sz w:val="26"/>
            <w:szCs w:val="26"/>
          </w:rPr>
          <w:t>.  загальну інформацію про електронні торги:</w:t>
        </w:r>
      </w:ins>
    </w:p>
    <w:p w:rsidR="008A49D3" w:rsidRPr="00EE2ED3" w:rsidRDefault="008A49D3" w:rsidP="008A49D3">
      <w:pPr>
        <w:widowControl w:val="0"/>
        <w:spacing w:after="0" w:line="240" w:lineRule="auto"/>
        <w:ind w:firstLine="709"/>
        <w:jc w:val="both"/>
        <w:rPr>
          <w:ins w:id="237" w:author="s.pavlenko" w:date="2022-08-23T12:01:00Z"/>
          <w:rFonts w:ascii="Times New Roman" w:eastAsia="Times New Roman" w:hAnsi="Times New Roman" w:cs="Times New Roman"/>
          <w:sz w:val="26"/>
          <w:szCs w:val="26"/>
        </w:rPr>
      </w:pPr>
      <w:ins w:id="238" w:author="s.pavlenko" w:date="2022-08-23T12:01:00Z">
        <w:r w:rsidRPr="00EE2ED3">
          <w:rPr>
            <w:rFonts w:ascii="Times New Roman" w:eastAsia="Times New Roman" w:hAnsi="Times New Roman" w:cs="Times New Roman"/>
            <w:sz w:val="26"/>
            <w:szCs w:val="26"/>
          </w:rPr>
          <w:t>1) відомості про Організатора (найменування, контактні телефони, електронна адреса);</w:t>
        </w:r>
      </w:ins>
    </w:p>
    <w:p w:rsidR="008A49D3" w:rsidRPr="00EE2ED3" w:rsidRDefault="008A49D3" w:rsidP="008A49D3">
      <w:pPr>
        <w:widowControl w:val="0"/>
        <w:spacing w:after="0" w:line="240" w:lineRule="auto"/>
        <w:ind w:firstLine="709"/>
        <w:jc w:val="both"/>
        <w:rPr>
          <w:ins w:id="239" w:author="s.pavlenko" w:date="2022-08-23T12:01:00Z"/>
          <w:rFonts w:ascii="Times New Roman" w:eastAsia="Times New Roman" w:hAnsi="Times New Roman" w:cs="Times New Roman"/>
          <w:sz w:val="26"/>
          <w:szCs w:val="26"/>
        </w:rPr>
      </w:pPr>
      <w:ins w:id="240" w:author="s.pavlenko" w:date="2022-08-23T12:01:00Z">
        <w:r w:rsidRPr="00EE2ED3">
          <w:rPr>
            <w:rFonts w:ascii="Times New Roman" w:eastAsia="Times New Roman" w:hAnsi="Times New Roman" w:cs="Times New Roman"/>
            <w:sz w:val="26"/>
            <w:szCs w:val="26"/>
          </w:rPr>
          <w:t>2) порядок оформлення участі в електронних торгах;</w:t>
        </w:r>
      </w:ins>
    </w:p>
    <w:p w:rsidR="008A49D3" w:rsidRPr="00EE2ED3" w:rsidRDefault="008A49D3" w:rsidP="008A49D3">
      <w:pPr>
        <w:widowControl w:val="0"/>
        <w:spacing w:after="0" w:line="240" w:lineRule="auto"/>
        <w:ind w:firstLine="709"/>
        <w:jc w:val="both"/>
        <w:rPr>
          <w:ins w:id="241" w:author="s.pavlenko" w:date="2022-08-23T12:01:00Z"/>
          <w:rFonts w:ascii="Times New Roman" w:eastAsia="Times New Roman" w:hAnsi="Times New Roman" w:cs="Times New Roman"/>
          <w:sz w:val="26"/>
          <w:szCs w:val="26"/>
        </w:rPr>
      </w:pPr>
      <w:ins w:id="242" w:author="s.pavlenko" w:date="2022-08-23T12:01:00Z">
        <w:r w:rsidRPr="00EE2ED3">
          <w:rPr>
            <w:rFonts w:ascii="Times New Roman" w:eastAsia="Times New Roman" w:hAnsi="Times New Roman" w:cs="Times New Roman"/>
            <w:sz w:val="26"/>
            <w:szCs w:val="26"/>
          </w:rPr>
          <w:t>3) дату внесення інформаційного повідомлення про електронні торги;</w:t>
        </w:r>
      </w:ins>
    </w:p>
    <w:p w:rsidR="008A49D3" w:rsidRPr="00EE2ED3" w:rsidRDefault="008A49D3" w:rsidP="008A49D3">
      <w:pPr>
        <w:widowControl w:val="0"/>
        <w:spacing w:after="0" w:line="240" w:lineRule="auto"/>
        <w:ind w:firstLine="709"/>
        <w:jc w:val="both"/>
        <w:rPr>
          <w:ins w:id="243" w:author="s.pavlenko" w:date="2022-08-23T12:01:00Z"/>
          <w:rFonts w:ascii="Times New Roman" w:eastAsia="Times New Roman" w:hAnsi="Times New Roman" w:cs="Times New Roman"/>
          <w:sz w:val="26"/>
          <w:szCs w:val="26"/>
        </w:rPr>
      </w:pPr>
      <w:ins w:id="244" w:author="s.pavlenko" w:date="2022-08-23T12:01:00Z">
        <w:r w:rsidRPr="00EE2ED3">
          <w:rPr>
            <w:rFonts w:ascii="Times New Roman" w:eastAsia="Times New Roman" w:hAnsi="Times New Roman" w:cs="Times New Roman"/>
            <w:sz w:val="26"/>
            <w:szCs w:val="26"/>
          </w:rPr>
          <w:t>4) кінцевий термін прийому заявок для участі в електронних торгах;</w:t>
        </w:r>
      </w:ins>
    </w:p>
    <w:p w:rsidR="008A49D3" w:rsidRPr="00EE2ED3" w:rsidRDefault="008A49D3" w:rsidP="008A49D3">
      <w:pPr>
        <w:widowControl w:val="0"/>
        <w:spacing w:after="0" w:line="240" w:lineRule="auto"/>
        <w:ind w:firstLine="709"/>
        <w:jc w:val="both"/>
        <w:rPr>
          <w:ins w:id="245" w:author="s.pavlenko" w:date="2022-08-23T12:01:00Z"/>
          <w:rFonts w:ascii="Times New Roman" w:eastAsia="Times New Roman" w:hAnsi="Times New Roman" w:cs="Times New Roman"/>
          <w:sz w:val="26"/>
          <w:szCs w:val="26"/>
        </w:rPr>
      </w:pPr>
      <w:ins w:id="246" w:author="s.pavlenko" w:date="2022-08-23T12:01:00Z">
        <w:r w:rsidRPr="00EE2ED3">
          <w:rPr>
            <w:rFonts w:ascii="Times New Roman" w:eastAsia="Times New Roman" w:hAnsi="Times New Roman" w:cs="Times New Roman"/>
            <w:sz w:val="26"/>
            <w:szCs w:val="26"/>
          </w:rPr>
          <w:t>5) дату і час початку електронних торгів (початок подання цінових пропозицій);</w:t>
        </w:r>
      </w:ins>
    </w:p>
    <w:p w:rsidR="008A49D3" w:rsidRPr="00EE2ED3" w:rsidRDefault="008A49D3" w:rsidP="008A49D3">
      <w:pPr>
        <w:widowControl w:val="0"/>
        <w:spacing w:after="0" w:line="240" w:lineRule="auto"/>
        <w:ind w:firstLine="709"/>
        <w:jc w:val="both"/>
        <w:rPr>
          <w:ins w:id="247" w:author="s.pavlenko" w:date="2022-08-23T12:01:00Z"/>
          <w:rFonts w:ascii="Times New Roman" w:eastAsia="Times New Roman" w:hAnsi="Times New Roman" w:cs="Times New Roman"/>
          <w:sz w:val="26"/>
          <w:szCs w:val="26"/>
        </w:rPr>
      </w:pPr>
      <w:ins w:id="248" w:author="s.pavlenko" w:date="2022-08-23T12:01:00Z">
        <w:r w:rsidRPr="00EE2ED3">
          <w:rPr>
            <w:rFonts w:ascii="Times New Roman" w:eastAsia="Times New Roman" w:hAnsi="Times New Roman" w:cs="Times New Roman"/>
            <w:sz w:val="26"/>
            <w:szCs w:val="26"/>
          </w:rPr>
          <w:t>6) дату і час закінчення електронних торгів (завершення подання цінових пропозицій);</w:t>
        </w:r>
        <w:commentRangeEnd w:id="236"/>
        <w:r>
          <w:rPr>
            <w:rStyle w:val="ab"/>
          </w:rPr>
          <w:commentReference w:id="236"/>
        </w:r>
      </w:ins>
    </w:p>
    <w:p w:rsidR="008A49D3" w:rsidRPr="00EE2ED3" w:rsidRDefault="008A49D3" w:rsidP="008A49D3">
      <w:pPr>
        <w:widowControl w:val="0"/>
        <w:spacing w:after="0" w:line="240" w:lineRule="auto"/>
        <w:ind w:firstLine="709"/>
        <w:jc w:val="both"/>
        <w:rPr>
          <w:ins w:id="249" w:author="s.pavlenko" w:date="2022-08-23T12:01:00Z"/>
          <w:rFonts w:ascii="Times New Roman" w:eastAsia="Times New Roman" w:hAnsi="Times New Roman" w:cs="Times New Roman"/>
          <w:sz w:val="26"/>
          <w:szCs w:val="26"/>
        </w:rPr>
      </w:pPr>
      <w:ins w:id="250" w:author="s.pavlenko" w:date="2022-08-23T12:01:00Z">
        <w:r w:rsidRPr="00EE2ED3">
          <w:rPr>
            <w:rFonts w:ascii="Times New Roman" w:eastAsia="Times New Roman" w:hAnsi="Times New Roman" w:cs="Times New Roman"/>
            <w:sz w:val="26"/>
            <w:szCs w:val="26"/>
          </w:rPr>
          <w:t>7) розмір гарантійного внеску;</w:t>
        </w:r>
      </w:ins>
    </w:p>
    <w:p w:rsidR="008A49D3" w:rsidRPr="00EE2ED3" w:rsidRDefault="008A49D3" w:rsidP="008A49D3">
      <w:pPr>
        <w:widowControl w:val="0"/>
        <w:spacing w:after="0" w:line="240" w:lineRule="auto"/>
        <w:ind w:firstLine="709"/>
        <w:jc w:val="both"/>
        <w:rPr>
          <w:ins w:id="251" w:author="s.pavlenko" w:date="2022-08-23T12:01:00Z"/>
          <w:rFonts w:ascii="Times New Roman" w:eastAsia="Times New Roman" w:hAnsi="Times New Roman" w:cs="Times New Roman"/>
          <w:sz w:val="26"/>
          <w:szCs w:val="26"/>
        </w:rPr>
      </w:pPr>
      <w:ins w:id="252" w:author="s.pavlenko" w:date="2022-08-23T12:01:00Z">
        <w:r w:rsidRPr="00EE2ED3">
          <w:rPr>
            <w:rFonts w:ascii="Times New Roman" w:eastAsia="Times New Roman" w:hAnsi="Times New Roman" w:cs="Times New Roman"/>
            <w:sz w:val="26"/>
            <w:szCs w:val="26"/>
          </w:rPr>
          <w:t>8) розмір та порядок розрахунку винагороди Організатора.</w:t>
        </w:r>
      </w:ins>
    </w:p>
    <w:p w:rsidR="008A49D3" w:rsidRPr="00EE2ED3" w:rsidRDefault="008A49D3" w:rsidP="008A49D3">
      <w:pPr>
        <w:widowControl w:val="0"/>
        <w:spacing w:after="0" w:line="240" w:lineRule="auto"/>
        <w:jc w:val="both"/>
        <w:rPr>
          <w:ins w:id="253" w:author="s.pavlenko" w:date="2022-08-23T12:01:00Z"/>
          <w:rFonts w:ascii="Times New Roman" w:eastAsia="Times New Roman" w:hAnsi="Times New Roman" w:cs="Times New Roman"/>
          <w:sz w:val="26"/>
          <w:szCs w:val="26"/>
        </w:rPr>
      </w:pPr>
      <w:ins w:id="254" w:author="s.pavlenko" w:date="2022-08-23T12:01:00Z">
        <w:r w:rsidRPr="00EE2ED3">
          <w:rPr>
            <w:rFonts w:ascii="Times New Roman" w:eastAsia="Times New Roman" w:hAnsi="Times New Roman" w:cs="Times New Roman"/>
            <w:sz w:val="26"/>
            <w:szCs w:val="26"/>
          </w:rPr>
          <w:tab/>
          <w:t>5.2. інформацію про актив (лот):</w:t>
        </w:r>
      </w:ins>
    </w:p>
    <w:p w:rsidR="008A49D3" w:rsidRPr="00EE2ED3" w:rsidRDefault="008A49D3" w:rsidP="008A49D3">
      <w:pPr>
        <w:widowControl w:val="0"/>
        <w:spacing w:after="0" w:line="240" w:lineRule="auto"/>
        <w:ind w:firstLine="709"/>
        <w:jc w:val="both"/>
        <w:rPr>
          <w:ins w:id="255" w:author="s.pavlenko" w:date="2022-08-23T12:01:00Z"/>
          <w:rFonts w:ascii="Times New Roman" w:eastAsia="Times New Roman" w:hAnsi="Times New Roman" w:cs="Times New Roman"/>
          <w:sz w:val="26"/>
          <w:szCs w:val="26"/>
        </w:rPr>
      </w:pPr>
      <w:ins w:id="256" w:author="s.pavlenko" w:date="2022-08-23T12:01:00Z">
        <w:r w:rsidRPr="00EE2ED3">
          <w:rPr>
            <w:rFonts w:ascii="Times New Roman" w:eastAsia="Times New Roman" w:hAnsi="Times New Roman" w:cs="Times New Roman"/>
            <w:sz w:val="26"/>
            <w:szCs w:val="26"/>
          </w:rPr>
          <w:t>1) номер лота;</w:t>
        </w:r>
      </w:ins>
    </w:p>
    <w:p w:rsidR="008A49D3" w:rsidRPr="00EE2ED3" w:rsidRDefault="008A49D3" w:rsidP="008A49D3">
      <w:pPr>
        <w:widowControl w:val="0"/>
        <w:spacing w:after="0" w:line="240" w:lineRule="auto"/>
        <w:ind w:firstLine="709"/>
        <w:jc w:val="both"/>
        <w:rPr>
          <w:ins w:id="257" w:author="s.pavlenko" w:date="2022-08-23T12:01:00Z"/>
          <w:rFonts w:ascii="Times New Roman" w:eastAsia="Times New Roman" w:hAnsi="Times New Roman" w:cs="Times New Roman"/>
          <w:sz w:val="26"/>
          <w:szCs w:val="26"/>
        </w:rPr>
      </w:pPr>
      <w:ins w:id="258" w:author="s.pavlenko" w:date="2022-08-23T12:01:00Z">
        <w:r w:rsidRPr="00EE2ED3">
          <w:rPr>
            <w:rFonts w:ascii="Times New Roman" w:eastAsia="Times New Roman" w:hAnsi="Times New Roman" w:cs="Times New Roman"/>
            <w:sz w:val="26"/>
            <w:szCs w:val="26"/>
          </w:rPr>
          <w:t>2) вид активу;</w:t>
        </w:r>
      </w:ins>
    </w:p>
    <w:p w:rsidR="008A49D3" w:rsidRPr="00EE2ED3" w:rsidRDefault="008A49D3" w:rsidP="008A49D3">
      <w:pPr>
        <w:widowControl w:val="0"/>
        <w:spacing w:after="0" w:line="240" w:lineRule="auto"/>
        <w:ind w:firstLine="709"/>
        <w:jc w:val="both"/>
        <w:rPr>
          <w:ins w:id="259" w:author="s.pavlenko" w:date="2022-08-23T12:01:00Z"/>
          <w:rFonts w:ascii="Times New Roman" w:eastAsia="Times New Roman" w:hAnsi="Times New Roman" w:cs="Times New Roman"/>
          <w:sz w:val="26"/>
          <w:szCs w:val="26"/>
        </w:rPr>
      </w:pPr>
      <w:ins w:id="260" w:author="s.pavlenko" w:date="2022-08-23T12:01:00Z">
        <w:r w:rsidRPr="00EE2ED3">
          <w:rPr>
            <w:rFonts w:ascii="Times New Roman" w:eastAsia="Times New Roman" w:hAnsi="Times New Roman" w:cs="Times New Roman"/>
            <w:sz w:val="26"/>
            <w:szCs w:val="26"/>
          </w:rPr>
          <w:t>3) найменування активу;</w:t>
        </w:r>
      </w:ins>
    </w:p>
    <w:p w:rsidR="008A49D3" w:rsidRPr="00EE2ED3" w:rsidRDefault="008A49D3" w:rsidP="008A49D3">
      <w:pPr>
        <w:widowControl w:val="0"/>
        <w:spacing w:after="0" w:line="240" w:lineRule="auto"/>
        <w:ind w:firstLine="709"/>
        <w:jc w:val="both"/>
        <w:rPr>
          <w:ins w:id="261" w:author="s.pavlenko" w:date="2022-08-23T12:01:00Z"/>
          <w:rFonts w:ascii="Times New Roman" w:eastAsia="Times New Roman" w:hAnsi="Times New Roman" w:cs="Times New Roman"/>
          <w:sz w:val="26"/>
          <w:szCs w:val="26"/>
        </w:rPr>
      </w:pPr>
      <w:ins w:id="262" w:author="s.pavlenko" w:date="2022-08-23T12:01:00Z">
        <w:r w:rsidRPr="00EE2ED3">
          <w:rPr>
            <w:rFonts w:ascii="Times New Roman" w:eastAsia="Times New Roman" w:hAnsi="Times New Roman" w:cs="Times New Roman"/>
            <w:sz w:val="26"/>
            <w:szCs w:val="26"/>
          </w:rPr>
          <w:t>4) відомості про актив, що становить відповідний лот, його склад, характеристики, опис, наявність дефектів, відомості про чинні обтяження та обмеження, визначена законом підстава передачі активу для реалізації;</w:t>
        </w:r>
      </w:ins>
    </w:p>
    <w:p w:rsidR="008A49D3" w:rsidRPr="00EE2ED3" w:rsidRDefault="008A49D3" w:rsidP="008A49D3">
      <w:pPr>
        <w:widowControl w:val="0"/>
        <w:spacing w:after="0" w:line="240" w:lineRule="auto"/>
        <w:ind w:firstLine="709"/>
        <w:jc w:val="both"/>
        <w:rPr>
          <w:ins w:id="263" w:author="s.pavlenko" w:date="2022-08-23T12:01:00Z"/>
          <w:rFonts w:ascii="Times New Roman" w:eastAsia="Times New Roman" w:hAnsi="Times New Roman" w:cs="Times New Roman"/>
          <w:sz w:val="26"/>
          <w:szCs w:val="26"/>
        </w:rPr>
      </w:pPr>
      <w:ins w:id="264" w:author="s.pavlenko" w:date="2022-08-23T12:01:00Z">
        <w:r w:rsidRPr="00EE2ED3">
          <w:rPr>
            <w:rFonts w:ascii="Times New Roman" w:eastAsia="Times New Roman" w:hAnsi="Times New Roman" w:cs="Times New Roman"/>
            <w:sz w:val="26"/>
            <w:szCs w:val="26"/>
          </w:rPr>
          <w:t xml:space="preserve">5) </w:t>
        </w:r>
        <w:commentRangeStart w:id="265"/>
        <w:r w:rsidRPr="00EE2ED3">
          <w:rPr>
            <w:rFonts w:ascii="Times New Roman" w:eastAsia="Times New Roman" w:hAnsi="Times New Roman" w:cs="Times New Roman"/>
            <w:sz w:val="26"/>
            <w:szCs w:val="26"/>
          </w:rPr>
          <w:t>фотографічне зображення активу (у разі наявності);</w:t>
        </w:r>
        <w:commentRangeEnd w:id="265"/>
        <w:r>
          <w:rPr>
            <w:rStyle w:val="ab"/>
          </w:rPr>
          <w:commentReference w:id="265"/>
        </w:r>
      </w:ins>
    </w:p>
    <w:p w:rsidR="008A49D3" w:rsidRPr="00EE2ED3" w:rsidRDefault="008A49D3" w:rsidP="008A49D3">
      <w:pPr>
        <w:widowControl w:val="0"/>
        <w:spacing w:after="0" w:line="240" w:lineRule="auto"/>
        <w:ind w:firstLine="709"/>
        <w:jc w:val="both"/>
        <w:rPr>
          <w:ins w:id="266" w:author="s.pavlenko" w:date="2022-08-23T12:01:00Z"/>
          <w:rFonts w:ascii="Times New Roman" w:eastAsia="Times New Roman" w:hAnsi="Times New Roman" w:cs="Times New Roman"/>
          <w:sz w:val="26"/>
          <w:szCs w:val="26"/>
        </w:rPr>
      </w:pPr>
      <w:ins w:id="267" w:author="s.pavlenko" w:date="2022-08-23T12:01:00Z">
        <w:r w:rsidRPr="00EE2ED3">
          <w:rPr>
            <w:rFonts w:ascii="Times New Roman" w:eastAsia="Times New Roman" w:hAnsi="Times New Roman" w:cs="Times New Roman"/>
            <w:sz w:val="26"/>
            <w:szCs w:val="26"/>
          </w:rPr>
          <w:t>6) стартова ціна лота;</w:t>
        </w:r>
      </w:ins>
    </w:p>
    <w:p w:rsidR="008A49D3" w:rsidRPr="00EE2ED3" w:rsidRDefault="008A49D3" w:rsidP="008A49D3">
      <w:pPr>
        <w:widowControl w:val="0"/>
        <w:spacing w:after="0" w:line="240" w:lineRule="auto"/>
        <w:ind w:firstLine="709"/>
        <w:jc w:val="both"/>
        <w:rPr>
          <w:ins w:id="268" w:author="s.pavlenko" w:date="2022-08-23T12:01:00Z"/>
          <w:rFonts w:ascii="Times New Roman" w:eastAsia="Times New Roman" w:hAnsi="Times New Roman" w:cs="Times New Roman"/>
          <w:sz w:val="26"/>
          <w:szCs w:val="26"/>
        </w:rPr>
      </w:pPr>
      <w:ins w:id="269" w:author="s.pavlenko" w:date="2022-08-23T12:01:00Z">
        <w:r w:rsidRPr="00EE2ED3">
          <w:rPr>
            <w:rFonts w:ascii="Times New Roman" w:eastAsia="Times New Roman" w:hAnsi="Times New Roman" w:cs="Times New Roman"/>
            <w:sz w:val="26"/>
            <w:szCs w:val="26"/>
          </w:rPr>
          <w:t>7) крок електронних торгів;</w:t>
        </w:r>
      </w:ins>
    </w:p>
    <w:p w:rsidR="008A49D3" w:rsidRPr="00EE2ED3" w:rsidRDefault="008A49D3" w:rsidP="008A49D3">
      <w:pPr>
        <w:widowControl w:val="0"/>
        <w:spacing w:after="0" w:line="240" w:lineRule="auto"/>
        <w:ind w:firstLine="709"/>
        <w:jc w:val="both"/>
        <w:rPr>
          <w:ins w:id="270" w:author="s.pavlenko" w:date="2022-08-23T12:01:00Z"/>
          <w:rFonts w:ascii="Times New Roman" w:eastAsia="Times New Roman" w:hAnsi="Times New Roman" w:cs="Times New Roman"/>
          <w:sz w:val="26"/>
          <w:szCs w:val="26"/>
        </w:rPr>
      </w:pPr>
      <w:ins w:id="271" w:author="s.pavlenko" w:date="2022-08-23T12:01:00Z">
        <w:r w:rsidRPr="00EE2ED3">
          <w:rPr>
            <w:rFonts w:ascii="Times New Roman" w:eastAsia="Times New Roman" w:hAnsi="Times New Roman" w:cs="Times New Roman"/>
            <w:sz w:val="26"/>
            <w:szCs w:val="26"/>
          </w:rPr>
          <w:t>8) відомості про місцезнаходження активу (фактична адреса зберігання активу), порядок ознайомлення з активом (час для ознайомлення, прізвище ім'я по-батькові, контакти осіб, які повинні забезпечувати демонстрацію активу);</w:t>
        </w:r>
      </w:ins>
    </w:p>
    <w:p w:rsidR="008A49D3" w:rsidRPr="00EE2ED3" w:rsidRDefault="008A49D3" w:rsidP="008A49D3">
      <w:pPr>
        <w:widowControl w:val="0"/>
        <w:spacing w:after="0" w:line="240" w:lineRule="auto"/>
        <w:ind w:firstLine="709"/>
        <w:jc w:val="both"/>
        <w:rPr>
          <w:ins w:id="272" w:author="s.pavlenko" w:date="2022-08-23T12:01:00Z"/>
          <w:rFonts w:ascii="Times New Roman" w:eastAsia="Times New Roman" w:hAnsi="Times New Roman" w:cs="Times New Roman"/>
          <w:sz w:val="26"/>
          <w:szCs w:val="26"/>
        </w:rPr>
      </w:pPr>
      <w:ins w:id="273" w:author="s.pavlenko" w:date="2022-08-23T12:01:00Z">
        <w:r w:rsidRPr="00EE2ED3">
          <w:rPr>
            <w:rFonts w:ascii="Times New Roman" w:eastAsia="Times New Roman" w:hAnsi="Times New Roman" w:cs="Times New Roman"/>
            <w:sz w:val="26"/>
            <w:szCs w:val="26"/>
          </w:rPr>
          <w:t>9) інші додаткові відомості щодо активу (лоту), зазначені у Заявці.</w:t>
        </w:r>
      </w:ins>
    </w:p>
    <w:p w:rsidR="008A49D3" w:rsidRPr="00EE2ED3" w:rsidRDefault="008A49D3" w:rsidP="008A49D3">
      <w:pPr>
        <w:widowControl w:val="0"/>
        <w:spacing w:after="0" w:line="240" w:lineRule="auto"/>
        <w:ind w:firstLine="709"/>
        <w:jc w:val="both"/>
        <w:rPr>
          <w:ins w:id="274" w:author="s.pavlenko" w:date="2022-08-23T12:01:00Z"/>
          <w:rFonts w:ascii="Times New Roman" w:eastAsia="Times New Roman" w:hAnsi="Times New Roman" w:cs="Times New Roman"/>
          <w:sz w:val="26"/>
          <w:szCs w:val="26"/>
        </w:rPr>
      </w:pPr>
      <w:ins w:id="275" w:author="s.pavlenko" w:date="2022-08-23T12:01:00Z">
        <w:r w:rsidRPr="00EE2ED3">
          <w:rPr>
            <w:rFonts w:ascii="Times New Roman" w:eastAsia="Times New Roman" w:hAnsi="Times New Roman" w:cs="Times New Roman"/>
            <w:sz w:val="26"/>
            <w:szCs w:val="26"/>
          </w:rPr>
          <w:t>Організатор забезпечує розміщення в інформаційному повідомленні про електронні торги посилання на проект акта про реалізацію активів на електронних торгах або проект договору купівлі-продажу щодо активів.</w:t>
        </w:r>
      </w:ins>
    </w:p>
    <w:p w:rsidR="008A49D3" w:rsidRPr="00EE2ED3" w:rsidRDefault="008A49D3" w:rsidP="008A49D3">
      <w:pPr>
        <w:widowControl w:val="0"/>
        <w:spacing w:after="0" w:line="240" w:lineRule="auto"/>
        <w:ind w:firstLine="709"/>
        <w:jc w:val="both"/>
        <w:rPr>
          <w:ins w:id="276" w:author="s.pavlenko" w:date="2022-08-23T12:01:00Z"/>
          <w:rFonts w:ascii="Times New Roman" w:eastAsia="Times New Roman" w:hAnsi="Times New Roman" w:cs="Times New Roman"/>
          <w:sz w:val="26"/>
          <w:szCs w:val="26"/>
        </w:rPr>
      </w:pPr>
      <w:ins w:id="277" w:author="s.pavlenko" w:date="2022-08-23T12:01:00Z">
        <w:r w:rsidRPr="00EE2ED3">
          <w:rPr>
            <w:rFonts w:ascii="Times New Roman" w:eastAsia="Times New Roman" w:hAnsi="Times New Roman" w:cs="Times New Roman"/>
            <w:sz w:val="26"/>
            <w:szCs w:val="26"/>
          </w:rPr>
          <w:t>6. Строк підготовки до проведення перших електронних торгів встановлюється АРМА у Заявці та визначається з урахуванням особливостей активу, що передається для реалізації, але не може бути меншим:</w:t>
        </w:r>
      </w:ins>
    </w:p>
    <w:p w:rsidR="008A49D3" w:rsidRPr="00EE2ED3" w:rsidRDefault="008A49D3" w:rsidP="008A49D3">
      <w:pPr>
        <w:widowControl w:val="0"/>
        <w:spacing w:after="0" w:line="240" w:lineRule="auto"/>
        <w:ind w:firstLine="709"/>
        <w:jc w:val="both"/>
        <w:rPr>
          <w:ins w:id="278" w:author="s.pavlenko" w:date="2022-08-23T12:01:00Z"/>
          <w:rFonts w:ascii="Times New Roman" w:eastAsia="Times New Roman" w:hAnsi="Times New Roman" w:cs="Times New Roman"/>
          <w:sz w:val="26"/>
          <w:szCs w:val="26"/>
        </w:rPr>
      </w:pPr>
      <w:ins w:id="279" w:author="s.pavlenko" w:date="2022-08-23T12:01:00Z">
        <w:r w:rsidRPr="00EE2ED3">
          <w:rPr>
            <w:rFonts w:ascii="Times New Roman" w:eastAsia="Times New Roman" w:hAnsi="Times New Roman" w:cs="Times New Roman"/>
            <w:sz w:val="26"/>
            <w:szCs w:val="26"/>
          </w:rPr>
          <w:t>для нерухомого майна у разі проведення перших електронних торгів - п'ятнадцяти календарних днів та у разі проведення повторних (других, третіх) електронних торгів - п'яти календарних днів;</w:t>
        </w:r>
      </w:ins>
    </w:p>
    <w:p w:rsidR="008A49D3" w:rsidRDefault="008A49D3" w:rsidP="008A49D3">
      <w:pPr>
        <w:widowControl w:val="0"/>
        <w:spacing w:after="0" w:line="240" w:lineRule="auto"/>
        <w:ind w:firstLine="709"/>
        <w:jc w:val="both"/>
        <w:rPr>
          <w:ins w:id="280" w:author="s.pavlenko" w:date="2022-08-23T12:01:00Z"/>
          <w:rFonts w:ascii="Times New Roman" w:eastAsia="Times New Roman" w:hAnsi="Times New Roman" w:cs="Times New Roman"/>
          <w:sz w:val="26"/>
          <w:szCs w:val="26"/>
        </w:rPr>
      </w:pPr>
      <w:ins w:id="281" w:author="s.pavlenko" w:date="2022-08-23T12:01:00Z">
        <w:r w:rsidRPr="00EE2ED3">
          <w:rPr>
            <w:rFonts w:ascii="Times New Roman" w:eastAsia="Times New Roman" w:hAnsi="Times New Roman" w:cs="Times New Roman"/>
            <w:sz w:val="26"/>
            <w:szCs w:val="26"/>
          </w:rPr>
          <w:lastRenderedPageBreak/>
          <w:t>для рухомого майна, що піддається швидкому псуванню, швидко втрачає свою вартість, а також витрати на зберігання якого протягом одного календарного року становлять більше 50 відсотків його вартості, у разі проведення перших електронних торгів - десяти календарних днів та у разі проведення повторних (других, третіх) електронних торгів - п’яти календарних днів.</w:t>
        </w:r>
        <w:r>
          <w:rPr>
            <w:rFonts w:ascii="Times New Roman" w:eastAsia="Times New Roman" w:hAnsi="Times New Roman" w:cs="Times New Roman"/>
            <w:sz w:val="26"/>
            <w:szCs w:val="26"/>
          </w:rPr>
          <w:t xml:space="preserve">,  </w:t>
        </w:r>
      </w:ins>
    </w:p>
    <w:p w:rsidR="008A49D3" w:rsidRPr="00EE2ED3" w:rsidRDefault="008A49D3" w:rsidP="008A49D3">
      <w:pPr>
        <w:widowControl w:val="0"/>
        <w:spacing w:after="0" w:line="240" w:lineRule="auto"/>
        <w:ind w:firstLine="709"/>
        <w:jc w:val="both"/>
        <w:rPr>
          <w:ins w:id="282" w:author="s.pavlenko" w:date="2022-08-23T12:01:00Z"/>
          <w:rFonts w:ascii="Times New Roman" w:eastAsia="Times New Roman" w:hAnsi="Times New Roman" w:cs="Times New Roman"/>
          <w:sz w:val="26"/>
          <w:szCs w:val="26"/>
        </w:rPr>
      </w:pPr>
      <w:ins w:id="283" w:author="s.pavlenko" w:date="2022-08-23T12:01:00Z">
        <w:r w:rsidRPr="00EE2ED3">
          <w:rPr>
            <w:rFonts w:ascii="Times New Roman" w:eastAsia="Times New Roman" w:hAnsi="Times New Roman" w:cs="Times New Roman"/>
            <w:sz w:val="26"/>
            <w:szCs w:val="26"/>
          </w:rPr>
          <w:t>Не</w:t>
        </w:r>
        <w:r>
          <w:rPr>
            <w:rFonts w:ascii="Times New Roman" w:eastAsia="Times New Roman" w:hAnsi="Times New Roman" w:cs="Times New Roman"/>
            <w:sz w:val="26"/>
            <w:szCs w:val="26"/>
          </w:rPr>
          <w:t xml:space="preserve"> </w:t>
        </w:r>
        <w:r w:rsidRPr="00EE2ED3">
          <w:rPr>
            <w:rFonts w:ascii="Times New Roman" w:eastAsia="Times New Roman" w:hAnsi="Times New Roman" w:cs="Times New Roman"/>
            <w:sz w:val="26"/>
            <w:szCs w:val="26"/>
          </w:rPr>
          <w:t>реалізовані на перших електронних торгах, повторних електронних торгах активи протягом двох робочих днів з дня, що настає за днем відповідних торгів, виставляються організатором на повторні електронні торги.</w:t>
        </w:r>
      </w:ins>
    </w:p>
    <w:p w:rsidR="008A49D3" w:rsidRPr="00EE2ED3" w:rsidRDefault="008A49D3" w:rsidP="008A49D3">
      <w:pPr>
        <w:widowControl w:val="0"/>
        <w:spacing w:after="0" w:line="240" w:lineRule="auto"/>
        <w:ind w:firstLine="709"/>
        <w:jc w:val="both"/>
        <w:rPr>
          <w:ins w:id="284" w:author="s.pavlenko" w:date="2022-08-23T12:01:00Z"/>
          <w:rFonts w:ascii="Times New Roman" w:eastAsia="Times New Roman" w:hAnsi="Times New Roman" w:cs="Times New Roman"/>
          <w:sz w:val="26"/>
          <w:szCs w:val="26"/>
        </w:rPr>
      </w:pPr>
      <w:ins w:id="285" w:author="s.pavlenko" w:date="2022-08-23T12:01:00Z">
        <w:r w:rsidRPr="00EE2ED3">
          <w:rPr>
            <w:rFonts w:ascii="Times New Roman" w:eastAsia="Times New Roman" w:hAnsi="Times New Roman" w:cs="Times New Roman"/>
            <w:sz w:val="26"/>
            <w:szCs w:val="26"/>
          </w:rPr>
          <w:t>С</w:t>
        </w:r>
        <w:r w:rsidRPr="00EE2ED3">
          <w:rPr>
            <w:rFonts w:ascii="Times New Roman" w:eastAsia="Times New Roman" w:hAnsi="Times New Roman" w:cs="Times New Roman"/>
            <w:color w:val="000000"/>
            <w:sz w:val="26"/>
            <w:szCs w:val="26"/>
          </w:rPr>
          <w:t xml:space="preserve">трок підготовки до проведення перших електронних торгів розпочинається з дня, наступного за днем розміщення </w:t>
        </w:r>
        <w:r w:rsidRPr="00D44AAF">
          <w:rPr>
            <w:rFonts w:ascii="Times New Roman" w:eastAsia="Times New Roman" w:hAnsi="Times New Roman" w:cs="Times New Roman"/>
            <w:color w:val="000000"/>
            <w:sz w:val="26"/>
            <w:szCs w:val="26"/>
          </w:rPr>
          <w:t>інформаційного повідомлення</w:t>
        </w:r>
        <w:r>
          <w:rPr>
            <w:rFonts w:ascii="Times New Roman" w:eastAsia="Times New Roman" w:hAnsi="Times New Roman" w:cs="Times New Roman"/>
            <w:color w:val="000000"/>
            <w:sz w:val="26"/>
            <w:szCs w:val="26"/>
          </w:rPr>
          <w:t>,</w:t>
        </w:r>
        <w:r w:rsidRPr="00EE2ED3">
          <w:rPr>
            <w:rFonts w:ascii="Times New Roman" w:eastAsia="Times New Roman" w:hAnsi="Times New Roman" w:cs="Times New Roman"/>
            <w:color w:val="000000"/>
            <w:sz w:val="26"/>
            <w:szCs w:val="26"/>
          </w:rPr>
          <w:t xml:space="preserve"> та </w:t>
        </w:r>
        <w:r w:rsidRPr="00EE2ED3">
          <w:rPr>
            <w:rFonts w:ascii="Times New Roman" w:eastAsia="Times New Roman" w:hAnsi="Times New Roman" w:cs="Times New Roman"/>
            <w:sz w:val="26"/>
            <w:szCs w:val="26"/>
          </w:rPr>
          <w:t>включає час на реєстрацію учасників електронних торгів та ознайомлення з активом (лотом).</w:t>
        </w:r>
      </w:ins>
    </w:p>
    <w:p w:rsidR="008A49D3" w:rsidRPr="00EE2ED3" w:rsidRDefault="008A49D3" w:rsidP="008A49D3">
      <w:pPr>
        <w:widowControl w:val="0"/>
        <w:spacing w:after="0" w:line="240" w:lineRule="auto"/>
        <w:ind w:firstLine="709"/>
        <w:jc w:val="both"/>
        <w:rPr>
          <w:ins w:id="286" w:author="s.pavlenko" w:date="2022-08-23T12:01:00Z"/>
          <w:rFonts w:ascii="Times New Roman" w:eastAsia="Times New Roman" w:hAnsi="Times New Roman" w:cs="Times New Roman"/>
          <w:b/>
          <w:sz w:val="26"/>
          <w:szCs w:val="26"/>
        </w:rPr>
      </w:pPr>
      <w:ins w:id="287" w:author="s.pavlenko" w:date="2022-08-23T12:01:00Z">
        <w:r w:rsidRPr="00EE2ED3">
          <w:rPr>
            <w:rFonts w:ascii="Times New Roman" w:eastAsia="Times New Roman" w:hAnsi="Times New Roman" w:cs="Times New Roman"/>
            <w:sz w:val="26"/>
            <w:szCs w:val="26"/>
          </w:rPr>
          <w:t>6. Стартова ціна лота на перших електронних торгах дорівнює ринковій вартості активу, який становить відповідний лот, за звітом про оцінку.</w:t>
        </w:r>
      </w:ins>
    </w:p>
    <w:p w:rsidR="008A49D3" w:rsidRPr="00EE2ED3" w:rsidRDefault="008A49D3" w:rsidP="008A49D3">
      <w:pPr>
        <w:widowControl w:val="0"/>
        <w:spacing w:after="0" w:line="240" w:lineRule="auto"/>
        <w:ind w:firstLine="709"/>
        <w:jc w:val="both"/>
        <w:rPr>
          <w:ins w:id="288" w:author="s.pavlenko" w:date="2022-08-23T12:01:00Z"/>
          <w:rFonts w:ascii="Times New Roman" w:eastAsia="Times New Roman" w:hAnsi="Times New Roman" w:cs="Times New Roman"/>
          <w:b/>
          <w:sz w:val="26"/>
          <w:szCs w:val="26"/>
        </w:rPr>
      </w:pPr>
    </w:p>
    <w:p w:rsidR="008A49D3" w:rsidRPr="00EE2ED3" w:rsidRDefault="008A49D3" w:rsidP="008A49D3">
      <w:pPr>
        <w:widowControl w:val="0"/>
        <w:spacing w:after="0" w:line="240" w:lineRule="auto"/>
        <w:ind w:firstLine="709"/>
        <w:jc w:val="center"/>
        <w:rPr>
          <w:ins w:id="289" w:author="s.pavlenko" w:date="2022-08-23T12:01:00Z"/>
          <w:rFonts w:ascii="Times New Roman" w:eastAsia="Times New Roman" w:hAnsi="Times New Roman" w:cs="Times New Roman"/>
          <w:sz w:val="26"/>
          <w:szCs w:val="26"/>
        </w:rPr>
      </w:pPr>
      <w:ins w:id="290" w:author="s.pavlenko" w:date="2022-08-23T12:01:00Z">
        <w:r w:rsidRPr="00EE2ED3">
          <w:rPr>
            <w:rFonts w:ascii="Times New Roman" w:eastAsia="Times New Roman" w:hAnsi="Times New Roman" w:cs="Times New Roman"/>
            <w:b/>
            <w:sz w:val="26"/>
            <w:szCs w:val="26"/>
          </w:rPr>
          <w:t>ІІІ. Реєстрація учасників та допуск до участі в електронних торгах</w:t>
        </w:r>
      </w:ins>
    </w:p>
    <w:p w:rsidR="008A49D3" w:rsidRPr="00EE2ED3" w:rsidRDefault="008A49D3" w:rsidP="008A49D3">
      <w:pPr>
        <w:widowControl w:val="0"/>
        <w:spacing w:after="0" w:line="240" w:lineRule="auto"/>
        <w:ind w:firstLine="709"/>
        <w:jc w:val="both"/>
        <w:rPr>
          <w:ins w:id="291" w:author="s.pavlenko" w:date="2022-08-23T12:01:00Z"/>
          <w:rFonts w:ascii="Times New Roman" w:eastAsia="Times New Roman" w:hAnsi="Times New Roman" w:cs="Times New Roman"/>
          <w:sz w:val="26"/>
          <w:szCs w:val="26"/>
        </w:rPr>
      </w:pPr>
      <w:ins w:id="292" w:author="s.pavlenko" w:date="2022-08-23T12:01:00Z">
        <w:r w:rsidRPr="00EE2ED3">
          <w:rPr>
            <w:rFonts w:ascii="Times New Roman" w:eastAsia="Times New Roman" w:hAnsi="Times New Roman" w:cs="Times New Roman"/>
            <w:sz w:val="26"/>
            <w:szCs w:val="26"/>
          </w:rPr>
          <w:t xml:space="preserve">1. Фізична або юридична особа, яка виявила намір придбати лот, зобов’язана зареєструватися на </w:t>
        </w:r>
        <w:proofErr w:type="spellStart"/>
        <w:r w:rsidRPr="00EE2ED3">
          <w:rPr>
            <w:rFonts w:ascii="Times New Roman" w:eastAsia="Times New Roman" w:hAnsi="Times New Roman" w:cs="Times New Roman"/>
            <w:sz w:val="26"/>
            <w:szCs w:val="26"/>
          </w:rPr>
          <w:t>вебсайті</w:t>
        </w:r>
        <w:proofErr w:type="spellEnd"/>
        <w:r w:rsidRPr="00EE2ED3">
          <w:rPr>
            <w:rFonts w:ascii="Times New Roman" w:eastAsia="Times New Roman" w:hAnsi="Times New Roman" w:cs="Times New Roman"/>
            <w:sz w:val="26"/>
            <w:szCs w:val="26"/>
          </w:rPr>
          <w:t xml:space="preserve">. З моменту реєстрації така особа набуває статусу користувача. З метою реєстрації через </w:t>
        </w:r>
        <w:proofErr w:type="spellStart"/>
        <w:r w:rsidRPr="00EE2ED3">
          <w:rPr>
            <w:rFonts w:ascii="Times New Roman" w:eastAsia="Times New Roman" w:hAnsi="Times New Roman" w:cs="Times New Roman"/>
            <w:sz w:val="26"/>
            <w:szCs w:val="26"/>
          </w:rPr>
          <w:t>вебсайт</w:t>
        </w:r>
        <w:proofErr w:type="spellEnd"/>
        <w:r w:rsidRPr="00EE2ED3">
          <w:rPr>
            <w:rFonts w:ascii="Times New Roman" w:eastAsia="Times New Roman" w:hAnsi="Times New Roman" w:cs="Times New Roman"/>
            <w:sz w:val="26"/>
            <w:szCs w:val="26"/>
          </w:rPr>
          <w:t xml:space="preserve"> особа надає такі дані:</w:t>
        </w:r>
      </w:ins>
    </w:p>
    <w:p w:rsidR="008A49D3" w:rsidRPr="00EE2ED3" w:rsidRDefault="008A49D3" w:rsidP="008A49D3">
      <w:pPr>
        <w:widowControl w:val="0"/>
        <w:spacing w:after="0" w:line="240" w:lineRule="auto"/>
        <w:ind w:firstLine="709"/>
        <w:jc w:val="both"/>
        <w:rPr>
          <w:ins w:id="293" w:author="s.pavlenko" w:date="2022-08-23T12:01:00Z"/>
          <w:rFonts w:ascii="Times New Roman" w:eastAsia="Times New Roman" w:hAnsi="Times New Roman" w:cs="Times New Roman"/>
          <w:sz w:val="26"/>
          <w:szCs w:val="26"/>
        </w:rPr>
      </w:pPr>
      <w:ins w:id="294" w:author="s.pavlenko" w:date="2022-08-23T12:01:00Z">
        <w:r w:rsidRPr="00EE2ED3">
          <w:rPr>
            <w:rFonts w:ascii="Times New Roman" w:eastAsia="Times New Roman" w:hAnsi="Times New Roman" w:cs="Times New Roman"/>
            <w:sz w:val="26"/>
            <w:szCs w:val="26"/>
          </w:rPr>
          <w:t xml:space="preserve">1) для фізичної особи: прізвище, ім'я та по батькові (за наявності останнього), </w:t>
        </w:r>
        <w:commentRangeStart w:id="295"/>
        <w:r w:rsidRPr="00C0005C">
          <w:rPr>
            <w:rFonts w:ascii="Times New Roman" w:eastAsia="Times New Roman" w:hAnsi="Times New Roman" w:cs="Times New Roman"/>
            <w:sz w:val="26"/>
            <w:szCs w:val="26"/>
            <w:highlight w:val="cyan"/>
          </w:rPr>
          <w:t>реєстраційний номер облікової картки платника податків</w:t>
        </w:r>
        <w:r w:rsidRPr="00EE2ED3">
          <w:rPr>
            <w:rFonts w:ascii="Times New Roman" w:eastAsia="Times New Roman" w:hAnsi="Times New Roman" w:cs="Times New Roman"/>
            <w:sz w:val="26"/>
            <w:szCs w:val="26"/>
          </w:rPr>
          <w:t xml:space="preserve"> </w:t>
        </w:r>
        <w:commentRangeEnd w:id="295"/>
        <w:r>
          <w:rPr>
            <w:rStyle w:val="ab"/>
          </w:rPr>
          <w:commentReference w:id="295"/>
        </w:r>
        <w:r w:rsidRPr="00EE2ED3">
          <w:rPr>
            <w:rFonts w:ascii="Times New Roman" w:eastAsia="Times New Roman" w:hAnsi="Times New Roman" w:cs="Times New Roman"/>
            <w:sz w:val="26"/>
            <w:szCs w:val="26"/>
          </w:rPr>
          <w:t xml:space="preserve">(за наявності), адресу електронної пошти для надсилання повідомлень ЕТС та Організатором, номер контактного телефону, </w:t>
        </w:r>
        <w:proofErr w:type="spellStart"/>
        <w:r w:rsidRPr="00EE2ED3">
          <w:rPr>
            <w:rFonts w:ascii="Times New Roman" w:eastAsia="Times New Roman" w:hAnsi="Times New Roman" w:cs="Times New Roman"/>
            <w:sz w:val="26"/>
            <w:szCs w:val="26"/>
          </w:rPr>
          <w:t>логін</w:t>
        </w:r>
        <w:proofErr w:type="spellEnd"/>
        <w:r w:rsidRPr="00EE2ED3">
          <w:rPr>
            <w:rFonts w:ascii="Times New Roman" w:eastAsia="Times New Roman" w:hAnsi="Times New Roman" w:cs="Times New Roman"/>
            <w:sz w:val="26"/>
            <w:szCs w:val="26"/>
          </w:rPr>
          <w:t xml:space="preserve"> і пароль;</w:t>
        </w:r>
      </w:ins>
    </w:p>
    <w:p w:rsidR="008A49D3" w:rsidRPr="00EE2ED3" w:rsidRDefault="008A49D3" w:rsidP="008A49D3">
      <w:pPr>
        <w:widowControl w:val="0"/>
        <w:spacing w:after="0" w:line="240" w:lineRule="auto"/>
        <w:ind w:firstLine="709"/>
        <w:jc w:val="both"/>
        <w:rPr>
          <w:ins w:id="296" w:author="s.pavlenko" w:date="2022-08-23T12:01:00Z"/>
          <w:rFonts w:ascii="Times New Roman" w:eastAsia="Times New Roman" w:hAnsi="Times New Roman" w:cs="Times New Roman"/>
          <w:sz w:val="26"/>
          <w:szCs w:val="26"/>
        </w:rPr>
      </w:pPr>
      <w:ins w:id="297" w:author="s.pavlenko" w:date="2022-08-23T12:01:00Z">
        <w:r w:rsidRPr="00EE2ED3">
          <w:rPr>
            <w:rFonts w:ascii="Times New Roman" w:eastAsia="Times New Roman" w:hAnsi="Times New Roman" w:cs="Times New Roman"/>
            <w:sz w:val="26"/>
            <w:szCs w:val="26"/>
          </w:rPr>
          <w:t xml:space="preserve">2) для уповноваженого представника юридичної особи: найменування юридичної особи, код за ЄДРПОУ, прізвище, ім'я та по батькові (за наявності останнього) представника юридичної особи, адресу електронної пошти уповноваженої особи для надсилання повідомлень ЕТС та Організатором, номер контактного телефону уповноваженої особи, </w:t>
        </w:r>
        <w:proofErr w:type="spellStart"/>
        <w:r w:rsidRPr="00EE2ED3">
          <w:rPr>
            <w:rFonts w:ascii="Times New Roman" w:eastAsia="Times New Roman" w:hAnsi="Times New Roman" w:cs="Times New Roman"/>
            <w:sz w:val="26"/>
            <w:szCs w:val="26"/>
          </w:rPr>
          <w:t>логін</w:t>
        </w:r>
        <w:proofErr w:type="spellEnd"/>
        <w:r w:rsidRPr="00EE2ED3">
          <w:rPr>
            <w:rFonts w:ascii="Times New Roman" w:eastAsia="Times New Roman" w:hAnsi="Times New Roman" w:cs="Times New Roman"/>
            <w:sz w:val="26"/>
            <w:szCs w:val="26"/>
          </w:rPr>
          <w:t xml:space="preserve"> і пароль.</w:t>
        </w:r>
      </w:ins>
    </w:p>
    <w:p w:rsidR="008A49D3" w:rsidRPr="00EE2ED3" w:rsidRDefault="008A49D3" w:rsidP="008A49D3">
      <w:pPr>
        <w:widowControl w:val="0"/>
        <w:spacing w:after="0" w:line="240" w:lineRule="auto"/>
        <w:ind w:firstLine="709"/>
        <w:jc w:val="both"/>
        <w:rPr>
          <w:ins w:id="298" w:author="s.pavlenko" w:date="2022-08-23T12:01:00Z"/>
          <w:rFonts w:ascii="Times New Roman" w:eastAsia="Times New Roman" w:hAnsi="Times New Roman" w:cs="Times New Roman"/>
          <w:sz w:val="26"/>
          <w:szCs w:val="26"/>
        </w:rPr>
      </w:pPr>
      <w:ins w:id="299" w:author="s.pavlenko" w:date="2022-08-23T12:01:00Z">
        <w:r w:rsidRPr="00EE2ED3">
          <w:rPr>
            <w:rFonts w:ascii="Times New Roman" w:eastAsia="Times New Roman" w:hAnsi="Times New Roman" w:cs="Times New Roman"/>
            <w:sz w:val="26"/>
            <w:szCs w:val="26"/>
          </w:rPr>
          <w:t xml:space="preserve">Факт реєстрації на </w:t>
        </w:r>
        <w:proofErr w:type="spellStart"/>
        <w:r w:rsidRPr="00EE2ED3">
          <w:rPr>
            <w:rFonts w:ascii="Times New Roman" w:eastAsia="Times New Roman" w:hAnsi="Times New Roman" w:cs="Times New Roman"/>
            <w:sz w:val="26"/>
            <w:szCs w:val="26"/>
          </w:rPr>
          <w:t>вебсайті</w:t>
        </w:r>
        <w:proofErr w:type="spellEnd"/>
        <w:r w:rsidRPr="00EE2ED3">
          <w:rPr>
            <w:rFonts w:ascii="Times New Roman" w:eastAsia="Times New Roman" w:hAnsi="Times New Roman" w:cs="Times New Roman"/>
            <w:sz w:val="26"/>
            <w:szCs w:val="26"/>
          </w:rPr>
          <w:t xml:space="preserve"> підтверджує, </w:t>
        </w:r>
        <w:commentRangeStart w:id="300"/>
        <w:r w:rsidRPr="00EE2ED3">
          <w:rPr>
            <w:rFonts w:ascii="Times New Roman" w:eastAsia="Times New Roman" w:hAnsi="Times New Roman" w:cs="Times New Roman"/>
            <w:sz w:val="26"/>
            <w:szCs w:val="26"/>
          </w:rPr>
          <w:t>що користувач ознайомлений із цими Правилами та погоджується на обробку Організатором його персональних даних та, в тому числі</w:t>
        </w:r>
        <w:r>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 xml:space="preserve"> на розкриття інформації про прізвище, ім’я та по батькові такого користувача після завершення електронних торгів. </w:t>
        </w:r>
        <w:commentRangeEnd w:id="300"/>
        <w:r>
          <w:rPr>
            <w:rStyle w:val="ab"/>
          </w:rPr>
          <w:commentReference w:id="300"/>
        </w:r>
      </w:ins>
    </w:p>
    <w:p w:rsidR="008A49D3" w:rsidRPr="00EE2ED3" w:rsidRDefault="008A49D3" w:rsidP="008A49D3">
      <w:pPr>
        <w:widowControl w:val="0"/>
        <w:spacing w:after="0" w:line="240" w:lineRule="auto"/>
        <w:ind w:firstLine="709"/>
        <w:jc w:val="both"/>
        <w:rPr>
          <w:ins w:id="301" w:author="s.pavlenko" w:date="2022-08-23T12:01:00Z"/>
          <w:rFonts w:ascii="Times New Roman" w:eastAsia="Times New Roman" w:hAnsi="Times New Roman" w:cs="Times New Roman"/>
          <w:sz w:val="26"/>
          <w:szCs w:val="26"/>
        </w:rPr>
      </w:pPr>
      <w:ins w:id="302" w:author="s.pavlenko" w:date="2022-08-23T12:01:00Z">
        <w:r w:rsidRPr="00EE2ED3">
          <w:rPr>
            <w:rFonts w:ascii="Times New Roman" w:eastAsia="Times New Roman" w:hAnsi="Times New Roman" w:cs="Times New Roman"/>
            <w:sz w:val="26"/>
            <w:szCs w:val="26"/>
          </w:rPr>
          <w:t>Під час реєстрації користувач повинен заповнити графу «Банківські реквізити».</w:t>
        </w:r>
      </w:ins>
    </w:p>
    <w:p w:rsidR="008A49D3" w:rsidRPr="00EE2ED3" w:rsidRDefault="008A49D3" w:rsidP="008A49D3">
      <w:pPr>
        <w:widowControl w:val="0"/>
        <w:spacing w:after="0" w:line="240" w:lineRule="auto"/>
        <w:ind w:firstLine="709"/>
        <w:jc w:val="both"/>
        <w:rPr>
          <w:ins w:id="303" w:author="s.pavlenko" w:date="2022-08-23T12:01:00Z"/>
          <w:rFonts w:ascii="Times New Roman" w:eastAsia="Times New Roman" w:hAnsi="Times New Roman" w:cs="Times New Roman"/>
          <w:sz w:val="26"/>
          <w:szCs w:val="26"/>
        </w:rPr>
      </w:pPr>
      <w:ins w:id="304" w:author="s.pavlenko" w:date="2022-08-23T12:01:00Z">
        <w:r w:rsidRPr="00EE2ED3">
          <w:rPr>
            <w:rFonts w:ascii="Times New Roman" w:eastAsia="Times New Roman" w:hAnsi="Times New Roman" w:cs="Times New Roman"/>
            <w:sz w:val="26"/>
            <w:szCs w:val="26"/>
          </w:rPr>
          <w:t>У разі відсутності актуальних та повних банківських реквізитів та номер</w:t>
        </w:r>
        <w:r>
          <w:rPr>
            <w:rFonts w:ascii="Times New Roman" w:eastAsia="Times New Roman" w:hAnsi="Times New Roman" w:cs="Times New Roman"/>
            <w:sz w:val="26"/>
            <w:szCs w:val="26"/>
          </w:rPr>
          <w:t>у</w:t>
        </w:r>
        <w:r w:rsidRPr="00EE2ED3">
          <w:rPr>
            <w:rFonts w:ascii="Times New Roman" w:eastAsia="Times New Roman" w:hAnsi="Times New Roman" w:cs="Times New Roman"/>
            <w:sz w:val="26"/>
            <w:szCs w:val="26"/>
          </w:rPr>
          <w:t xml:space="preserve"> рахунку </w:t>
        </w:r>
        <w:r w:rsidRPr="00EE2ED3">
          <w:rPr>
            <w:rFonts w:ascii="Times New Roman" w:eastAsia="Times New Roman" w:hAnsi="Times New Roman" w:cs="Times New Roman"/>
            <w:color w:val="232B30"/>
            <w:sz w:val="26"/>
            <w:szCs w:val="26"/>
          </w:rPr>
          <w:t>IBAN</w:t>
        </w:r>
        <w:r w:rsidRPr="00EE2ED3">
          <w:rPr>
            <w:rFonts w:ascii="Times New Roman" w:eastAsia="Times New Roman" w:hAnsi="Times New Roman" w:cs="Times New Roman"/>
            <w:sz w:val="26"/>
            <w:szCs w:val="26"/>
          </w:rPr>
          <w:t>:UA Організатор звільняється від обов'язку повернення гарантійного внеску.</w:t>
        </w:r>
      </w:ins>
    </w:p>
    <w:p w:rsidR="008A49D3" w:rsidRPr="00EE2ED3" w:rsidRDefault="008A49D3" w:rsidP="008A49D3">
      <w:pPr>
        <w:widowControl w:val="0"/>
        <w:spacing w:after="0" w:line="240" w:lineRule="auto"/>
        <w:ind w:firstLine="709"/>
        <w:jc w:val="both"/>
        <w:rPr>
          <w:ins w:id="305" w:author="s.pavlenko" w:date="2022-08-23T12:01:00Z"/>
          <w:rFonts w:ascii="Times New Roman" w:eastAsia="Times New Roman" w:hAnsi="Times New Roman" w:cs="Times New Roman"/>
          <w:sz w:val="26"/>
          <w:szCs w:val="26"/>
        </w:rPr>
      </w:pPr>
      <w:ins w:id="306" w:author="s.pavlenko" w:date="2022-08-23T12:01:00Z">
        <w:r w:rsidRPr="00EE2ED3">
          <w:rPr>
            <w:rFonts w:ascii="Times New Roman" w:eastAsia="Times New Roman" w:hAnsi="Times New Roman" w:cs="Times New Roman"/>
            <w:sz w:val="26"/>
            <w:szCs w:val="26"/>
          </w:rPr>
          <w:t xml:space="preserve">2. Для участі в електронних торгах користувач подає заявку на участь в електронних торгах через </w:t>
        </w:r>
        <w:proofErr w:type="spellStart"/>
        <w:r w:rsidRPr="00EE2ED3">
          <w:rPr>
            <w:rFonts w:ascii="Times New Roman" w:eastAsia="Times New Roman" w:hAnsi="Times New Roman" w:cs="Times New Roman"/>
            <w:sz w:val="26"/>
            <w:szCs w:val="26"/>
          </w:rPr>
          <w:t>вебсайт</w:t>
        </w:r>
        <w:proofErr w:type="spellEnd"/>
        <w:r w:rsidRPr="00EE2ED3">
          <w:rPr>
            <w:rFonts w:ascii="Times New Roman" w:eastAsia="Times New Roman" w:hAnsi="Times New Roman" w:cs="Times New Roman"/>
            <w:sz w:val="26"/>
            <w:szCs w:val="26"/>
          </w:rPr>
          <w:t xml:space="preserve"> за кожним лотом окремо, сплачує гарантійний внесок на рахунок Організатора.</w:t>
        </w:r>
      </w:ins>
    </w:p>
    <w:p w:rsidR="008A49D3" w:rsidRPr="00EE2ED3" w:rsidRDefault="008A49D3" w:rsidP="008A49D3">
      <w:pPr>
        <w:widowControl w:val="0"/>
        <w:spacing w:after="0" w:line="240" w:lineRule="auto"/>
        <w:ind w:firstLine="709"/>
        <w:jc w:val="both"/>
        <w:rPr>
          <w:ins w:id="307" w:author="s.pavlenko" w:date="2022-08-23T12:01:00Z"/>
          <w:rFonts w:ascii="Times New Roman" w:eastAsia="Times New Roman" w:hAnsi="Times New Roman" w:cs="Times New Roman"/>
          <w:sz w:val="26"/>
          <w:szCs w:val="26"/>
        </w:rPr>
      </w:pPr>
      <w:ins w:id="308" w:author="s.pavlenko" w:date="2022-08-23T12:01:00Z">
        <w:r w:rsidRPr="00EE2ED3">
          <w:rPr>
            <w:rFonts w:ascii="Times New Roman" w:eastAsia="Times New Roman" w:hAnsi="Times New Roman" w:cs="Times New Roman"/>
            <w:sz w:val="26"/>
            <w:szCs w:val="26"/>
          </w:rPr>
          <w:t>Гарантійний внесок вважається сплаченим з моменту його зарахування на рахунок Організатора.</w:t>
        </w:r>
      </w:ins>
    </w:p>
    <w:p w:rsidR="008A49D3" w:rsidRPr="00EE2ED3" w:rsidRDefault="008A49D3" w:rsidP="008A49D3">
      <w:pPr>
        <w:widowControl w:val="0"/>
        <w:spacing w:after="0" w:line="240" w:lineRule="auto"/>
        <w:ind w:firstLine="709"/>
        <w:jc w:val="both"/>
        <w:rPr>
          <w:ins w:id="309" w:author="s.pavlenko" w:date="2022-08-23T12:01:00Z"/>
          <w:rFonts w:ascii="Times New Roman" w:eastAsia="Times New Roman" w:hAnsi="Times New Roman" w:cs="Times New Roman"/>
          <w:sz w:val="26"/>
          <w:szCs w:val="26"/>
        </w:rPr>
      </w:pPr>
      <w:ins w:id="310" w:author="s.pavlenko" w:date="2022-08-23T12:01:00Z">
        <w:r w:rsidRPr="00EE2ED3">
          <w:rPr>
            <w:rFonts w:ascii="Times New Roman" w:eastAsia="Times New Roman" w:hAnsi="Times New Roman" w:cs="Times New Roman"/>
            <w:sz w:val="26"/>
            <w:szCs w:val="26"/>
          </w:rPr>
          <w:t xml:space="preserve">Заявка на участь в електронних торгах подається користувачем щодо кожного окремого лота через </w:t>
        </w:r>
        <w:proofErr w:type="spellStart"/>
        <w:r w:rsidRPr="00EE2ED3">
          <w:rPr>
            <w:rFonts w:ascii="Times New Roman" w:eastAsia="Times New Roman" w:hAnsi="Times New Roman" w:cs="Times New Roman"/>
            <w:sz w:val="26"/>
            <w:szCs w:val="26"/>
          </w:rPr>
          <w:t>вебсайт</w:t>
        </w:r>
        <w:proofErr w:type="spellEnd"/>
        <w:r w:rsidRPr="00EE2ED3">
          <w:rPr>
            <w:rFonts w:ascii="Times New Roman" w:eastAsia="Times New Roman" w:hAnsi="Times New Roman" w:cs="Times New Roman"/>
            <w:sz w:val="26"/>
            <w:szCs w:val="26"/>
          </w:rPr>
          <w:t xml:space="preserve"> в електронному вигляді, шляхом активування позначки «Подати заяву». Після подання заявки на участь в електронних торгах користувач отримує </w:t>
        </w:r>
        <w:commentRangeStart w:id="311"/>
        <w:r w:rsidRPr="00EE2ED3">
          <w:rPr>
            <w:rFonts w:ascii="Times New Roman" w:eastAsia="Times New Roman" w:hAnsi="Times New Roman" w:cs="Times New Roman"/>
            <w:sz w:val="26"/>
            <w:szCs w:val="26"/>
          </w:rPr>
          <w:t>можливість сформувати квитанцію про оплату гарантійного внеску.</w:t>
        </w:r>
        <w:commentRangeEnd w:id="311"/>
        <w:r>
          <w:rPr>
            <w:rStyle w:val="ab"/>
          </w:rPr>
          <w:commentReference w:id="311"/>
        </w:r>
      </w:ins>
    </w:p>
    <w:p w:rsidR="008A49D3" w:rsidRPr="00EE2ED3" w:rsidRDefault="008A49D3" w:rsidP="008A49D3">
      <w:pPr>
        <w:widowControl w:val="0"/>
        <w:spacing w:after="0" w:line="240" w:lineRule="auto"/>
        <w:ind w:firstLine="709"/>
        <w:jc w:val="both"/>
        <w:rPr>
          <w:ins w:id="312" w:author="s.pavlenko" w:date="2022-08-23T12:01:00Z"/>
          <w:rFonts w:ascii="Times New Roman" w:eastAsia="Times New Roman" w:hAnsi="Times New Roman" w:cs="Times New Roman"/>
          <w:sz w:val="26"/>
          <w:szCs w:val="26"/>
        </w:rPr>
      </w:pPr>
      <w:ins w:id="313" w:author="s.pavlenko" w:date="2022-08-23T12:01:00Z">
        <w:r w:rsidRPr="00EE2ED3">
          <w:rPr>
            <w:rFonts w:ascii="Times New Roman" w:eastAsia="Times New Roman" w:hAnsi="Times New Roman" w:cs="Times New Roman"/>
            <w:sz w:val="26"/>
            <w:szCs w:val="26"/>
          </w:rPr>
          <w:t xml:space="preserve">Після подачі заявки на участь в електронних торгах через </w:t>
        </w:r>
        <w:proofErr w:type="spellStart"/>
        <w:r w:rsidRPr="00EE2ED3">
          <w:rPr>
            <w:rFonts w:ascii="Times New Roman" w:eastAsia="Times New Roman" w:hAnsi="Times New Roman" w:cs="Times New Roman"/>
            <w:sz w:val="26"/>
            <w:szCs w:val="26"/>
          </w:rPr>
          <w:t>вебсайт</w:t>
        </w:r>
        <w:proofErr w:type="spellEnd"/>
        <w:r w:rsidRPr="00EE2ED3">
          <w:rPr>
            <w:rFonts w:ascii="Times New Roman" w:eastAsia="Times New Roman" w:hAnsi="Times New Roman" w:cs="Times New Roman"/>
            <w:sz w:val="26"/>
            <w:szCs w:val="26"/>
          </w:rPr>
          <w:t xml:space="preserve"> користувачу автоматично присвоюється індивідуальний код учасника, фіксуються дата і час подання відповідної заявки.</w:t>
        </w:r>
      </w:ins>
    </w:p>
    <w:p w:rsidR="008A49D3" w:rsidRPr="00EE2ED3" w:rsidRDefault="008A49D3" w:rsidP="008A49D3">
      <w:pPr>
        <w:widowControl w:val="0"/>
        <w:spacing w:after="0" w:line="240" w:lineRule="auto"/>
        <w:ind w:firstLine="709"/>
        <w:jc w:val="both"/>
        <w:rPr>
          <w:ins w:id="314" w:author="s.pavlenko" w:date="2022-08-23T12:01:00Z"/>
          <w:rFonts w:ascii="Times New Roman" w:eastAsia="Times New Roman" w:hAnsi="Times New Roman" w:cs="Times New Roman"/>
          <w:sz w:val="26"/>
          <w:szCs w:val="26"/>
        </w:rPr>
      </w:pPr>
      <w:ins w:id="315" w:author="s.pavlenko" w:date="2022-08-23T12:01:00Z">
        <w:r w:rsidRPr="00EE2ED3">
          <w:rPr>
            <w:rFonts w:ascii="Times New Roman" w:eastAsia="Times New Roman" w:hAnsi="Times New Roman" w:cs="Times New Roman"/>
            <w:sz w:val="26"/>
            <w:szCs w:val="26"/>
          </w:rPr>
          <w:t xml:space="preserve">3. Прийом заявок на участь в електронних торгах починається з моменту розміщення </w:t>
        </w:r>
        <w:r w:rsidRPr="00C0005C">
          <w:rPr>
            <w:rFonts w:ascii="Times New Roman" w:eastAsia="Times New Roman" w:hAnsi="Times New Roman" w:cs="Times New Roman"/>
            <w:sz w:val="26"/>
            <w:szCs w:val="26"/>
            <w:highlight w:val="yellow"/>
          </w:rPr>
          <w:t>інформаційного повідомлення</w:t>
        </w:r>
        <w:r w:rsidRPr="00EE2ED3">
          <w:rPr>
            <w:rFonts w:ascii="Times New Roman" w:eastAsia="Times New Roman" w:hAnsi="Times New Roman" w:cs="Times New Roman"/>
            <w:sz w:val="26"/>
            <w:szCs w:val="26"/>
          </w:rPr>
          <w:t xml:space="preserve"> і закінчується за одну добу до початку </w:t>
        </w:r>
        <w:r w:rsidRPr="00EE2ED3">
          <w:rPr>
            <w:rFonts w:ascii="Times New Roman" w:eastAsia="Times New Roman" w:hAnsi="Times New Roman" w:cs="Times New Roman"/>
            <w:sz w:val="26"/>
            <w:szCs w:val="26"/>
          </w:rPr>
          <w:lastRenderedPageBreak/>
          <w:t>електронних торгів. Після завершення зазначеного терміну заявки Організатором не приймаються.</w:t>
        </w:r>
      </w:ins>
    </w:p>
    <w:p w:rsidR="008A49D3" w:rsidRPr="00EE2ED3" w:rsidRDefault="008A49D3" w:rsidP="008A49D3">
      <w:pPr>
        <w:widowControl w:val="0"/>
        <w:spacing w:after="0" w:line="240" w:lineRule="auto"/>
        <w:ind w:firstLine="709"/>
        <w:jc w:val="both"/>
        <w:rPr>
          <w:ins w:id="316" w:author="s.pavlenko" w:date="2022-08-23T12:01:00Z"/>
          <w:rFonts w:ascii="Times New Roman" w:eastAsia="Times New Roman" w:hAnsi="Times New Roman" w:cs="Times New Roman"/>
          <w:sz w:val="26"/>
          <w:szCs w:val="26"/>
        </w:rPr>
      </w:pPr>
      <w:ins w:id="317" w:author="s.pavlenko" w:date="2022-08-23T12:01:00Z">
        <w:r w:rsidRPr="00EE2ED3">
          <w:rPr>
            <w:rFonts w:ascii="Times New Roman" w:eastAsia="Times New Roman" w:hAnsi="Times New Roman" w:cs="Times New Roman"/>
            <w:sz w:val="26"/>
            <w:szCs w:val="26"/>
          </w:rPr>
          <w:t xml:space="preserve">4. Організатор забезпечує реєстрацію та допуск до електронних торгів усіх учасників, які виконали вимоги щодо реєстрації, подачі заявки на участь та сплатили гарантійний внесок на рахунок Організатора, </w:t>
        </w:r>
        <w:commentRangeStart w:id="318"/>
        <w:r w:rsidRPr="00EE2ED3">
          <w:rPr>
            <w:rFonts w:ascii="Times New Roman" w:eastAsia="Times New Roman" w:hAnsi="Times New Roman" w:cs="Times New Roman"/>
            <w:sz w:val="26"/>
            <w:szCs w:val="26"/>
          </w:rPr>
          <w:t xml:space="preserve">підтвердження щодо надходження якого на рахунок Організатора надійшло останньому не пізніше ніж за одну добу </w:t>
        </w:r>
      </w:ins>
      <w:commentRangeEnd w:id="318"/>
      <w:ins w:id="319" w:author="s.pavlenko" w:date="2022-08-23T12:02:00Z">
        <w:r>
          <w:rPr>
            <w:rStyle w:val="ab"/>
          </w:rPr>
          <w:commentReference w:id="318"/>
        </w:r>
      </w:ins>
      <w:ins w:id="320" w:author="s.pavlenko" w:date="2022-08-23T12:01:00Z">
        <w:r w:rsidRPr="00EE2ED3">
          <w:rPr>
            <w:rFonts w:ascii="Times New Roman" w:eastAsia="Times New Roman" w:hAnsi="Times New Roman" w:cs="Times New Roman"/>
            <w:sz w:val="26"/>
            <w:szCs w:val="26"/>
          </w:rPr>
          <w:t xml:space="preserve">до початку електронних торгів, зазначеного в </w:t>
        </w:r>
        <w:r w:rsidRPr="00C0005C">
          <w:rPr>
            <w:rFonts w:ascii="Times New Roman" w:eastAsia="Times New Roman" w:hAnsi="Times New Roman" w:cs="Times New Roman"/>
            <w:sz w:val="26"/>
            <w:szCs w:val="26"/>
            <w:highlight w:val="yellow"/>
          </w:rPr>
          <w:t>інформаційному повідомленні</w:t>
        </w:r>
        <w:r w:rsidRPr="00EE2ED3">
          <w:rPr>
            <w:rFonts w:ascii="Times New Roman" w:eastAsia="Times New Roman" w:hAnsi="Times New Roman" w:cs="Times New Roman"/>
            <w:sz w:val="26"/>
            <w:szCs w:val="26"/>
          </w:rPr>
          <w:t xml:space="preserve"> про електронні торги, а також виконали інші вимоги, передбачені цими Правилами.</w:t>
        </w:r>
      </w:ins>
    </w:p>
    <w:p w:rsidR="008A49D3" w:rsidRPr="00EE2ED3" w:rsidRDefault="008A49D3" w:rsidP="008A49D3">
      <w:pPr>
        <w:widowControl w:val="0"/>
        <w:spacing w:after="0" w:line="240" w:lineRule="auto"/>
        <w:ind w:firstLine="709"/>
        <w:jc w:val="both"/>
        <w:rPr>
          <w:ins w:id="321" w:author="s.pavlenko" w:date="2022-08-23T12:01:00Z"/>
          <w:rFonts w:ascii="Times New Roman" w:eastAsia="Times New Roman" w:hAnsi="Times New Roman" w:cs="Times New Roman"/>
          <w:sz w:val="26"/>
          <w:szCs w:val="26"/>
        </w:rPr>
      </w:pPr>
      <w:ins w:id="322" w:author="s.pavlenko" w:date="2022-08-23T12:01:00Z">
        <w:r w:rsidRPr="00C0005C">
          <w:rPr>
            <w:rFonts w:ascii="Times New Roman" w:eastAsia="Times New Roman" w:hAnsi="Times New Roman" w:cs="Times New Roman"/>
            <w:sz w:val="26"/>
            <w:szCs w:val="26"/>
            <w:highlight w:val="cyan"/>
          </w:rPr>
          <w:t>Учасник отримує доступ до участі в електронних торгах негайно після підтвердження в ЕТС Організатором сплати гарантійного внеску одразу, у разі якщо в Організатора на рахунку наявні грошові кошти даного учасника, які були сплачені раніше або як залишок від попередніх торгів, або після надходження гарантійної суми від учасника згідно поданої учасником заявки на участь в електронних торгах.</w:t>
        </w:r>
      </w:ins>
    </w:p>
    <w:p w:rsidR="008A49D3" w:rsidRPr="00EE2ED3" w:rsidRDefault="008A49D3" w:rsidP="008A49D3">
      <w:pPr>
        <w:widowControl w:val="0"/>
        <w:spacing w:after="0" w:line="240" w:lineRule="auto"/>
        <w:ind w:firstLine="709"/>
        <w:jc w:val="both"/>
        <w:rPr>
          <w:ins w:id="323" w:author="s.pavlenko" w:date="2022-08-23T12:01:00Z"/>
          <w:rFonts w:ascii="Times New Roman" w:eastAsia="Times New Roman" w:hAnsi="Times New Roman" w:cs="Times New Roman"/>
          <w:sz w:val="26"/>
          <w:szCs w:val="26"/>
        </w:rPr>
      </w:pPr>
      <w:ins w:id="324" w:author="s.pavlenko" w:date="2022-08-23T12:01:00Z">
        <w:r w:rsidRPr="00EE2ED3">
          <w:rPr>
            <w:rFonts w:ascii="Times New Roman" w:eastAsia="Times New Roman" w:hAnsi="Times New Roman" w:cs="Times New Roman"/>
            <w:sz w:val="26"/>
            <w:szCs w:val="26"/>
          </w:rPr>
          <w:t>У разі, якщо сума гарантійного внеску надійшла з порушенням строків, встановлених абзацом першим цього пункту, кошти підлягають поверненню платнику протягом п’яти робочих днів з дня їх зарахування на рахунок.</w:t>
        </w:r>
      </w:ins>
    </w:p>
    <w:p w:rsidR="008A49D3" w:rsidRPr="00EE2ED3" w:rsidRDefault="008A49D3" w:rsidP="008A49D3">
      <w:pPr>
        <w:widowControl w:val="0"/>
        <w:spacing w:after="0" w:line="240" w:lineRule="auto"/>
        <w:ind w:firstLine="709"/>
        <w:jc w:val="both"/>
        <w:rPr>
          <w:ins w:id="325" w:author="s.pavlenko" w:date="2022-08-23T12:01:00Z"/>
          <w:rFonts w:ascii="Times New Roman" w:eastAsia="Times New Roman" w:hAnsi="Times New Roman" w:cs="Times New Roman"/>
          <w:sz w:val="26"/>
          <w:szCs w:val="26"/>
        </w:rPr>
      </w:pPr>
      <w:ins w:id="326" w:author="s.pavlenko" w:date="2022-08-23T12:01:00Z">
        <w:r w:rsidRPr="00EE2ED3">
          <w:rPr>
            <w:rFonts w:ascii="Times New Roman" w:eastAsia="Times New Roman" w:hAnsi="Times New Roman" w:cs="Times New Roman"/>
            <w:sz w:val="26"/>
            <w:szCs w:val="26"/>
          </w:rPr>
          <w:t>5. Розмір гарантійного внеску на перших електронних торгах складає 10 відсотків  ринкової вартості активу за звітом про оцінку на перших електронних торгах.</w:t>
        </w:r>
      </w:ins>
    </w:p>
    <w:p w:rsidR="008A49D3" w:rsidRPr="00EE2ED3" w:rsidRDefault="008A49D3" w:rsidP="008A49D3">
      <w:pPr>
        <w:widowControl w:val="0"/>
        <w:spacing w:after="0" w:line="240" w:lineRule="auto"/>
        <w:ind w:firstLine="709"/>
        <w:jc w:val="both"/>
        <w:rPr>
          <w:ins w:id="327" w:author="s.pavlenko" w:date="2022-08-23T12:01:00Z"/>
          <w:rFonts w:ascii="Times New Roman" w:eastAsia="Times New Roman" w:hAnsi="Times New Roman" w:cs="Times New Roman"/>
          <w:sz w:val="26"/>
          <w:szCs w:val="26"/>
        </w:rPr>
      </w:pPr>
      <w:ins w:id="328" w:author="s.pavlenko" w:date="2022-08-23T12:01:00Z">
        <w:r w:rsidRPr="00EE2ED3">
          <w:rPr>
            <w:rFonts w:ascii="Times New Roman" w:eastAsia="Times New Roman" w:hAnsi="Times New Roman" w:cs="Times New Roman"/>
            <w:sz w:val="26"/>
            <w:szCs w:val="26"/>
          </w:rPr>
          <w:t xml:space="preserve">6. </w:t>
        </w:r>
        <w:commentRangeStart w:id="329"/>
        <w:r w:rsidRPr="00EE2ED3">
          <w:rPr>
            <w:rFonts w:ascii="Times New Roman" w:eastAsia="Times New Roman" w:hAnsi="Times New Roman" w:cs="Times New Roman"/>
            <w:sz w:val="26"/>
            <w:szCs w:val="26"/>
          </w:rPr>
          <w:t xml:space="preserve">Інформація про кількість учасників електронних торгів оприлюднюється на </w:t>
        </w:r>
        <w:proofErr w:type="spellStart"/>
        <w:r w:rsidRPr="00EE2ED3">
          <w:rPr>
            <w:rFonts w:ascii="Times New Roman" w:eastAsia="Times New Roman" w:hAnsi="Times New Roman" w:cs="Times New Roman"/>
            <w:sz w:val="26"/>
            <w:szCs w:val="26"/>
          </w:rPr>
          <w:t>вебсайті</w:t>
        </w:r>
        <w:proofErr w:type="spellEnd"/>
        <w:r w:rsidRPr="00EE2ED3">
          <w:rPr>
            <w:rFonts w:ascii="Times New Roman" w:eastAsia="Times New Roman" w:hAnsi="Times New Roman" w:cs="Times New Roman"/>
            <w:sz w:val="26"/>
            <w:szCs w:val="26"/>
          </w:rPr>
          <w:t xml:space="preserve"> в інформаційному повідомленні про електронні торги</w:t>
        </w:r>
        <w:commentRangeEnd w:id="329"/>
        <w:r>
          <w:rPr>
            <w:rStyle w:val="ab"/>
          </w:rPr>
          <w:commentReference w:id="329"/>
        </w:r>
        <w:r w:rsidRPr="00EE2ED3">
          <w:rPr>
            <w:rFonts w:ascii="Times New Roman" w:eastAsia="Times New Roman" w:hAnsi="Times New Roman" w:cs="Times New Roman"/>
            <w:sz w:val="26"/>
            <w:szCs w:val="26"/>
          </w:rPr>
          <w:t xml:space="preserve">. </w:t>
        </w:r>
      </w:ins>
    </w:p>
    <w:p w:rsidR="008A49D3" w:rsidRPr="00EE2ED3" w:rsidRDefault="008A49D3" w:rsidP="008A49D3">
      <w:pPr>
        <w:widowControl w:val="0"/>
        <w:spacing w:after="0" w:line="240" w:lineRule="auto"/>
        <w:ind w:firstLine="709"/>
        <w:jc w:val="both"/>
        <w:rPr>
          <w:ins w:id="330" w:author="s.pavlenko" w:date="2022-08-23T12:01:00Z"/>
          <w:rFonts w:ascii="Times New Roman" w:eastAsia="Times New Roman" w:hAnsi="Times New Roman" w:cs="Times New Roman"/>
          <w:sz w:val="26"/>
          <w:szCs w:val="26"/>
        </w:rPr>
      </w:pPr>
      <w:ins w:id="331" w:author="s.pavlenko" w:date="2022-08-23T12:01:00Z">
        <w:r w:rsidRPr="00EE2ED3">
          <w:rPr>
            <w:rFonts w:ascii="Times New Roman" w:eastAsia="Times New Roman" w:hAnsi="Times New Roman" w:cs="Times New Roman"/>
            <w:sz w:val="26"/>
            <w:szCs w:val="26"/>
          </w:rPr>
          <w:t>Організатор забезпечує непорушність даних про учасників електронних торгів.</w:t>
        </w:r>
      </w:ins>
    </w:p>
    <w:p w:rsidR="008A49D3" w:rsidRPr="00EE2ED3" w:rsidRDefault="008A49D3" w:rsidP="008A49D3">
      <w:pPr>
        <w:widowControl w:val="0"/>
        <w:spacing w:after="0" w:line="240" w:lineRule="auto"/>
        <w:ind w:firstLine="709"/>
        <w:jc w:val="both"/>
        <w:rPr>
          <w:ins w:id="332" w:author="s.pavlenko" w:date="2022-08-23T12:01:00Z"/>
          <w:rFonts w:ascii="Times New Roman" w:eastAsia="Times New Roman" w:hAnsi="Times New Roman" w:cs="Times New Roman"/>
          <w:sz w:val="26"/>
          <w:szCs w:val="26"/>
        </w:rPr>
      </w:pPr>
      <w:commentRangeStart w:id="333"/>
      <w:ins w:id="334" w:author="s.pavlenko" w:date="2022-08-23T12:01:00Z">
        <w:r w:rsidRPr="00EE2ED3">
          <w:rPr>
            <w:rFonts w:ascii="Times New Roman" w:eastAsia="Times New Roman" w:hAnsi="Times New Roman" w:cs="Times New Roman"/>
            <w:sz w:val="26"/>
            <w:szCs w:val="26"/>
          </w:rPr>
          <w:t>Організатор забезпечує конфіденційність інформації про учасників електронних торгів, за виключенням інформації про прізвище, ім’я та по батькові/найменування, які підлягають оприлюдненн</w:t>
        </w:r>
        <w:r>
          <w:rPr>
            <w:rFonts w:ascii="Times New Roman" w:eastAsia="Times New Roman" w:hAnsi="Times New Roman" w:cs="Times New Roman"/>
            <w:sz w:val="26"/>
            <w:szCs w:val="26"/>
          </w:rPr>
          <w:t>ю</w:t>
        </w:r>
        <w:r w:rsidRPr="00EE2ED3">
          <w:rPr>
            <w:rFonts w:ascii="Times New Roman" w:eastAsia="Times New Roman" w:hAnsi="Times New Roman" w:cs="Times New Roman"/>
            <w:sz w:val="26"/>
            <w:szCs w:val="26"/>
          </w:rPr>
          <w:t xml:space="preserve"> після завершення електронних торгів.</w:t>
        </w:r>
        <w:commentRangeEnd w:id="333"/>
        <w:r>
          <w:rPr>
            <w:rStyle w:val="ab"/>
          </w:rPr>
          <w:commentReference w:id="333"/>
        </w:r>
      </w:ins>
    </w:p>
    <w:p w:rsidR="008A49D3" w:rsidRPr="00EE2ED3" w:rsidRDefault="008A49D3" w:rsidP="008A49D3">
      <w:pPr>
        <w:widowControl w:val="0"/>
        <w:spacing w:after="0" w:line="240" w:lineRule="auto"/>
        <w:ind w:firstLine="709"/>
        <w:jc w:val="both"/>
        <w:rPr>
          <w:ins w:id="335" w:author="s.pavlenko" w:date="2022-08-23T12:01:00Z"/>
          <w:rFonts w:ascii="Times New Roman" w:eastAsia="Times New Roman" w:hAnsi="Times New Roman" w:cs="Times New Roman"/>
          <w:sz w:val="26"/>
          <w:szCs w:val="26"/>
        </w:rPr>
      </w:pPr>
      <w:ins w:id="336" w:author="s.pavlenko" w:date="2022-08-23T12:01:00Z">
        <w:r w:rsidRPr="00EE2ED3">
          <w:rPr>
            <w:rFonts w:ascii="Times New Roman" w:eastAsia="Times New Roman" w:hAnsi="Times New Roman" w:cs="Times New Roman"/>
            <w:sz w:val="26"/>
            <w:szCs w:val="26"/>
          </w:rPr>
          <w:t>7. Потенційний учасник електронних торгів має право до моменту закінчення терміну подачі заявок на участь в електронних торгах заявити вимогу про ознайомлення із активом, що є предметом лота.</w:t>
        </w:r>
      </w:ins>
    </w:p>
    <w:p w:rsidR="008A49D3" w:rsidRPr="00EE2ED3" w:rsidRDefault="008A49D3" w:rsidP="008A49D3">
      <w:pPr>
        <w:widowControl w:val="0"/>
        <w:spacing w:after="0" w:line="240" w:lineRule="auto"/>
        <w:ind w:firstLine="709"/>
        <w:jc w:val="both"/>
        <w:rPr>
          <w:ins w:id="337" w:author="s.pavlenko" w:date="2022-08-23T12:01:00Z"/>
          <w:rFonts w:ascii="Times New Roman" w:eastAsia="Times New Roman" w:hAnsi="Times New Roman" w:cs="Times New Roman"/>
          <w:sz w:val="26"/>
          <w:szCs w:val="26"/>
        </w:rPr>
      </w:pPr>
      <w:ins w:id="338" w:author="s.pavlenko" w:date="2022-08-23T12:01:00Z">
        <w:r w:rsidRPr="00EE2ED3">
          <w:rPr>
            <w:rFonts w:ascii="Times New Roman" w:eastAsia="Times New Roman" w:hAnsi="Times New Roman" w:cs="Times New Roman"/>
            <w:sz w:val="26"/>
            <w:szCs w:val="26"/>
          </w:rPr>
          <w:t xml:space="preserve">Ознайомлення із активом, що є предметом лота, його демонстрація </w:t>
        </w:r>
        <w:r w:rsidRPr="00C0005C">
          <w:rPr>
            <w:rFonts w:ascii="Times New Roman" w:eastAsia="Times New Roman" w:hAnsi="Times New Roman" w:cs="Times New Roman"/>
            <w:sz w:val="26"/>
            <w:szCs w:val="26"/>
            <w:highlight w:val="cyan"/>
          </w:rPr>
          <w:t xml:space="preserve">потенційним учасникам </w:t>
        </w:r>
        <w:commentRangeStart w:id="339"/>
        <w:r w:rsidRPr="00C0005C">
          <w:rPr>
            <w:rFonts w:ascii="Times New Roman" w:eastAsia="Times New Roman" w:hAnsi="Times New Roman" w:cs="Times New Roman"/>
            <w:sz w:val="26"/>
            <w:szCs w:val="26"/>
            <w:highlight w:val="cyan"/>
          </w:rPr>
          <w:t>забезпечується</w:t>
        </w:r>
        <w:commentRangeEnd w:id="339"/>
        <w:r>
          <w:rPr>
            <w:rStyle w:val="ab"/>
          </w:rPr>
          <w:commentReference w:id="339"/>
        </w:r>
        <w:r w:rsidRPr="00EE2ED3">
          <w:rPr>
            <w:rFonts w:ascii="Times New Roman" w:eastAsia="Times New Roman" w:hAnsi="Times New Roman" w:cs="Times New Roman"/>
            <w:sz w:val="26"/>
            <w:szCs w:val="26"/>
          </w:rPr>
          <w:t xml:space="preserve"> відповідальною особою не пізніше трьох робочих днів з дня отримання звернення від зацікавленої особи, але не пізніше дня, що передує дню проведення електронних торгів. </w:t>
        </w:r>
        <w:commentRangeStart w:id="340"/>
        <w:r w:rsidRPr="00EE2ED3">
          <w:rPr>
            <w:rFonts w:ascii="Times New Roman" w:eastAsia="Times New Roman" w:hAnsi="Times New Roman" w:cs="Times New Roman"/>
            <w:sz w:val="26"/>
            <w:szCs w:val="26"/>
          </w:rPr>
          <w:t>Організатор забезпечує при цьому надання контактних даних відповідальних осіб</w:t>
        </w:r>
        <w:commentRangeEnd w:id="340"/>
        <w:r>
          <w:rPr>
            <w:rStyle w:val="ab"/>
          </w:rPr>
          <w:commentReference w:id="340"/>
        </w:r>
        <w:r w:rsidRPr="00EE2ED3">
          <w:rPr>
            <w:rFonts w:ascii="Times New Roman" w:eastAsia="Times New Roman" w:hAnsi="Times New Roman" w:cs="Times New Roman"/>
            <w:sz w:val="26"/>
            <w:szCs w:val="26"/>
          </w:rPr>
          <w:t>.</w:t>
        </w:r>
      </w:ins>
    </w:p>
    <w:p w:rsidR="008A49D3" w:rsidRPr="00EE2ED3" w:rsidRDefault="008A49D3" w:rsidP="008A49D3">
      <w:pPr>
        <w:widowControl w:val="0"/>
        <w:spacing w:after="0" w:line="240" w:lineRule="auto"/>
        <w:ind w:firstLine="709"/>
        <w:jc w:val="center"/>
        <w:rPr>
          <w:ins w:id="341" w:author="s.pavlenko" w:date="2022-08-23T12:01:00Z"/>
          <w:rFonts w:ascii="Times New Roman" w:eastAsia="Times New Roman" w:hAnsi="Times New Roman" w:cs="Times New Roman"/>
          <w:sz w:val="26"/>
          <w:szCs w:val="26"/>
        </w:rPr>
      </w:pPr>
    </w:p>
    <w:p w:rsidR="008A49D3" w:rsidRPr="00EE2ED3" w:rsidRDefault="008A49D3" w:rsidP="008A49D3">
      <w:pPr>
        <w:widowControl w:val="0"/>
        <w:spacing w:after="0" w:line="240" w:lineRule="auto"/>
        <w:ind w:firstLine="709"/>
        <w:jc w:val="center"/>
        <w:rPr>
          <w:ins w:id="342" w:author="s.pavlenko" w:date="2022-08-23T12:01:00Z"/>
          <w:rFonts w:ascii="Times New Roman" w:eastAsia="Times New Roman" w:hAnsi="Times New Roman" w:cs="Times New Roman"/>
          <w:sz w:val="26"/>
          <w:szCs w:val="26"/>
        </w:rPr>
      </w:pPr>
      <w:ins w:id="343" w:author="s.pavlenko" w:date="2022-08-23T12:01:00Z">
        <w:r w:rsidRPr="00EE2ED3">
          <w:rPr>
            <w:rFonts w:ascii="Times New Roman" w:eastAsia="Times New Roman" w:hAnsi="Times New Roman" w:cs="Times New Roman"/>
            <w:b/>
            <w:sz w:val="26"/>
            <w:szCs w:val="26"/>
          </w:rPr>
          <w:t>ІV. Проведення електронних торгів</w:t>
        </w:r>
      </w:ins>
    </w:p>
    <w:p w:rsidR="008A49D3" w:rsidRPr="00EE2ED3" w:rsidRDefault="008A49D3" w:rsidP="008A49D3">
      <w:pPr>
        <w:widowControl w:val="0"/>
        <w:spacing w:after="0" w:line="240" w:lineRule="auto"/>
        <w:ind w:firstLine="709"/>
        <w:jc w:val="both"/>
        <w:rPr>
          <w:ins w:id="344" w:author="s.pavlenko" w:date="2022-08-23T12:01:00Z"/>
          <w:rFonts w:ascii="Times New Roman" w:eastAsia="Times New Roman" w:hAnsi="Times New Roman" w:cs="Times New Roman"/>
          <w:sz w:val="26"/>
          <w:szCs w:val="26"/>
        </w:rPr>
      </w:pPr>
      <w:ins w:id="345" w:author="s.pavlenko" w:date="2022-08-23T12:01:00Z">
        <w:r w:rsidRPr="00EE2ED3">
          <w:rPr>
            <w:rFonts w:ascii="Times New Roman" w:eastAsia="Times New Roman" w:hAnsi="Times New Roman" w:cs="Times New Roman"/>
            <w:sz w:val="26"/>
            <w:szCs w:val="26"/>
          </w:rPr>
          <w:t>1. Дата початку проведення електронних торгів призначається на наступний робочий день після закінчення строку підготовки до проведення електронних торгів.</w:t>
        </w:r>
      </w:ins>
    </w:p>
    <w:p w:rsidR="008A49D3" w:rsidRPr="00EE2ED3" w:rsidRDefault="008A49D3" w:rsidP="008A49D3">
      <w:pPr>
        <w:widowControl w:val="0"/>
        <w:spacing w:after="0" w:line="240" w:lineRule="auto"/>
        <w:ind w:firstLine="709"/>
        <w:jc w:val="both"/>
        <w:rPr>
          <w:ins w:id="346" w:author="s.pavlenko" w:date="2022-08-23T12:01:00Z"/>
          <w:rFonts w:ascii="Times New Roman" w:eastAsia="Times New Roman" w:hAnsi="Times New Roman" w:cs="Times New Roman"/>
          <w:sz w:val="26"/>
          <w:szCs w:val="26"/>
        </w:rPr>
      </w:pPr>
      <w:ins w:id="347" w:author="s.pavlenko" w:date="2022-08-23T12:01:00Z">
        <w:r w:rsidRPr="00EE2ED3">
          <w:rPr>
            <w:rFonts w:ascii="Times New Roman" w:eastAsia="Times New Roman" w:hAnsi="Times New Roman" w:cs="Times New Roman"/>
            <w:sz w:val="26"/>
            <w:szCs w:val="26"/>
          </w:rPr>
          <w:t>2. Електронні торги розпочинаються у визначений в інформаційному повідомленні про електронні торги день. Електронні торги проводяться протягом одного робочого дня з 9-ї до 18-ї години.</w:t>
        </w:r>
      </w:ins>
    </w:p>
    <w:p w:rsidR="008A49D3" w:rsidRPr="00EE2ED3" w:rsidRDefault="008A49D3" w:rsidP="008A49D3">
      <w:pPr>
        <w:widowControl w:val="0"/>
        <w:spacing w:after="0" w:line="240" w:lineRule="auto"/>
        <w:ind w:firstLine="709"/>
        <w:jc w:val="both"/>
        <w:rPr>
          <w:ins w:id="348" w:author="s.pavlenko" w:date="2022-08-23T12:01:00Z"/>
          <w:rFonts w:ascii="Times New Roman" w:eastAsia="Times New Roman" w:hAnsi="Times New Roman" w:cs="Times New Roman"/>
          <w:sz w:val="26"/>
          <w:szCs w:val="26"/>
        </w:rPr>
      </w:pPr>
      <w:ins w:id="349" w:author="s.pavlenko" w:date="2022-08-23T12:01:00Z">
        <w:r w:rsidRPr="00EE2ED3">
          <w:rPr>
            <w:rFonts w:ascii="Times New Roman" w:eastAsia="Times New Roman" w:hAnsi="Times New Roman" w:cs="Times New Roman"/>
            <w:sz w:val="26"/>
            <w:szCs w:val="26"/>
          </w:rPr>
          <w:t xml:space="preserve">Якщо остання цінова пропозиція надійшла за 5 (п’ять) хвилин до завершення строку, визначеного в абзаці першому цього пункту, електронні торги автоматично продовжуються на 10 (десять) хвилин від часу подання останньої цінової пропозиції, але не пізніше </w:t>
        </w:r>
        <w:commentRangeStart w:id="350"/>
        <w:r w:rsidRPr="00C0005C">
          <w:rPr>
            <w:rFonts w:ascii="Times New Roman" w:eastAsia="Times New Roman" w:hAnsi="Times New Roman" w:cs="Times New Roman"/>
            <w:sz w:val="26"/>
            <w:szCs w:val="26"/>
            <w:highlight w:val="yellow"/>
          </w:rPr>
          <w:t>22-ї години</w:t>
        </w:r>
        <w:r w:rsidRPr="00EE2ED3">
          <w:rPr>
            <w:rFonts w:ascii="Times New Roman" w:eastAsia="Times New Roman" w:hAnsi="Times New Roman" w:cs="Times New Roman"/>
            <w:sz w:val="26"/>
            <w:szCs w:val="26"/>
          </w:rPr>
          <w:t>.</w:t>
        </w:r>
        <w:commentRangeEnd w:id="350"/>
        <w:r>
          <w:rPr>
            <w:rStyle w:val="ab"/>
          </w:rPr>
          <w:commentReference w:id="350"/>
        </w:r>
      </w:ins>
    </w:p>
    <w:p w:rsidR="008A49D3" w:rsidRPr="00EE2ED3" w:rsidRDefault="008A49D3" w:rsidP="008A49D3">
      <w:pPr>
        <w:widowControl w:val="0"/>
        <w:spacing w:after="0" w:line="240" w:lineRule="auto"/>
        <w:ind w:firstLine="709"/>
        <w:jc w:val="both"/>
        <w:rPr>
          <w:ins w:id="351" w:author="s.pavlenko" w:date="2022-08-23T12:01:00Z"/>
          <w:rFonts w:ascii="Times New Roman" w:eastAsia="Times New Roman" w:hAnsi="Times New Roman" w:cs="Times New Roman"/>
          <w:sz w:val="26"/>
          <w:szCs w:val="26"/>
        </w:rPr>
      </w:pPr>
      <w:ins w:id="352" w:author="s.pavlenko" w:date="2022-08-23T12:01:00Z">
        <w:r w:rsidRPr="00EE2ED3">
          <w:rPr>
            <w:rFonts w:ascii="Times New Roman" w:eastAsia="Times New Roman" w:hAnsi="Times New Roman" w:cs="Times New Roman"/>
            <w:sz w:val="26"/>
            <w:szCs w:val="26"/>
          </w:rPr>
          <w:t xml:space="preserve">Електронні торги продовжуються також у випадку, якщо остання цінова пропозиція надійшла за </w:t>
        </w:r>
        <w:commentRangeStart w:id="353"/>
        <w:r w:rsidRPr="00EE2ED3">
          <w:rPr>
            <w:rFonts w:ascii="Times New Roman" w:eastAsia="Times New Roman" w:hAnsi="Times New Roman" w:cs="Times New Roman"/>
            <w:sz w:val="26"/>
            <w:szCs w:val="26"/>
          </w:rPr>
          <w:t xml:space="preserve">5 (п’ять) хвилин до закінчення десятихвилинного </w:t>
        </w:r>
        <w:commentRangeEnd w:id="353"/>
        <w:r>
          <w:rPr>
            <w:rStyle w:val="ab"/>
          </w:rPr>
          <w:commentReference w:id="353"/>
        </w:r>
        <w:r w:rsidRPr="00EE2ED3">
          <w:rPr>
            <w:rFonts w:ascii="Times New Roman" w:eastAsia="Times New Roman" w:hAnsi="Times New Roman" w:cs="Times New Roman"/>
            <w:sz w:val="26"/>
            <w:szCs w:val="26"/>
          </w:rPr>
          <w:t>часу їх продовження, але не довше часу, встановленого в абзаці другому цього пункту.</w:t>
        </w:r>
      </w:ins>
    </w:p>
    <w:p w:rsidR="008A49D3" w:rsidRPr="00EE2ED3" w:rsidRDefault="008A49D3" w:rsidP="008A49D3">
      <w:pPr>
        <w:widowControl w:val="0"/>
        <w:spacing w:after="0" w:line="240" w:lineRule="auto"/>
        <w:ind w:firstLine="709"/>
        <w:jc w:val="both"/>
        <w:rPr>
          <w:ins w:id="354" w:author="s.pavlenko" w:date="2022-08-23T12:01:00Z"/>
          <w:rFonts w:ascii="Times New Roman" w:eastAsia="Times New Roman" w:hAnsi="Times New Roman" w:cs="Times New Roman"/>
          <w:sz w:val="26"/>
          <w:szCs w:val="26"/>
        </w:rPr>
      </w:pPr>
      <w:ins w:id="355" w:author="s.pavlenko" w:date="2022-08-23T12:01:00Z">
        <w:r w:rsidRPr="00EE2ED3">
          <w:rPr>
            <w:rFonts w:ascii="Times New Roman" w:eastAsia="Times New Roman" w:hAnsi="Times New Roman" w:cs="Times New Roman"/>
            <w:sz w:val="26"/>
            <w:szCs w:val="26"/>
          </w:rPr>
          <w:t xml:space="preserve">Перші електронні торги проводяться шляхом подання учасниками цінових </w:t>
        </w:r>
        <w:r w:rsidRPr="00EE2ED3">
          <w:rPr>
            <w:rFonts w:ascii="Times New Roman" w:eastAsia="Times New Roman" w:hAnsi="Times New Roman" w:cs="Times New Roman"/>
            <w:sz w:val="26"/>
            <w:szCs w:val="26"/>
          </w:rPr>
          <w:lastRenderedPageBreak/>
          <w:t>пропозицій за лотом. Перша цінова пропозиція може бути рівною або вищою стартової ціни лота. Крок підвищення стартової та кожної наступної ціни лота (крок електронних торгів) становить 1 (один) відсоток стартової ціни лота. Учасник може подати цінову пропозицію, яка повинна містити ціну, що на встановлений Організатором крок електронних торгів вища за попередню, лише після перевищення його цінової пропозиції іншим учасником. Моментом подачі цінової пропозиції вважається зафіксований ЕТС момент прийняття цінової пропозиції учасника.</w:t>
        </w:r>
      </w:ins>
    </w:p>
    <w:p w:rsidR="008A49D3" w:rsidRPr="00EE2ED3" w:rsidRDefault="008A49D3" w:rsidP="008A49D3">
      <w:pPr>
        <w:widowControl w:val="0"/>
        <w:spacing w:after="0" w:line="240" w:lineRule="auto"/>
        <w:ind w:firstLine="709"/>
        <w:jc w:val="both"/>
        <w:rPr>
          <w:ins w:id="356" w:author="s.pavlenko" w:date="2022-08-23T12:01:00Z"/>
          <w:rFonts w:ascii="Times New Roman" w:eastAsia="Times New Roman" w:hAnsi="Times New Roman" w:cs="Times New Roman"/>
          <w:sz w:val="26"/>
          <w:szCs w:val="26"/>
        </w:rPr>
      </w:pPr>
      <w:ins w:id="357" w:author="s.pavlenko" w:date="2022-08-23T12:01:00Z">
        <w:r w:rsidRPr="00EE2ED3">
          <w:rPr>
            <w:rFonts w:ascii="Times New Roman" w:eastAsia="Times New Roman" w:hAnsi="Times New Roman" w:cs="Times New Roman"/>
            <w:sz w:val="26"/>
            <w:szCs w:val="26"/>
          </w:rPr>
          <w:t xml:space="preserve">3. Усі учасники електронних торгів мають можливість під час їх перебігу подати через </w:t>
        </w:r>
        <w:proofErr w:type="spellStart"/>
        <w:r w:rsidRPr="00EE2ED3">
          <w:rPr>
            <w:rFonts w:ascii="Times New Roman" w:eastAsia="Times New Roman" w:hAnsi="Times New Roman" w:cs="Times New Roman"/>
            <w:sz w:val="26"/>
            <w:szCs w:val="26"/>
          </w:rPr>
          <w:t>вебсайт</w:t>
        </w:r>
        <w:proofErr w:type="spellEnd"/>
        <w:r w:rsidRPr="00EE2ED3">
          <w:rPr>
            <w:rFonts w:ascii="Times New Roman" w:eastAsia="Times New Roman" w:hAnsi="Times New Roman" w:cs="Times New Roman"/>
            <w:sz w:val="26"/>
            <w:szCs w:val="26"/>
          </w:rPr>
          <w:t xml:space="preserve"> особливу ставку.</w:t>
        </w:r>
      </w:ins>
    </w:p>
    <w:p w:rsidR="008A49D3" w:rsidRPr="00EE2ED3" w:rsidRDefault="008A49D3" w:rsidP="008A49D3">
      <w:pPr>
        <w:widowControl w:val="0"/>
        <w:spacing w:after="0" w:line="240" w:lineRule="auto"/>
        <w:ind w:firstLine="709"/>
        <w:jc w:val="both"/>
        <w:rPr>
          <w:ins w:id="358" w:author="s.pavlenko" w:date="2022-08-23T12:01:00Z"/>
          <w:rFonts w:ascii="Times New Roman" w:eastAsia="Times New Roman" w:hAnsi="Times New Roman" w:cs="Times New Roman"/>
          <w:sz w:val="26"/>
          <w:szCs w:val="26"/>
        </w:rPr>
      </w:pPr>
      <w:ins w:id="359" w:author="s.pavlenko" w:date="2022-08-23T12:01:00Z">
        <w:r w:rsidRPr="00C0005C">
          <w:rPr>
            <w:rFonts w:ascii="Times New Roman" w:eastAsia="Times New Roman" w:hAnsi="Times New Roman" w:cs="Times New Roman"/>
            <w:sz w:val="26"/>
            <w:szCs w:val="26"/>
            <w:highlight w:val="yellow"/>
          </w:rPr>
          <w:t xml:space="preserve">Особлива ставка може бути подана учасником </w:t>
        </w:r>
        <w:commentRangeStart w:id="360"/>
        <w:r w:rsidRPr="00C0005C">
          <w:rPr>
            <w:rFonts w:ascii="Times New Roman" w:eastAsia="Times New Roman" w:hAnsi="Times New Roman" w:cs="Times New Roman"/>
            <w:sz w:val="26"/>
            <w:szCs w:val="26"/>
            <w:highlight w:val="yellow"/>
          </w:rPr>
          <w:t>лише один раз</w:t>
        </w:r>
        <w:r w:rsidRPr="00EE2ED3">
          <w:rPr>
            <w:rFonts w:ascii="Times New Roman" w:eastAsia="Times New Roman" w:hAnsi="Times New Roman" w:cs="Times New Roman"/>
            <w:sz w:val="26"/>
            <w:szCs w:val="26"/>
          </w:rPr>
          <w:t xml:space="preserve"> </w:t>
        </w:r>
        <w:commentRangeEnd w:id="360"/>
        <w:r>
          <w:rPr>
            <w:rStyle w:val="ab"/>
          </w:rPr>
          <w:commentReference w:id="360"/>
        </w:r>
        <w:r w:rsidRPr="00EE2ED3">
          <w:rPr>
            <w:rFonts w:ascii="Times New Roman" w:eastAsia="Times New Roman" w:hAnsi="Times New Roman" w:cs="Times New Roman"/>
            <w:sz w:val="26"/>
            <w:szCs w:val="26"/>
          </w:rPr>
          <w:t>під час перебігу електронних торгів на суму</w:t>
        </w:r>
        <w:r>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 xml:space="preserve"> не нижчу від стартової ціни лоту.</w:t>
        </w:r>
      </w:ins>
    </w:p>
    <w:p w:rsidR="008A49D3" w:rsidRPr="00EE2ED3" w:rsidRDefault="008A49D3" w:rsidP="008A49D3">
      <w:pPr>
        <w:widowControl w:val="0"/>
        <w:spacing w:after="0" w:line="240" w:lineRule="auto"/>
        <w:ind w:firstLine="709"/>
        <w:jc w:val="both"/>
        <w:rPr>
          <w:ins w:id="361" w:author="s.pavlenko" w:date="2022-08-23T12:01:00Z"/>
          <w:rFonts w:ascii="Times New Roman" w:eastAsia="Times New Roman" w:hAnsi="Times New Roman" w:cs="Times New Roman"/>
          <w:sz w:val="26"/>
          <w:szCs w:val="26"/>
        </w:rPr>
      </w:pPr>
      <w:ins w:id="362" w:author="s.pavlenko" w:date="2022-08-23T12:01:00Z">
        <w:r w:rsidRPr="00EE2ED3">
          <w:rPr>
            <w:rFonts w:ascii="Times New Roman" w:eastAsia="Times New Roman" w:hAnsi="Times New Roman" w:cs="Times New Roman"/>
            <w:sz w:val="26"/>
            <w:szCs w:val="26"/>
          </w:rPr>
          <w:t>Особлива ставка не може бути рівна звичайній ціновій пропозиції чи особливій ставці іншого учасника</w:t>
        </w:r>
        <w:r>
          <w:rPr>
            <w:rFonts w:ascii="Times New Roman" w:eastAsia="Times New Roman" w:hAnsi="Times New Roman" w:cs="Times New Roman"/>
            <w:sz w:val="26"/>
            <w:szCs w:val="26"/>
          </w:rPr>
          <w:t xml:space="preserve">, </w:t>
        </w:r>
        <w:r w:rsidRPr="00C0005C">
          <w:rPr>
            <w:rFonts w:ascii="Times New Roman" w:eastAsia="Times New Roman" w:hAnsi="Times New Roman" w:cs="Times New Roman"/>
            <w:sz w:val="26"/>
            <w:szCs w:val="26"/>
            <w:highlight w:val="cyan"/>
          </w:rPr>
          <w:t>у разі якщо така ставка зроблена іншим учасником</w:t>
        </w:r>
        <w:r w:rsidRPr="00EE2ED3">
          <w:rPr>
            <w:rFonts w:ascii="Times New Roman" w:eastAsia="Times New Roman" w:hAnsi="Times New Roman" w:cs="Times New Roman"/>
            <w:sz w:val="26"/>
            <w:szCs w:val="26"/>
          </w:rPr>
          <w:t>.</w:t>
        </w:r>
      </w:ins>
    </w:p>
    <w:p w:rsidR="008A49D3" w:rsidRPr="00EE2ED3" w:rsidRDefault="008A49D3" w:rsidP="008A49D3">
      <w:pPr>
        <w:widowControl w:val="0"/>
        <w:spacing w:after="0" w:line="240" w:lineRule="auto"/>
        <w:ind w:firstLine="709"/>
        <w:jc w:val="both"/>
        <w:rPr>
          <w:ins w:id="363" w:author="s.pavlenko" w:date="2022-08-23T12:01:00Z"/>
          <w:rFonts w:ascii="Times New Roman" w:eastAsia="Times New Roman" w:hAnsi="Times New Roman" w:cs="Times New Roman"/>
          <w:sz w:val="26"/>
          <w:szCs w:val="26"/>
        </w:rPr>
      </w:pPr>
      <w:ins w:id="364" w:author="s.pavlenko" w:date="2022-08-23T12:01:00Z">
        <w:r w:rsidRPr="00EE2ED3">
          <w:rPr>
            <w:rFonts w:ascii="Times New Roman" w:eastAsia="Times New Roman" w:hAnsi="Times New Roman" w:cs="Times New Roman"/>
            <w:sz w:val="26"/>
            <w:szCs w:val="26"/>
          </w:rPr>
          <w:t>У випадку, коли учасником під час перебігу електронних торгів було перевищено його власну особливу ставку, така особлива ставка анулюється та не береться до уваги при визначенні переможця.</w:t>
        </w:r>
      </w:ins>
    </w:p>
    <w:p w:rsidR="008A49D3" w:rsidRPr="00EE2ED3" w:rsidRDefault="008A49D3" w:rsidP="008A49D3">
      <w:pPr>
        <w:widowControl w:val="0"/>
        <w:spacing w:after="0" w:line="240" w:lineRule="auto"/>
        <w:ind w:firstLine="709"/>
        <w:jc w:val="both"/>
        <w:rPr>
          <w:ins w:id="365" w:author="s.pavlenko" w:date="2022-08-23T12:01:00Z"/>
          <w:rFonts w:ascii="Times New Roman" w:eastAsia="Times New Roman" w:hAnsi="Times New Roman" w:cs="Times New Roman"/>
          <w:sz w:val="26"/>
          <w:szCs w:val="26"/>
        </w:rPr>
      </w:pPr>
      <w:ins w:id="366" w:author="s.pavlenko" w:date="2022-08-23T12:01:00Z">
        <w:r w:rsidRPr="00EE2ED3">
          <w:rPr>
            <w:rFonts w:ascii="Times New Roman" w:eastAsia="Times New Roman" w:hAnsi="Times New Roman" w:cs="Times New Roman"/>
            <w:sz w:val="26"/>
            <w:szCs w:val="26"/>
          </w:rPr>
          <w:t>Після подання особливої ставки учасник може подавати лише звичайні цінові пропозиції з дотриманням умов пункту 4 цього Розділу.</w:t>
        </w:r>
      </w:ins>
    </w:p>
    <w:p w:rsidR="008A49D3" w:rsidRPr="00EE2ED3" w:rsidRDefault="008A49D3" w:rsidP="008A49D3">
      <w:pPr>
        <w:widowControl w:val="0"/>
        <w:spacing w:after="0" w:line="240" w:lineRule="auto"/>
        <w:ind w:firstLine="709"/>
        <w:jc w:val="both"/>
        <w:rPr>
          <w:ins w:id="367" w:author="s.pavlenko" w:date="2022-08-23T12:01:00Z"/>
          <w:rFonts w:ascii="Times New Roman" w:eastAsia="Times New Roman" w:hAnsi="Times New Roman" w:cs="Times New Roman"/>
          <w:sz w:val="26"/>
          <w:szCs w:val="26"/>
        </w:rPr>
      </w:pPr>
      <w:ins w:id="368" w:author="s.pavlenko" w:date="2022-08-23T12:01:00Z">
        <w:r w:rsidRPr="00EE2ED3">
          <w:rPr>
            <w:rFonts w:ascii="Times New Roman" w:eastAsia="Times New Roman" w:hAnsi="Times New Roman" w:cs="Times New Roman"/>
            <w:sz w:val="26"/>
            <w:szCs w:val="26"/>
          </w:rPr>
          <w:t>Факт подання особливої ставки будь-яким з учасників відображається в інформації про перебіг електронних торгів.</w:t>
        </w:r>
      </w:ins>
    </w:p>
    <w:p w:rsidR="008A49D3" w:rsidRPr="00EE2ED3" w:rsidRDefault="008A49D3" w:rsidP="008A49D3">
      <w:pPr>
        <w:widowControl w:val="0"/>
        <w:spacing w:after="0" w:line="240" w:lineRule="auto"/>
        <w:ind w:firstLine="709"/>
        <w:jc w:val="both"/>
        <w:rPr>
          <w:ins w:id="369" w:author="s.pavlenko" w:date="2022-08-23T12:01:00Z"/>
          <w:rFonts w:ascii="Times New Roman" w:eastAsia="Times New Roman" w:hAnsi="Times New Roman" w:cs="Times New Roman"/>
          <w:sz w:val="26"/>
          <w:szCs w:val="26"/>
        </w:rPr>
      </w:pPr>
      <w:ins w:id="370" w:author="s.pavlenko" w:date="2022-08-23T12:01:00Z">
        <w:r w:rsidRPr="00EE2ED3">
          <w:rPr>
            <w:rFonts w:ascii="Times New Roman" w:eastAsia="Times New Roman" w:hAnsi="Times New Roman" w:cs="Times New Roman"/>
            <w:sz w:val="26"/>
            <w:szCs w:val="26"/>
          </w:rPr>
          <w:t xml:space="preserve">Розмір поданої особливої ставки відображається в </w:t>
        </w:r>
        <w:r w:rsidRPr="00C0005C">
          <w:rPr>
            <w:rFonts w:ascii="Times New Roman" w:eastAsia="Times New Roman" w:hAnsi="Times New Roman" w:cs="Times New Roman"/>
            <w:color w:val="00B0F0"/>
            <w:sz w:val="26"/>
            <w:szCs w:val="26"/>
          </w:rPr>
          <w:t xml:space="preserve">інформації про перебіг електронних </w:t>
        </w:r>
        <w:r w:rsidRPr="00EE2ED3">
          <w:rPr>
            <w:rFonts w:ascii="Times New Roman" w:eastAsia="Times New Roman" w:hAnsi="Times New Roman" w:cs="Times New Roman"/>
            <w:sz w:val="26"/>
            <w:szCs w:val="26"/>
          </w:rPr>
          <w:t>торгів лише після її перевищення звичайною ціновою пропозицією, зробленою при звичайному перебігу електронних торгів.</w:t>
        </w:r>
      </w:ins>
    </w:p>
    <w:p w:rsidR="008A49D3" w:rsidRPr="00EE2ED3" w:rsidRDefault="008A49D3" w:rsidP="008A49D3">
      <w:pPr>
        <w:widowControl w:val="0"/>
        <w:spacing w:after="0" w:line="240" w:lineRule="auto"/>
        <w:ind w:firstLine="709"/>
        <w:jc w:val="both"/>
        <w:rPr>
          <w:ins w:id="371" w:author="s.pavlenko" w:date="2022-08-23T12:01:00Z"/>
          <w:rFonts w:ascii="Times New Roman" w:eastAsia="Times New Roman" w:hAnsi="Times New Roman" w:cs="Times New Roman"/>
          <w:sz w:val="26"/>
          <w:szCs w:val="26"/>
        </w:rPr>
      </w:pPr>
      <w:ins w:id="372" w:author="s.pavlenko" w:date="2022-08-23T12:01:00Z">
        <w:r w:rsidRPr="00EE2ED3">
          <w:rPr>
            <w:rFonts w:ascii="Times New Roman" w:eastAsia="Times New Roman" w:hAnsi="Times New Roman" w:cs="Times New Roman"/>
            <w:sz w:val="26"/>
            <w:szCs w:val="26"/>
          </w:rPr>
          <w:t xml:space="preserve">4. </w:t>
        </w:r>
        <w:commentRangeStart w:id="373"/>
        <w:r w:rsidRPr="00C0005C">
          <w:rPr>
            <w:rFonts w:ascii="Times New Roman" w:eastAsia="Times New Roman" w:hAnsi="Times New Roman" w:cs="Times New Roman"/>
            <w:color w:val="00B0F0"/>
            <w:sz w:val="26"/>
            <w:szCs w:val="26"/>
          </w:rPr>
          <w:t>Інформація про перебіг електронних торгів</w:t>
        </w:r>
        <w:commentRangeEnd w:id="373"/>
        <w:r w:rsidRPr="00C0005C">
          <w:rPr>
            <w:rStyle w:val="ab"/>
            <w:color w:val="00B0F0"/>
          </w:rPr>
          <w:commentReference w:id="373"/>
        </w:r>
        <w:r w:rsidRPr="00C0005C">
          <w:rPr>
            <w:rFonts w:ascii="Times New Roman" w:eastAsia="Times New Roman" w:hAnsi="Times New Roman" w:cs="Times New Roman"/>
            <w:color w:val="00B0F0"/>
            <w:sz w:val="26"/>
            <w:szCs w:val="26"/>
          </w:rPr>
          <w:t xml:space="preserve"> </w:t>
        </w:r>
        <w:r w:rsidRPr="00EE2ED3">
          <w:rPr>
            <w:rFonts w:ascii="Times New Roman" w:eastAsia="Times New Roman" w:hAnsi="Times New Roman" w:cs="Times New Roman"/>
            <w:sz w:val="26"/>
            <w:szCs w:val="26"/>
          </w:rPr>
          <w:t>оновлюється одразу після внесення учасником цінової пропозиції. Переможцем перших електронних торгів визнається учасник, від якого на момент завершення електронних торгів надійшла найвища цінова пропозиція. Якщо на перших електронних торгах один із учасників запропонував придбати актив за стартовою ціною і пропозицій щодо купівлі активу від інших учасників не надійшло, актив продається за стартовою ціною.</w:t>
        </w:r>
      </w:ins>
    </w:p>
    <w:p w:rsidR="008A49D3" w:rsidRPr="00EE2ED3" w:rsidRDefault="008A49D3" w:rsidP="008A49D3">
      <w:pPr>
        <w:widowControl w:val="0"/>
        <w:spacing w:after="0" w:line="240" w:lineRule="auto"/>
        <w:ind w:firstLine="709"/>
        <w:jc w:val="both"/>
        <w:rPr>
          <w:ins w:id="374" w:author="s.pavlenko" w:date="2022-08-23T12:01:00Z"/>
          <w:rFonts w:ascii="Times New Roman" w:eastAsia="Times New Roman" w:hAnsi="Times New Roman" w:cs="Times New Roman"/>
          <w:sz w:val="26"/>
          <w:szCs w:val="26"/>
        </w:rPr>
      </w:pPr>
      <w:ins w:id="375" w:author="s.pavlenko" w:date="2022-08-23T12:01:00Z">
        <w:r w:rsidRPr="00EE2ED3">
          <w:rPr>
            <w:rFonts w:ascii="Times New Roman" w:eastAsia="Times New Roman" w:hAnsi="Times New Roman" w:cs="Times New Roman"/>
            <w:sz w:val="26"/>
            <w:szCs w:val="26"/>
          </w:rPr>
          <w:t>5. Якщо до часу завершення електронних торгів не надійшла жодна цінова пропозиція, електронні торги вважаються такими, що не відбулися.</w:t>
        </w:r>
      </w:ins>
    </w:p>
    <w:p w:rsidR="008A49D3" w:rsidRPr="00EE2ED3" w:rsidRDefault="008A49D3" w:rsidP="008A49D3">
      <w:pPr>
        <w:widowControl w:val="0"/>
        <w:spacing w:after="0" w:line="240" w:lineRule="auto"/>
        <w:ind w:firstLine="709"/>
        <w:jc w:val="center"/>
        <w:rPr>
          <w:ins w:id="376" w:author="s.pavlenko" w:date="2022-08-23T12:01:00Z"/>
          <w:rFonts w:ascii="Times New Roman" w:eastAsia="Times New Roman" w:hAnsi="Times New Roman" w:cs="Times New Roman"/>
          <w:sz w:val="26"/>
          <w:szCs w:val="26"/>
        </w:rPr>
      </w:pPr>
    </w:p>
    <w:p w:rsidR="008A49D3" w:rsidRPr="00EE2ED3" w:rsidRDefault="008A49D3" w:rsidP="008A49D3">
      <w:pPr>
        <w:widowControl w:val="0"/>
        <w:spacing w:after="0" w:line="240" w:lineRule="auto"/>
        <w:ind w:firstLine="709"/>
        <w:jc w:val="center"/>
        <w:rPr>
          <w:ins w:id="377" w:author="s.pavlenko" w:date="2022-08-23T12:01:00Z"/>
          <w:rFonts w:ascii="Times New Roman" w:eastAsia="Times New Roman" w:hAnsi="Times New Roman" w:cs="Times New Roman"/>
          <w:color w:val="000000"/>
          <w:sz w:val="26"/>
          <w:szCs w:val="26"/>
        </w:rPr>
      </w:pPr>
      <w:ins w:id="378" w:author="s.pavlenko" w:date="2022-08-23T12:01:00Z">
        <w:r w:rsidRPr="00EE2ED3">
          <w:rPr>
            <w:rFonts w:ascii="Times New Roman" w:eastAsia="Times New Roman" w:hAnsi="Times New Roman" w:cs="Times New Roman"/>
            <w:b/>
            <w:color w:val="000000"/>
            <w:sz w:val="26"/>
            <w:szCs w:val="26"/>
          </w:rPr>
          <w:t>V. Особливості проведення повторних електронних торгів</w:t>
        </w:r>
      </w:ins>
    </w:p>
    <w:p w:rsidR="008A49D3" w:rsidRPr="00F57CB8" w:rsidRDefault="008A49D3" w:rsidP="008A49D3">
      <w:pPr>
        <w:widowControl w:val="0"/>
        <w:spacing w:after="0" w:line="240" w:lineRule="auto"/>
        <w:ind w:firstLine="709"/>
        <w:jc w:val="both"/>
        <w:rPr>
          <w:ins w:id="379" w:author="s.pavlenko" w:date="2022-08-23T12:01:00Z"/>
          <w:rFonts w:ascii="Times New Roman" w:eastAsia="Times New Roman" w:hAnsi="Times New Roman" w:cs="Times New Roman"/>
          <w:color w:val="000000"/>
          <w:sz w:val="26"/>
          <w:szCs w:val="26"/>
          <w:highlight w:val="cyan"/>
        </w:rPr>
      </w:pPr>
      <w:ins w:id="380" w:author="s.pavlenko" w:date="2022-08-23T12:01:00Z">
        <w:r w:rsidRPr="00EE2ED3">
          <w:rPr>
            <w:rFonts w:ascii="Times New Roman" w:eastAsia="Times New Roman" w:hAnsi="Times New Roman" w:cs="Times New Roman"/>
            <w:color w:val="000000"/>
            <w:sz w:val="26"/>
            <w:szCs w:val="26"/>
          </w:rPr>
          <w:t xml:space="preserve">1. </w:t>
        </w:r>
        <w:r w:rsidRPr="00C0005C">
          <w:rPr>
            <w:rFonts w:ascii="Times New Roman" w:eastAsia="Times New Roman" w:hAnsi="Times New Roman" w:cs="Times New Roman"/>
            <w:color w:val="000000"/>
            <w:sz w:val="26"/>
            <w:szCs w:val="26"/>
            <w:highlight w:val="cyan"/>
          </w:rPr>
          <w:t xml:space="preserve">Можливість проведення електронних торгів з </w:t>
        </w:r>
        <w:commentRangeStart w:id="381"/>
        <w:r w:rsidRPr="00C0005C">
          <w:rPr>
            <w:rFonts w:ascii="Times New Roman" w:eastAsia="Times New Roman" w:hAnsi="Times New Roman" w:cs="Times New Roman"/>
            <w:color w:val="000000"/>
            <w:sz w:val="26"/>
            <w:szCs w:val="26"/>
            <w:highlight w:val="cyan"/>
          </w:rPr>
          <w:t xml:space="preserve">автоматичним покроковим зниженням такої ціни </w:t>
        </w:r>
        <w:commentRangeEnd w:id="381"/>
        <w:r w:rsidRPr="00C0005C">
          <w:rPr>
            <w:rStyle w:val="ab"/>
            <w:highlight w:val="cyan"/>
          </w:rPr>
          <w:commentReference w:id="381"/>
        </w:r>
        <w:r w:rsidRPr="00C0005C">
          <w:rPr>
            <w:rFonts w:ascii="Times New Roman" w:eastAsia="Times New Roman" w:hAnsi="Times New Roman" w:cs="Times New Roman"/>
            <w:color w:val="000000"/>
            <w:sz w:val="26"/>
            <w:szCs w:val="26"/>
            <w:highlight w:val="cyan"/>
          </w:rPr>
          <w:t>лота узгоджується із Замовником у кожному окремому випадку.</w:t>
        </w:r>
      </w:ins>
    </w:p>
    <w:p w:rsidR="008A49D3" w:rsidRPr="00F57CB8" w:rsidRDefault="008A49D3" w:rsidP="008A49D3">
      <w:pPr>
        <w:widowControl w:val="0"/>
        <w:spacing w:after="0" w:line="240" w:lineRule="auto"/>
        <w:ind w:firstLine="709"/>
        <w:jc w:val="both"/>
        <w:rPr>
          <w:ins w:id="382" w:author="s.pavlenko" w:date="2022-08-23T12:01:00Z"/>
          <w:rFonts w:ascii="Times New Roman" w:eastAsia="Times New Roman" w:hAnsi="Times New Roman" w:cs="Times New Roman"/>
          <w:color w:val="000000"/>
          <w:sz w:val="26"/>
          <w:szCs w:val="26"/>
          <w:highlight w:val="cyan"/>
        </w:rPr>
      </w:pPr>
      <w:ins w:id="383" w:author="s.pavlenko" w:date="2022-08-23T12:01:00Z">
        <w:r w:rsidRPr="00C0005C">
          <w:rPr>
            <w:rFonts w:ascii="Times New Roman" w:eastAsia="Times New Roman" w:hAnsi="Times New Roman" w:cs="Times New Roman"/>
            <w:color w:val="000000"/>
            <w:sz w:val="26"/>
            <w:szCs w:val="26"/>
            <w:highlight w:val="cyan"/>
          </w:rPr>
          <w:t xml:space="preserve">1.1.Зокрема, у разі не реалізації майна на перших електронних торгах, повторних (других) електронних торгах Замовник не пізніше наступного робочого дня, що настає за днем відповідних торгів, які не відбулися, </w:t>
        </w:r>
        <w:commentRangeStart w:id="384"/>
        <w:r w:rsidRPr="00C0005C">
          <w:rPr>
            <w:rFonts w:ascii="Times New Roman" w:eastAsia="Times New Roman" w:hAnsi="Times New Roman" w:cs="Times New Roman"/>
            <w:color w:val="000000"/>
            <w:sz w:val="26"/>
            <w:szCs w:val="26"/>
            <w:highlight w:val="cyan"/>
          </w:rPr>
          <w:t>повідомляє</w:t>
        </w:r>
        <w:commentRangeEnd w:id="384"/>
        <w:r w:rsidRPr="00C0005C">
          <w:rPr>
            <w:rStyle w:val="ab"/>
            <w:highlight w:val="cyan"/>
          </w:rPr>
          <w:commentReference w:id="384"/>
        </w:r>
        <w:r w:rsidRPr="00C0005C">
          <w:rPr>
            <w:rFonts w:ascii="Times New Roman" w:eastAsia="Times New Roman" w:hAnsi="Times New Roman" w:cs="Times New Roman"/>
            <w:color w:val="000000"/>
            <w:sz w:val="26"/>
            <w:szCs w:val="26"/>
            <w:highlight w:val="cyan"/>
          </w:rPr>
          <w:t xml:space="preserve"> (яким чином?) Організатора про тип повторних (других, третіх) електронних торгів. </w:t>
        </w:r>
        <w:commentRangeStart w:id="385"/>
        <w:r w:rsidRPr="00C0005C">
          <w:rPr>
            <w:rFonts w:ascii="Times New Roman" w:eastAsia="Times New Roman" w:hAnsi="Times New Roman" w:cs="Times New Roman"/>
            <w:color w:val="000000"/>
            <w:sz w:val="26"/>
            <w:szCs w:val="26"/>
            <w:highlight w:val="cyan"/>
          </w:rPr>
          <w:t xml:space="preserve">Типами повторних торгів є:  електронні торги без можливості зниження початкової вартості лота або електронні торги з можливістю зниження початкової вартості лота. </w:t>
        </w:r>
        <w:commentRangeEnd w:id="385"/>
        <w:r w:rsidRPr="00C0005C">
          <w:rPr>
            <w:rStyle w:val="ab"/>
            <w:highlight w:val="cyan"/>
          </w:rPr>
          <w:commentReference w:id="385"/>
        </w:r>
      </w:ins>
    </w:p>
    <w:p w:rsidR="008A49D3" w:rsidRPr="00F57CB8" w:rsidRDefault="008A49D3" w:rsidP="008A49D3">
      <w:pPr>
        <w:widowControl w:val="0"/>
        <w:spacing w:after="0" w:line="240" w:lineRule="auto"/>
        <w:ind w:firstLine="709"/>
        <w:jc w:val="both"/>
        <w:rPr>
          <w:ins w:id="386" w:author="s.pavlenko" w:date="2022-08-23T12:01:00Z"/>
          <w:rFonts w:ascii="Times New Roman" w:eastAsia="Times New Roman" w:hAnsi="Times New Roman" w:cs="Times New Roman"/>
          <w:color w:val="000000"/>
          <w:sz w:val="26"/>
          <w:szCs w:val="26"/>
          <w:highlight w:val="cyan"/>
        </w:rPr>
      </w:pPr>
      <w:ins w:id="387" w:author="s.pavlenko" w:date="2022-08-23T12:01:00Z">
        <w:r w:rsidRPr="00C0005C">
          <w:rPr>
            <w:rFonts w:ascii="Times New Roman" w:eastAsia="Times New Roman" w:hAnsi="Times New Roman" w:cs="Times New Roman"/>
            <w:color w:val="000000"/>
            <w:sz w:val="26"/>
            <w:szCs w:val="26"/>
            <w:highlight w:val="cyan"/>
          </w:rPr>
          <w:t xml:space="preserve">1.2. Не реалізовані на перших електронних торгах, повторних (других) електронних торгах активи протягом двох робочих днів з дня, що настає за днем відповідних торгів після отримання повідомлення від </w:t>
        </w:r>
        <w:commentRangeStart w:id="388"/>
        <w:r w:rsidRPr="00C0005C">
          <w:rPr>
            <w:rFonts w:ascii="Times New Roman" w:eastAsia="Times New Roman" w:hAnsi="Times New Roman" w:cs="Times New Roman"/>
            <w:color w:val="000000"/>
            <w:sz w:val="26"/>
            <w:szCs w:val="26"/>
            <w:highlight w:val="cyan"/>
          </w:rPr>
          <w:t>Замовника</w:t>
        </w:r>
        <w:commentRangeEnd w:id="388"/>
        <w:r w:rsidRPr="00C0005C">
          <w:rPr>
            <w:rStyle w:val="ab"/>
            <w:highlight w:val="cyan"/>
          </w:rPr>
          <w:commentReference w:id="388"/>
        </w:r>
        <w:r w:rsidRPr="00C0005C">
          <w:rPr>
            <w:rFonts w:ascii="Times New Roman" w:eastAsia="Times New Roman" w:hAnsi="Times New Roman" w:cs="Times New Roman"/>
            <w:color w:val="000000"/>
            <w:sz w:val="26"/>
            <w:szCs w:val="26"/>
            <w:highlight w:val="cyan"/>
          </w:rPr>
          <w:t>, виставляються Організатором на повторні електронні торги.</w:t>
        </w:r>
      </w:ins>
    </w:p>
    <w:p w:rsidR="008A49D3" w:rsidRPr="00F57CB8" w:rsidRDefault="008A49D3" w:rsidP="008A49D3">
      <w:pPr>
        <w:widowControl w:val="0"/>
        <w:spacing w:after="0" w:line="240" w:lineRule="auto"/>
        <w:ind w:firstLine="709"/>
        <w:jc w:val="both"/>
        <w:rPr>
          <w:ins w:id="389" w:author="s.pavlenko" w:date="2022-08-23T12:01:00Z"/>
          <w:rFonts w:ascii="Times New Roman" w:eastAsia="Times New Roman" w:hAnsi="Times New Roman" w:cs="Times New Roman"/>
          <w:color w:val="000000"/>
          <w:sz w:val="26"/>
          <w:szCs w:val="26"/>
          <w:highlight w:val="cyan"/>
        </w:rPr>
      </w:pPr>
      <w:ins w:id="390" w:author="s.pavlenko" w:date="2022-08-23T12:01:00Z">
        <w:r w:rsidRPr="00C0005C">
          <w:rPr>
            <w:rFonts w:ascii="Times New Roman" w:eastAsia="Times New Roman" w:hAnsi="Times New Roman" w:cs="Times New Roman"/>
            <w:color w:val="000000"/>
            <w:sz w:val="26"/>
            <w:szCs w:val="26"/>
            <w:highlight w:val="cyan"/>
          </w:rPr>
          <w:t xml:space="preserve">2. У разі обрання Замовником необхідності проведення повторних (других, третіх) електронних торгів за типом електронних торгів без можливості зниження стартової ціни такі торги відбуваються згідно з Розділом IV Правил та з урахування </w:t>
        </w:r>
        <w:r w:rsidRPr="00C0005C">
          <w:rPr>
            <w:rFonts w:ascii="Times New Roman" w:eastAsia="Times New Roman" w:hAnsi="Times New Roman" w:cs="Times New Roman"/>
            <w:color w:val="000000"/>
            <w:sz w:val="26"/>
            <w:szCs w:val="26"/>
            <w:highlight w:val="cyan"/>
          </w:rPr>
          <w:lastRenderedPageBreak/>
          <w:t>особливостей, визначених цим Розділом щодо строку формування лота, визначення стартової ціни лота та формування розміру гарантійного внеску.</w:t>
        </w:r>
      </w:ins>
    </w:p>
    <w:p w:rsidR="008A49D3" w:rsidRPr="00F57CB8" w:rsidRDefault="008A49D3" w:rsidP="008A49D3">
      <w:pPr>
        <w:widowControl w:val="0"/>
        <w:spacing w:after="0" w:line="240" w:lineRule="auto"/>
        <w:ind w:firstLine="709"/>
        <w:jc w:val="both"/>
        <w:rPr>
          <w:ins w:id="391" w:author="s.pavlenko" w:date="2022-08-23T12:01:00Z"/>
          <w:rFonts w:ascii="Times New Roman" w:eastAsia="Times New Roman" w:hAnsi="Times New Roman" w:cs="Times New Roman"/>
          <w:color w:val="000000"/>
          <w:sz w:val="26"/>
          <w:szCs w:val="26"/>
          <w:highlight w:val="cyan"/>
        </w:rPr>
      </w:pPr>
      <w:ins w:id="392" w:author="s.pavlenko" w:date="2022-08-23T12:01:00Z">
        <w:r w:rsidRPr="00C0005C">
          <w:rPr>
            <w:rFonts w:ascii="Times New Roman" w:eastAsia="Times New Roman" w:hAnsi="Times New Roman" w:cs="Times New Roman"/>
            <w:color w:val="000000"/>
            <w:sz w:val="26"/>
            <w:szCs w:val="26"/>
            <w:highlight w:val="cyan"/>
          </w:rPr>
          <w:t>2.1. У разі обрання Замовником необхідності проведення повторних (других, третіх) електронних торгів за типом електронних торгів з можливістю зниження стартової ціни такі торги  відбуваються на умовах цих Правил з урахуванням особливостей, передбачених цим Розділом щодо строку формування лота, визначення стартової ціни лота, формування розміру гарантійного внеску та умов щодо зниження початкової вартості лота.</w:t>
        </w:r>
      </w:ins>
    </w:p>
    <w:p w:rsidR="008A49D3" w:rsidRPr="00F57CB8" w:rsidRDefault="008A49D3" w:rsidP="008A49D3">
      <w:pPr>
        <w:widowControl w:val="0"/>
        <w:spacing w:after="0" w:line="240" w:lineRule="auto"/>
        <w:ind w:firstLine="709"/>
        <w:jc w:val="both"/>
        <w:rPr>
          <w:ins w:id="393" w:author="s.pavlenko" w:date="2022-08-23T12:01:00Z"/>
          <w:rFonts w:ascii="Times New Roman" w:eastAsia="Times New Roman" w:hAnsi="Times New Roman" w:cs="Times New Roman"/>
          <w:color w:val="000000"/>
          <w:sz w:val="26"/>
          <w:szCs w:val="26"/>
          <w:highlight w:val="cyan"/>
        </w:rPr>
      </w:pPr>
      <w:ins w:id="394" w:author="s.pavlenko" w:date="2022-08-23T12:01:00Z">
        <w:r w:rsidRPr="00C0005C">
          <w:rPr>
            <w:rFonts w:ascii="Times New Roman" w:eastAsia="Times New Roman" w:hAnsi="Times New Roman" w:cs="Times New Roman"/>
            <w:color w:val="000000"/>
            <w:sz w:val="26"/>
            <w:szCs w:val="26"/>
            <w:highlight w:val="cyan"/>
          </w:rPr>
          <w:t xml:space="preserve">3. </w:t>
        </w:r>
        <w:commentRangeStart w:id="395"/>
        <w:r w:rsidRPr="00C0005C">
          <w:rPr>
            <w:rFonts w:ascii="Times New Roman" w:eastAsia="Times New Roman" w:hAnsi="Times New Roman" w:cs="Times New Roman"/>
            <w:color w:val="000000"/>
            <w:sz w:val="26"/>
            <w:szCs w:val="26"/>
            <w:highlight w:val="cyan"/>
          </w:rPr>
          <w:t>Наступні</w:t>
        </w:r>
        <w:commentRangeEnd w:id="395"/>
        <w:r w:rsidRPr="00C0005C">
          <w:rPr>
            <w:rStyle w:val="ab"/>
            <w:highlight w:val="cyan"/>
          </w:rPr>
          <w:commentReference w:id="395"/>
        </w:r>
        <w:r w:rsidRPr="00C0005C">
          <w:rPr>
            <w:rFonts w:ascii="Times New Roman" w:eastAsia="Times New Roman" w:hAnsi="Times New Roman" w:cs="Times New Roman"/>
            <w:color w:val="000000"/>
            <w:sz w:val="26"/>
            <w:szCs w:val="26"/>
            <w:highlight w:val="cyan"/>
          </w:rPr>
          <w:t xml:space="preserve"> повторні електронні торги проводяться у разі, коли відповідний лот не було реалізовано на перших або повторних електронних торгах, за умови допуску до них не менше двох учасників.</w:t>
        </w:r>
      </w:ins>
    </w:p>
    <w:p w:rsidR="008A49D3" w:rsidRPr="00F57CB8" w:rsidRDefault="008A49D3" w:rsidP="008A49D3">
      <w:pPr>
        <w:widowControl w:val="0"/>
        <w:spacing w:after="0" w:line="240" w:lineRule="auto"/>
        <w:ind w:firstLine="709"/>
        <w:jc w:val="both"/>
        <w:rPr>
          <w:ins w:id="396" w:author="s.pavlenko" w:date="2022-08-23T12:01:00Z"/>
          <w:rFonts w:ascii="Times New Roman" w:eastAsia="Times New Roman" w:hAnsi="Times New Roman" w:cs="Times New Roman"/>
          <w:color w:val="000000"/>
          <w:sz w:val="26"/>
          <w:szCs w:val="26"/>
          <w:highlight w:val="cyan"/>
        </w:rPr>
      </w:pPr>
      <w:ins w:id="397" w:author="s.pavlenko" w:date="2022-08-23T12:01:00Z">
        <w:r w:rsidRPr="00C0005C">
          <w:rPr>
            <w:rFonts w:ascii="Times New Roman" w:eastAsia="Times New Roman" w:hAnsi="Times New Roman" w:cs="Times New Roman"/>
            <w:color w:val="000000"/>
            <w:sz w:val="26"/>
            <w:szCs w:val="26"/>
            <w:highlight w:val="cyan"/>
          </w:rPr>
          <w:t xml:space="preserve">4. Розмір гарантійного внеску на повторних електронних торгах є диференційованим та залежить від кількості попередньо проведених електронних торгів.  </w:t>
        </w:r>
      </w:ins>
    </w:p>
    <w:p w:rsidR="008A49D3" w:rsidRPr="00F57CB8" w:rsidRDefault="008A49D3" w:rsidP="008A49D3">
      <w:pPr>
        <w:widowControl w:val="0"/>
        <w:spacing w:after="0" w:line="240" w:lineRule="auto"/>
        <w:ind w:firstLine="709"/>
        <w:jc w:val="both"/>
        <w:rPr>
          <w:ins w:id="398" w:author="s.pavlenko" w:date="2022-08-23T12:01:00Z"/>
          <w:rFonts w:ascii="Times New Roman" w:eastAsia="Times New Roman" w:hAnsi="Times New Roman" w:cs="Times New Roman"/>
          <w:color w:val="000000"/>
          <w:sz w:val="26"/>
          <w:szCs w:val="26"/>
          <w:highlight w:val="cyan"/>
        </w:rPr>
      </w:pPr>
      <w:ins w:id="399" w:author="s.pavlenko" w:date="2022-08-23T12:01:00Z">
        <w:r w:rsidRPr="00C0005C">
          <w:rPr>
            <w:rFonts w:ascii="Times New Roman" w:eastAsia="Times New Roman" w:hAnsi="Times New Roman" w:cs="Times New Roman"/>
            <w:color w:val="000000"/>
            <w:sz w:val="26"/>
            <w:szCs w:val="26"/>
            <w:highlight w:val="cyan"/>
          </w:rPr>
          <w:t xml:space="preserve">Розмір гарантійного внеску </w:t>
        </w:r>
        <w:commentRangeStart w:id="400"/>
        <w:r w:rsidRPr="00C0005C">
          <w:rPr>
            <w:rFonts w:ascii="Times New Roman" w:eastAsia="Times New Roman" w:hAnsi="Times New Roman" w:cs="Times New Roman"/>
            <w:color w:val="000000"/>
            <w:sz w:val="26"/>
            <w:szCs w:val="26"/>
            <w:highlight w:val="cyan"/>
          </w:rPr>
          <w:t xml:space="preserve">збільшується на кожних повторних </w:t>
        </w:r>
        <w:commentRangeEnd w:id="400"/>
        <w:r w:rsidRPr="00C0005C">
          <w:rPr>
            <w:rStyle w:val="ab"/>
            <w:highlight w:val="cyan"/>
          </w:rPr>
          <w:commentReference w:id="400"/>
        </w:r>
        <w:r w:rsidRPr="00C0005C">
          <w:rPr>
            <w:rFonts w:ascii="Times New Roman" w:eastAsia="Times New Roman" w:hAnsi="Times New Roman" w:cs="Times New Roman"/>
            <w:color w:val="000000"/>
            <w:sz w:val="26"/>
            <w:szCs w:val="26"/>
            <w:highlight w:val="cyan"/>
          </w:rPr>
          <w:t>електронних торгах не більше ніж на 25 відсотків гарантійного внеску на перших електронних торгах.</w:t>
        </w:r>
      </w:ins>
    </w:p>
    <w:p w:rsidR="008A49D3" w:rsidRPr="00F57CB8" w:rsidRDefault="008A49D3" w:rsidP="008A49D3">
      <w:pPr>
        <w:widowControl w:val="0"/>
        <w:spacing w:after="0" w:line="240" w:lineRule="auto"/>
        <w:ind w:firstLine="709"/>
        <w:jc w:val="both"/>
        <w:rPr>
          <w:ins w:id="401" w:author="s.pavlenko" w:date="2022-08-23T12:01:00Z"/>
          <w:rFonts w:ascii="Times New Roman" w:eastAsia="Times New Roman" w:hAnsi="Times New Roman" w:cs="Times New Roman"/>
          <w:color w:val="000000"/>
          <w:sz w:val="26"/>
          <w:szCs w:val="26"/>
          <w:highlight w:val="cyan"/>
        </w:rPr>
      </w:pPr>
      <w:ins w:id="402" w:author="s.pavlenko" w:date="2022-08-23T12:01:00Z">
        <w:r w:rsidRPr="00C0005C">
          <w:rPr>
            <w:rFonts w:ascii="Times New Roman" w:eastAsia="Times New Roman" w:hAnsi="Times New Roman" w:cs="Times New Roman"/>
            <w:color w:val="000000"/>
            <w:sz w:val="26"/>
            <w:szCs w:val="26"/>
            <w:highlight w:val="cyan"/>
          </w:rPr>
          <w:t>5. Стартова ціна лота на перших електронних торгах дорівнює ринковій вартості активу, який становить відповідний лот, за звітом про оцінку.</w:t>
        </w:r>
      </w:ins>
    </w:p>
    <w:p w:rsidR="008A49D3" w:rsidRPr="00F57CB8" w:rsidRDefault="008A49D3" w:rsidP="008A49D3">
      <w:pPr>
        <w:widowControl w:val="0"/>
        <w:spacing w:after="0" w:line="240" w:lineRule="auto"/>
        <w:ind w:firstLine="709"/>
        <w:jc w:val="both"/>
        <w:rPr>
          <w:ins w:id="403" w:author="s.pavlenko" w:date="2022-08-23T12:01:00Z"/>
          <w:rFonts w:ascii="Times New Roman" w:eastAsia="Times New Roman" w:hAnsi="Times New Roman" w:cs="Times New Roman"/>
          <w:color w:val="000000"/>
          <w:sz w:val="26"/>
          <w:szCs w:val="26"/>
          <w:highlight w:val="cyan"/>
        </w:rPr>
      </w:pPr>
      <w:ins w:id="404" w:author="s.pavlenko" w:date="2022-08-23T12:01:00Z">
        <w:r w:rsidRPr="00C0005C">
          <w:rPr>
            <w:rFonts w:ascii="Times New Roman" w:eastAsia="Times New Roman" w:hAnsi="Times New Roman" w:cs="Times New Roman"/>
            <w:color w:val="000000"/>
            <w:sz w:val="26"/>
            <w:szCs w:val="26"/>
            <w:highlight w:val="cyan"/>
          </w:rPr>
          <w:t>Не реалізовані на перших електронних торгах активи виставляються організатором на повторні електронні торги із стартовою ціною, що становить 90 відсотків вартості таких активів, визначеної на перших електронних торгах.</w:t>
        </w:r>
      </w:ins>
    </w:p>
    <w:p w:rsidR="008A49D3" w:rsidRPr="00F57CB8" w:rsidRDefault="008A49D3" w:rsidP="008A49D3">
      <w:pPr>
        <w:widowControl w:val="0"/>
        <w:spacing w:after="0" w:line="240" w:lineRule="auto"/>
        <w:ind w:firstLine="709"/>
        <w:jc w:val="both"/>
        <w:rPr>
          <w:ins w:id="405" w:author="s.pavlenko" w:date="2022-08-23T12:01:00Z"/>
          <w:rFonts w:ascii="Times New Roman" w:eastAsia="Times New Roman" w:hAnsi="Times New Roman" w:cs="Times New Roman"/>
          <w:color w:val="000000"/>
          <w:sz w:val="26"/>
          <w:szCs w:val="26"/>
          <w:highlight w:val="cyan"/>
        </w:rPr>
      </w:pPr>
      <w:ins w:id="406" w:author="s.pavlenko" w:date="2022-08-23T12:01:00Z">
        <w:r w:rsidRPr="00C0005C">
          <w:rPr>
            <w:rFonts w:ascii="Times New Roman" w:eastAsia="Times New Roman" w:hAnsi="Times New Roman" w:cs="Times New Roman"/>
            <w:color w:val="000000"/>
            <w:sz w:val="26"/>
            <w:szCs w:val="26"/>
            <w:highlight w:val="cyan"/>
          </w:rPr>
          <w:t>У разі повторної не реалізації арештованих активів вони виставляються організатором на повторні (треті) електронні торги із стартовою ціною, що становить 80 відсотків вартості таких активів, визначеної на перших електронних торгах.</w:t>
        </w:r>
      </w:ins>
    </w:p>
    <w:p w:rsidR="008A49D3" w:rsidRPr="00F57CB8" w:rsidRDefault="008A49D3" w:rsidP="008A49D3">
      <w:pPr>
        <w:widowControl w:val="0"/>
        <w:spacing w:after="0" w:line="240" w:lineRule="auto"/>
        <w:ind w:firstLine="709"/>
        <w:jc w:val="both"/>
        <w:rPr>
          <w:ins w:id="407" w:author="s.pavlenko" w:date="2022-08-23T12:01:00Z"/>
          <w:rFonts w:ascii="Times New Roman" w:eastAsia="Times New Roman" w:hAnsi="Times New Roman" w:cs="Times New Roman"/>
          <w:color w:val="000000"/>
          <w:sz w:val="26"/>
          <w:szCs w:val="26"/>
          <w:highlight w:val="cyan"/>
        </w:rPr>
      </w:pPr>
      <w:ins w:id="408" w:author="s.pavlenko" w:date="2022-08-23T12:01:00Z">
        <w:r w:rsidRPr="00C0005C">
          <w:rPr>
            <w:rFonts w:ascii="Times New Roman" w:eastAsia="Times New Roman" w:hAnsi="Times New Roman" w:cs="Times New Roman"/>
            <w:color w:val="000000"/>
            <w:sz w:val="26"/>
            <w:szCs w:val="26"/>
            <w:highlight w:val="cyan"/>
          </w:rPr>
          <w:t xml:space="preserve">6. У разі проведення повторних (других) електронних торгів зі зниженням початкової вартості лота стартова вартість лота </w:t>
        </w:r>
        <w:commentRangeStart w:id="409"/>
        <w:r w:rsidRPr="00C0005C">
          <w:rPr>
            <w:rFonts w:ascii="Times New Roman" w:eastAsia="Times New Roman" w:hAnsi="Times New Roman" w:cs="Times New Roman"/>
            <w:color w:val="000000"/>
            <w:sz w:val="26"/>
            <w:szCs w:val="26"/>
            <w:highlight w:val="cyan"/>
          </w:rPr>
          <w:t xml:space="preserve">автоматично </w:t>
        </w:r>
        <w:proofErr w:type="spellStart"/>
        <w:r w:rsidRPr="00C0005C">
          <w:rPr>
            <w:rFonts w:ascii="Times New Roman" w:eastAsia="Times New Roman" w:hAnsi="Times New Roman" w:cs="Times New Roman"/>
            <w:color w:val="000000"/>
            <w:sz w:val="26"/>
            <w:szCs w:val="26"/>
            <w:highlight w:val="cyan"/>
          </w:rPr>
          <w:t>покроково</w:t>
        </w:r>
        <w:proofErr w:type="spellEnd"/>
        <w:r w:rsidRPr="00C0005C">
          <w:rPr>
            <w:rFonts w:ascii="Times New Roman" w:eastAsia="Times New Roman" w:hAnsi="Times New Roman" w:cs="Times New Roman"/>
            <w:color w:val="000000"/>
            <w:sz w:val="26"/>
            <w:szCs w:val="26"/>
            <w:highlight w:val="cyan"/>
          </w:rPr>
          <w:t xml:space="preserve"> знижується </w:t>
        </w:r>
        <w:commentRangeEnd w:id="409"/>
        <w:r w:rsidRPr="00C0005C">
          <w:rPr>
            <w:rStyle w:val="ab"/>
            <w:highlight w:val="cyan"/>
          </w:rPr>
          <w:commentReference w:id="409"/>
        </w:r>
        <w:r w:rsidRPr="00C0005C">
          <w:rPr>
            <w:rFonts w:ascii="Times New Roman" w:eastAsia="Times New Roman" w:hAnsi="Times New Roman" w:cs="Times New Roman"/>
            <w:color w:val="000000"/>
            <w:sz w:val="26"/>
            <w:szCs w:val="26"/>
            <w:highlight w:val="cyan"/>
          </w:rPr>
          <w:t>до 70 відсотків його початкової вартості для нерухомого майна та 50 відсотків - для рухомого майна.</w:t>
        </w:r>
      </w:ins>
    </w:p>
    <w:p w:rsidR="008A49D3" w:rsidRPr="00F57CB8" w:rsidRDefault="008A49D3" w:rsidP="008A49D3">
      <w:pPr>
        <w:widowControl w:val="0"/>
        <w:spacing w:after="0" w:line="240" w:lineRule="auto"/>
        <w:ind w:firstLine="709"/>
        <w:jc w:val="both"/>
        <w:rPr>
          <w:ins w:id="410" w:author="s.pavlenko" w:date="2022-08-23T12:01:00Z"/>
          <w:rFonts w:ascii="Times New Roman" w:eastAsia="Times New Roman" w:hAnsi="Times New Roman" w:cs="Times New Roman"/>
          <w:color w:val="000000"/>
          <w:sz w:val="26"/>
          <w:szCs w:val="26"/>
          <w:highlight w:val="cyan"/>
        </w:rPr>
      </w:pPr>
      <w:ins w:id="411" w:author="s.pavlenko" w:date="2022-08-23T12:01:00Z">
        <w:r w:rsidRPr="00C0005C">
          <w:rPr>
            <w:rFonts w:ascii="Times New Roman" w:eastAsia="Times New Roman" w:hAnsi="Times New Roman" w:cs="Times New Roman"/>
            <w:color w:val="000000"/>
            <w:sz w:val="26"/>
            <w:szCs w:val="26"/>
            <w:highlight w:val="cyan"/>
          </w:rPr>
          <w:t>У разі проведення повторних (третіх) електронних торгів зі зниженням початкової вартості лота стартова вартість лота автоматично покрокового знижується до 40 відсотків його початкової вартості для нерухомого майна та 30 відсотків - для рухомого майна.</w:t>
        </w:r>
      </w:ins>
    </w:p>
    <w:p w:rsidR="008A49D3" w:rsidRPr="00F57CB8" w:rsidRDefault="008A49D3" w:rsidP="008A49D3">
      <w:pPr>
        <w:widowControl w:val="0"/>
        <w:spacing w:after="0" w:line="240" w:lineRule="auto"/>
        <w:ind w:firstLine="709"/>
        <w:jc w:val="both"/>
        <w:rPr>
          <w:ins w:id="412" w:author="s.pavlenko" w:date="2022-08-23T12:01:00Z"/>
          <w:rFonts w:ascii="Times New Roman" w:eastAsia="Times New Roman" w:hAnsi="Times New Roman" w:cs="Times New Roman"/>
          <w:color w:val="000000"/>
          <w:sz w:val="26"/>
          <w:szCs w:val="26"/>
          <w:highlight w:val="cyan"/>
        </w:rPr>
      </w:pPr>
      <w:ins w:id="413" w:author="s.pavlenko" w:date="2022-08-23T12:01:00Z">
        <w:r w:rsidRPr="00C0005C">
          <w:rPr>
            <w:rFonts w:ascii="Times New Roman" w:eastAsia="Times New Roman" w:hAnsi="Times New Roman" w:cs="Times New Roman"/>
            <w:color w:val="000000"/>
            <w:sz w:val="26"/>
            <w:szCs w:val="26"/>
            <w:highlight w:val="cyan"/>
          </w:rPr>
          <w:t>Протягом строку проведення повторних електронних торгів відбувається автоматичне зниження стартової та кожної наступної ціни лота відповідно до встановленого в Правилах кроку зниження ціни лота.</w:t>
        </w:r>
      </w:ins>
    </w:p>
    <w:p w:rsidR="008A49D3" w:rsidRPr="00F57CB8" w:rsidRDefault="008A49D3" w:rsidP="008A49D3">
      <w:pPr>
        <w:widowControl w:val="0"/>
        <w:spacing w:after="0" w:line="240" w:lineRule="auto"/>
        <w:ind w:firstLine="709"/>
        <w:jc w:val="both"/>
        <w:rPr>
          <w:ins w:id="414" w:author="s.pavlenko" w:date="2022-08-23T12:01:00Z"/>
          <w:rFonts w:ascii="Times New Roman" w:eastAsia="Times New Roman" w:hAnsi="Times New Roman" w:cs="Times New Roman"/>
          <w:color w:val="000000"/>
          <w:sz w:val="26"/>
          <w:szCs w:val="26"/>
          <w:highlight w:val="cyan"/>
        </w:rPr>
      </w:pPr>
      <w:ins w:id="415" w:author="s.pavlenko" w:date="2022-08-23T12:01:00Z">
        <w:r w:rsidRPr="00C0005C">
          <w:rPr>
            <w:rFonts w:ascii="Times New Roman" w:eastAsia="Times New Roman" w:hAnsi="Times New Roman" w:cs="Times New Roman"/>
            <w:color w:val="000000"/>
            <w:sz w:val="26"/>
            <w:szCs w:val="26"/>
            <w:highlight w:val="cyan"/>
          </w:rPr>
          <w:t>Зниження ціни відбувається до тих пір, поки не з'явиться учасник, бажаючий придбати лот за ціною не нижче граничної вартості. Такий учасник повинен зробити цінову пропозицію, рівну стартовій актуальній ціні лота. Після цього торги переходять у режим аукціону з підвищенням ціни без можливості зниження початкової вартості лота і подальше зменшення актуальної ціни припиняється.</w:t>
        </w:r>
      </w:ins>
    </w:p>
    <w:p w:rsidR="008A49D3" w:rsidRPr="00EE2ED3" w:rsidRDefault="008A49D3" w:rsidP="008A49D3">
      <w:pPr>
        <w:widowControl w:val="0"/>
        <w:spacing w:after="0" w:line="240" w:lineRule="auto"/>
        <w:ind w:firstLine="709"/>
        <w:jc w:val="both"/>
        <w:rPr>
          <w:ins w:id="416" w:author="s.pavlenko" w:date="2022-08-23T12:01:00Z"/>
          <w:rFonts w:ascii="Times New Roman" w:eastAsia="Times New Roman" w:hAnsi="Times New Roman" w:cs="Times New Roman"/>
          <w:color w:val="000000"/>
          <w:sz w:val="26"/>
          <w:szCs w:val="26"/>
        </w:rPr>
      </w:pPr>
      <w:ins w:id="417" w:author="s.pavlenko" w:date="2022-08-23T12:01:00Z">
        <w:r w:rsidRPr="00C0005C">
          <w:rPr>
            <w:rFonts w:ascii="Times New Roman" w:eastAsia="Times New Roman" w:hAnsi="Times New Roman" w:cs="Times New Roman"/>
            <w:color w:val="000000"/>
            <w:sz w:val="26"/>
            <w:szCs w:val="26"/>
            <w:highlight w:val="cyan"/>
          </w:rPr>
          <w:t>7. Переможцем електронних торгів визнається учасник, від якого на момент завершення електронних торгів надійшла найвища цінова пропозиція.</w:t>
        </w:r>
      </w:ins>
    </w:p>
    <w:p w:rsidR="008A49D3" w:rsidRPr="00F57CB8" w:rsidRDefault="008A49D3" w:rsidP="008A49D3">
      <w:pPr>
        <w:widowControl w:val="0"/>
        <w:spacing w:after="0" w:line="240" w:lineRule="auto"/>
        <w:ind w:firstLine="709"/>
        <w:jc w:val="both"/>
        <w:rPr>
          <w:ins w:id="418" w:author="s.pavlenko" w:date="2022-08-23T12:01:00Z"/>
          <w:rFonts w:ascii="Times New Roman" w:eastAsia="Times New Roman" w:hAnsi="Times New Roman" w:cs="Times New Roman"/>
          <w:color w:val="000000"/>
          <w:sz w:val="26"/>
          <w:szCs w:val="26"/>
        </w:rPr>
      </w:pPr>
      <w:ins w:id="419" w:author="s.pavlenko" w:date="2022-08-23T12:01:00Z">
        <w:r>
          <w:rPr>
            <w:rFonts w:ascii="Times New Roman" w:eastAsia="Times New Roman" w:hAnsi="Times New Roman" w:cs="Times New Roman"/>
            <w:color w:val="000000"/>
            <w:sz w:val="26"/>
            <w:szCs w:val="26"/>
          </w:rPr>
          <w:t xml:space="preserve">Пункти 1-7 Розділу </w:t>
        </w:r>
        <w:r>
          <w:rPr>
            <w:rFonts w:ascii="Times New Roman" w:eastAsia="Times New Roman" w:hAnsi="Times New Roman" w:cs="Times New Roman"/>
            <w:color w:val="000000"/>
            <w:sz w:val="26"/>
            <w:szCs w:val="26"/>
            <w:lang w:val="en-US"/>
          </w:rPr>
          <w:t>V</w:t>
        </w:r>
        <w:r>
          <w:rPr>
            <w:rFonts w:ascii="Times New Roman" w:eastAsia="Times New Roman" w:hAnsi="Times New Roman" w:cs="Times New Roman"/>
            <w:color w:val="000000"/>
            <w:sz w:val="26"/>
            <w:szCs w:val="26"/>
          </w:rPr>
          <w:t xml:space="preserve"> пропоную викласти в новій редакції! Причина: відсутність технічної можливості </w:t>
        </w:r>
        <w:r w:rsidRPr="00F57CB8">
          <w:rPr>
            <w:rFonts w:ascii="Times New Roman" w:eastAsia="Times New Roman" w:hAnsi="Times New Roman" w:cs="Times New Roman"/>
            <w:color w:val="000000"/>
            <w:sz w:val="26"/>
            <w:szCs w:val="26"/>
          </w:rPr>
          <w:t>автоматичного покрокового зниження</w:t>
        </w:r>
        <w:r>
          <w:rPr>
            <w:rFonts w:ascii="Times New Roman" w:eastAsia="Times New Roman" w:hAnsi="Times New Roman" w:cs="Times New Roman"/>
            <w:color w:val="000000"/>
            <w:sz w:val="26"/>
            <w:szCs w:val="26"/>
          </w:rPr>
          <w:t xml:space="preserve"> ціни. Пропозиція перефразувати на «</w:t>
        </w:r>
        <w:proofErr w:type="spellStart"/>
        <w:r>
          <w:rPr>
            <w:rFonts w:ascii="Times New Roman" w:eastAsia="Times New Roman" w:hAnsi="Times New Roman" w:cs="Times New Roman"/>
            <w:color w:val="000000"/>
            <w:sz w:val="26"/>
            <w:szCs w:val="26"/>
          </w:rPr>
          <w:t>Редукціон</w:t>
        </w:r>
        <w:proofErr w:type="spellEnd"/>
        <w:r>
          <w:rPr>
            <w:rFonts w:ascii="Times New Roman" w:eastAsia="Times New Roman" w:hAnsi="Times New Roman" w:cs="Times New Roman"/>
            <w:color w:val="000000"/>
            <w:sz w:val="26"/>
            <w:szCs w:val="26"/>
          </w:rPr>
          <w:t xml:space="preserve">» та реалізувати можливість встановити ліміт на мінімальну ціну до тих % які вказані в редакції АРМА. </w:t>
        </w:r>
      </w:ins>
    </w:p>
    <w:p w:rsidR="008A49D3" w:rsidRPr="00EE2ED3" w:rsidRDefault="008A49D3" w:rsidP="008A49D3">
      <w:pPr>
        <w:widowControl w:val="0"/>
        <w:spacing w:after="0" w:line="240" w:lineRule="auto"/>
        <w:ind w:firstLine="709"/>
        <w:jc w:val="both"/>
        <w:rPr>
          <w:ins w:id="420" w:author="s.pavlenko" w:date="2022-08-23T12:01:00Z"/>
          <w:rFonts w:ascii="Times New Roman" w:eastAsia="Times New Roman" w:hAnsi="Times New Roman" w:cs="Times New Roman"/>
          <w:color w:val="000000"/>
          <w:sz w:val="26"/>
          <w:szCs w:val="26"/>
        </w:rPr>
      </w:pPr>
      <w:ins w:id="421" w:author="s.pavlenko" w:date="2022-08-23T12:01:00Z">
        <w:r w:rsidRPr="00EE2ED3">
          <w:rPr>
            <w:rFonts w:ascii="Times New Roman" w:eastAsia="Times New Roman" w:hAnsi="Times New Roman" w:cs="Times New Roman"/>
            <w:color w:val="000000"/>
            <w:sz w:val="26"/>
            <w:szCs w:val="26"/>
          </w:rPr>
          <w:t xml:space="preserve">Якщо один із учасників запропонував придбати лот за стартовою ціною і пропозицій щодо його купівлі від інших учасників не надійшло, лот продається за </w:t>
        </w:r>
        <w:r w:rsidRPr="00EE2ED3">
          <w:rPr>
            <w:rFonts w:ascii="Times New Roman" w:eastAsia="Times New Roman" w:hAnsi="Times New Roman" w:cs="Times New Roman"/>
            <w:color w:val="000000"/>
            <w:sz w:val="26"/>
            <w:szCs w:val="26"/>
          </w:rPr>
          <w:lastRenderedPageBreak/>
          <w:t>стартовою ціною.</w:t>
        </w:r>
      </w:ins>
    </w:p>
    <w:p w:rsidR="008A49D3" w:rsidRPr="00EE2ED3" w:rsidRDefault="008A49D3" w:rsidP="008A49D3">
      <w:pPr>
        <w:widowControl w:val="0"/>
        <w:spacing w:after="0" w:line="240" w:lineRule="auto"/>
        <w:ind w:firstLine="709"/>
        <w:jc w:val="both"/>
        <w:rPr>
          <w:ins w:id="422" w:author="s.pavlenko" w:date="2022-08-23T12:01:00Z"/>
          <w:rFonts w:ascii="Times New Roman" w:eastAsia="Times New Roman" w:hAnsi="Times New Roman" w:cs="Times New Roman"/>
          <w:sz w:val="26"/>
          <w:szCs w:val="26"/>
        </w:rPr>
      </w:pPr>
      <w:ins w:id="423" w:author="s.pavlenko" w:date="2022-08-23T12:01:00Z">
        <w:r w:rsidRPr="00EE2ED3">
          <w:rPr>
            <w:rFonts w:ascii="Times New Roman" w:eastAsia="Times New Roman" w:hAnsi="Times New Roman" w:cs="Times New Roman"/>
            <w:color w:val="000000"/>
            <w:sz w:val="26"/>
            <w:szCs w:val="26"/>
          </w:rPr>
          <w:t>8. У разі допуску до повторних електронних торгів менше двох учасників, неподання протягом часу торгів цінової пропозиції, що не менше як на крок перевищує стартову ціну лоту, повторні електронні торги вважаються такими, що не відбулися.</w:t>
        </w:r>
      </w:ins>
    </w:p>
    <w:p w:rsidR="008A49D3" w:rsidRPr="00EE2ED3" w:rsidRDefault="008A49D3" w:rsidP="008A49D3">
      <w:pPr>
        <w:widowControl w:val="0"/>
        <w:spacing w:after="0" w:line="240" w:lineRule="auto"/>
        <w:ind w:firstLine="709"/>
        <w:jc w:val="both"/>
        <w:rPr>
          <w:ins w:id="424" w:author="s.pavlenko" w:date="2022-08-23T12:01:00Z"/>
          <w:rFonts w:ascii="Times New Roman" w:eastAsia="Times New Roman" w:hAnsi="Times New Roman" w:cs="Times New Roman"/>
          <w:sz w:val="26"/>
          <w:szCs w:val="26"/>
        </w:rPr>
      </w:pPr>
    </w:p>
    <w:p w:rsidR="008A49D3" w:rsidRPr="00EE2ED3" w:rsidRDefault="008A49D3" w:rsidP="008A49D3">
      <w:pPr>
        <w:widowControl w:val="0"/>
        <w:spacing w:after="0" w:line="240" w:lineRule="auto"/>
        <w:ind w:firstLine="709"/>
        <w:jc w:val="center"/>
        <w:rPr>
          <w:ins w:id="425" w:author="s.pavlenko" w:date="2022-08-23T12:01:00Z"/>
          <w:rFonts w:ascii="Times New Roman" w:eastAsia="Times New Roman" w:hAnsi="Times New Roman" w:cs="Times New Roman"/>
          <w:color w:val="000000"/>
          <w:sz w:val="26"/>
          <w:szCs w:val="26"/>
        </w:rPr>
      </w:pPr>
      <w:ins w:id="426" w:author="s.pavlenko" w:date="2022-08-23T12:01:00Z">
        <w:r w:rsidRPr="00EE2ED3">
          <w:rPr>
            <w:rFonts w:ascii="Times New Roman" w:eastAsia="Times New Roman" w:hAnsi="Times New Roman" w:cs="Times New Roman"/>
            <w:b/>
            <w:sz w:val="26"/>
            <w:szCs w:val="26"/>
          </w:rPr>
          <w:t>VІ. Особливості реалізації активів у вигляді товарів або продукції, що піддаються швидкому псуванню</w:t>
        </w:r>
      </w:ins>
    </w:p>
    <w:p w:rsidR="008A49D3" w:rsidRPr="00EE2ED3" w:rsidRDefault="008A49D3" w:rsidP="008A49D3">
      <w:pPr>
        <w:widowControl w:val="0"/>
        <w:spacing w:after="0" w:line="240" w:lineRule="auto"/>
        <w:ind w:firstLine="709"/>
        <w:jc w:val="both"/>
        <w:rPr>
          <w:ins w:id="427" w:author="s.pavlenko" w:date="2022-08-23T12:01:00Z"/>
          <w:rFonts w:ascii="Times New Roman" w:eastAsia="Times New Roman" w:hAnsi="Times New Roman" w:cs="Times New Roman"/>
          <w:color w:val="000000"/>
          <w:sz w:val="26"/>
          <w:szCs w:val="26"/>
        </w:rPr>
      </w:pPr>
      <w:ins w:id="428" w:author="s.pavlenko" w:date="2022-08-23T12:01:00Z">
        <w:r w:rsidRPr="00EE2ED3">
          <w:rPr>
            <w:rFonts w:ascii="Times New Roman" w:eastAsia="Times New Roman" w:hAnsi="Times New Roman" w:cs="Times New Roman"/>
            <w:color w:val="000000"/>
            <w:sz w:val="26"/>
            <w:szCs w:val="26"/>
          </w:rPr>
          <w:t>1. Реалізація активів у вигляді товарів або продукції, що піддаються швидкому псуванню, здійснюється шляхом проведення електронних торгів на умовах цих Правил з урахуванням особливостей</w:t>
        </w:r>
        <w:r>
          <w:rPr>
            <w:rFonts w:ascii="Times New Roman" w:eastAsia="Times New Roman" w:hAnsi="Times New Roman" w:cs="Times New Roman"/>
            <w:color w:val="000000"/>
            <w:sz w:val="26"/>
            <w:szCs w:val="26"/>
          </w:rPr>
          <w:t>,</w:t>
        </w:r>
        <w:r w:rsidRPr="00EE2ED3">
          <w:rPr>
            <w:rFonts w:ascii="Times New Roman" w:eastAsia="Times New Roman" w:hAnsi="Times New Roman" w:cs="Times New Roman"/>
            <w:color w:val="000000"/>
            <w:sz w:val="26"/>
            <w:szCs w:val="26"/>
          </w:rPr>
          <w:t xml:space="preserve"> визначених цим Розділом. </w:t>
        </w:r>
      </w:ins>
    </w:p>
    <w:p w:rsidR="008A49D3" w:rsidRPr="00EE2ED3" w:rsidRDefault="008A49D3" w:rsidP="008A49D3">
      <w:pPr>
        <w:widowControl w:val="0"/>
        <w:spacing w:after="0" w:line="240" w:lineRule="auto"/>
        <w:ind w:firstLine="709"/>
        <w:jc w:val="both"/>
        <w:rPr>
          <w:ins w:id="429" w:author="s.pavlenko" w:date="2022-08-23T12:01:00Z"/>
          <w:rFonts w:ascii="Times New Roman" w:eastAsia="Times New Roman" w:hAnsi="Times New Roman" w:cs="Times New Roman"/>
          <w:color w:val="000000"/>
          <w:sz w:val="26"/>
          <w:szCs w:val="26"/>
        </w:rPr>
      </w:pPr>
      <w:ins w:id="430" w:author="s.pavlenko" w:date="2022-08-23T12:01:00Z">
        <w:r w:rsidRPr="00EE2ED3">
          <w:rPr>
            <w:rFonts w:ascii="Times New Roman" w:eastAsia="Times New Roman" w:hAnsi="Times New Roman" w:cs="Times New Roman"/>
            <w:color w:val="000000"/>
            <w:sz w:val="26"/>
            <w:szCs w:val="26"/>
          </w:rPr>
          <w:t>2. Строк підготовки до проведення повторних (других, третіх) електронних торгів з реалізації</w:t>
        </w:r>
        <w:r>
          <w:rPr>
            <w:rFonts w:ascii="Times New Roman" w:eastAsia="Times New Roman" w:hAnsi="Times New Roman" w:cs="Times New Roman"/>
            <w:color w:val="000000"/>
            <w:sz w:val="26"/>
            <w:szCs w:val="26"/>
          </w:rPr>
          <w:t xml:space="preserve"> активів, визначених у цьому Розділі, становить п’ять календарних днів.</w:t>
        </w:r>
        <w:r w:rsidRPr="00EE2ED3">
          <w:rPr>
            <w:rFonts w:ascii="Times New Roman" w:eastAsia="Times New Roman" w:hAnsi="Times New Roman" w:cs="Times New Roman"/>
            <w:color w:val="000000"/>
            <w:sz w:val="26"/>
            <w:szCs w:val="26"/>
          </w:rPr>
          <w:t xml:space="preserve"> </w:t>
        </w:r>
      </w:ins>
    </w:p>
    <w:p w:rsidR="008A49D3" w:rsidRPr="00EE2ED3" w:rsidRDefault="008A49D3" w:rsidP="008A49D3">
      <w:pPr>
        <w:widowControl w:val="0"/>
        <w:spacing w:after="0" w:line="240" w:lineRule="auto"/>
        <w:ind w:firstLine="709"/>
        <w:jc w:val="both"/>
        <w:rPr>
          <w:ins w:id="431" w:author="s.pavlenko" w:date="2022-08-23T12:01:00Z"/>
          <w:rFonts w:ascii="Times New Roman" w:eastAsia="Times New Roman" w:hAnsi="Times New Roman" w:cs="Times New Roman"/>
          <w:color w:val="000000"/>
          <w:sz w:val="26"/>
          <w:szCs w:val="26"/>
        </w:rPr>
      </w:pPr>
      <w:ins w:id="432" w:author="s.pavlenko" w:date="2022-08-23T12:01:00Z">
        <w:r w:rsidRPr="00EE2ED3">
          <w:rPr>
            <w:rFonts w:ascii="Times New Roman" w:eastAsia="Times New Roman" w:hAnsi="Times New Roman" w:cs="Times New Roman"/>
            <w:color w:val="000000"/>
            <w:sz w:val="26"/>
            <w:szCs w:val="26"/>
          </w:rPr>
          <w:t>3. Організатор вносить до ЕТС інформацію про активи у вигляді товарів або продукції, що піддаються швидкому псуванню, та формує відповідний лот електронних торгів на підставі отриманої ним заявки не пізніше дня, наступного за днем отримання звіту про оцінку майна</w:t>
        </w:r>
        <w:r>
          <w:rPr>
            <w:rFonts w:ascii="Times New Roman" w:eastAsia="Times New Roman" w:hAnsi="Times New Roman" w:cs="Times New Roman"/>
            <w:color w:val="000000"/>
            <w:sz w:val="26"/>
            <w:szCs w:val="26"/>
          </w:rPr>
          <w:t xml:space="preserve"> (акта про оцінку майна)</w:t>
        </w:r>
        <w:r w:rsidRPr="00EE2ED3">
          <w:rPr>
            <w:rFonts w:ascii="Times New Roman" w:eastAsia="Times New Roman" w:hAnsi="Times New Roman" w:cs="Times New Roman"/>
            <w:color w:val="000000"/>
            <w:sz w:val="26"/>
            <w:szCs w:val="26"/>
          </w:rPr>
          <w:t>.</w:t>
        </w:r>
      </w:ins>
    </w:p>
    <w:p w:rsidR="008A49D3" w:rsidRPr="00EE2ED3" w:rsidRDefault="008A49D3" w:rsidP="008A49D3">
      <w:pPr>
        <w:widowControl w:val="0"/>
        <w:spacing w:after="0" w:line="240" w:lineRule="auto"/>
        <w:ind w:firstLine="709"/>
        <w:jc w:val="both"/>
        <w:rPr>
          <w:ins w:id="433" w:author="s.pavlenko" w:date="2022-08-23T12:01:00Z"/>
          <w:rFonts w:ascii="Times New Roman" w:eastAsia="Times New Roman" w:hAnsi="Times New Roman" w:cs="Times New Roman"/>
          <w:color w:val="000000"/>
          <w:sz w:val="26"/>
          <w:szCs w:val="26"/>
        </w:rPr>
      </w:pPr>
      <w:ins w:id="434" w:author="s.pavlenko" w:date="2022-08-23T12:01:00Z">
        <w:r w:rsidRPr="00EE2ED3">
          <w:rPr>
            <w:rFonts w:ascii="Times New Roman" w:eastAsia="Times New Roman" w:hAnsi="Times New Roman" w:cs="Times New Roman"/>
            <w:color w:val="000000"/>
            <w:sz w:val="26"/>
            <w:szCs w:val="26"/>
          </w:rPr>
          <w:t>4. Не</w:t>
        </w:r>
        <w:r>
          <w:rPr>
            <w:rFonts w:ascii="Times New Roman" w:eastAsia="Times New Roman" w:hAnsi="Times New Roman" w:cs="Times New Roman"/>
            <w:color w:val="000000"/>
            <w:sz w:val="26"/>
            <w:szCs w:val="26"/>
          </w:rPr>
          <w:t xml:space="preserve"> </w:t>
        </w:r>
        <w:r w:rsidRPr="00EE2ED3">
          <w:rPr>
            <w:rFonts w:ascii="Times New Roman" w:eastAsia="Times New Roman" w:hAnsi="Times New Roman" w:cs="Times New Roman"/>
            <w:color w:val="000000"/>
            <w:sz w:val="26"/>
            <w:szCs w:val="26"/>
          </w:rPr>
          <w:t>реалізоване на перших електронних торгах майно у вигляді товарів або продукції, яке піддається швидкому псуванню, підлягає реалізації з урахуванням допустимих законодавством строків реалізації зазначеної продукції, але не довше ніж за три місяці до закінчення строку (терміну) її придатності.</w:t>
        </w:r>
      </w:ins>
    </w:p>
    <w:p w:rsidR="008A49D3" w:rsidRPr="00EE2ED3" w:rsidRDefault="008A49D3" w:rsidP="008A49D3">
      <w:pPr>
        <w:widowControl w:val="0"/>
        <w:spacing w:after="0" w:line="240" w:lineRule="auto"/>
        <w:rPr>
          <w:ins w:id="435" w:author="s.pavlenko" w:date="2022-08-23T12:01:00Z"/>
          <w:rFonts w:ascii="Times New Roman" w:eastAsia="Times New Roman" w:hAnsi="Times New Roman" w:cs="Times New Roman"/>
          <w:color w:val="000000"/>
          <w:sz w:val="26"/>
          <w:szCs w:val="26"/>
        </w:rPr>
      </w:pPr>
    </w:p>
    <w:p w:rsidR="008A49D3" w:rsidRPr="00EE2ED3" w:rsidRDefault="008A49D3" w:rsidP="008A49D3">
      <w:pPr>
        <w:widowControl w:val="0"/>
        <w:spacing w:after="0" w:line="240" w:lineRule="auto"/>
        <w:ind w:firstLine="709"/>
        <w:jc w:val="center"/>
        <w:rPr>
          <w:ins w:id="436" w:author="s.pavlenko" w:date="2022-08-23T12:01:00Z"/>
          <w:rFonts w:ascii="Times New Roman" w:eastAsia="Times New Roman" w:hAnsi="Times New Roman" w:cs="Times New Roman"/>
          <w:sz w:val="26"/>
          <w:szCs w:val="26"/>
        </w:rPr>
      </w:pPr>
      <w:ins w:id="437" w:author="s.pavlenko" w:date="2022-08-23T12:01:00Z">
        <w:r w:rsidRPr="00EE2ED3">
          <w:rPr>
            <w:rFonts w:ascii="Times New Roman" w:eastAsia="Times New Roman" w:hAnsi="Times New Roman" w:cs="Times New Roman"/>
            <w:b/>
            <w:sz w:val="26"/>
            <w:szCs w:val="26"/>
          </w:rPr>
          <w:t>VІІ. Оформлення результатів електронних торгів</w:t>
        </w:r>
      </w:ins>
    </w:p>
    <w:p w:rsidR="008A49D3" w:rsidRPr="00EE2ED3" w:rsidRDefault="008A49D3" w:rsidP="008A49D3">
      <w:pPr>
        <w:widowControl w:val="0"/>
        <w:spacing w:after="0" w:line="240" w:lineRule="auto"/>
        <w:ind w:firstLine="709"/>
        <w:jc w:val="both"/>
        <w:rPr>
          <w:ins w:id="438" w:author="s.pavlenko" w:date="2022-08-23T12:01:00Z"/>
          <w:rFonts w:ascii="Times New Roman" w:eastAsia="Times New Roman" w:hAnsi="Times New Roman" w:cs="Times New Roman"/>
          <w:sz w:val="26"/>
          <w:szCs w:val="26"/>
        </w:rPr>
      </w:pPr>
      <w:ins w:id="439" w:author="s.pavlenko" w:date="2022-08-23T12:01:00Z">
        <w:r w:rsidRPr="00EE2ED3">
          <w:rPr>
            <w:rFonts w:ascii="Times New Roman" w:eastAsia="Times New Roman" w:hAnsi="Times New Roman" w:cs="Times New Roman"/>
            <w:sz w:val="26"/>
            <w:szCs w:val="26"/>
          </w:rPr>
          <w:t xml:space="preserve">1. Після закінчення електронних торгів на </w:t>
        </w:r>
        <w:proofErr w:type="spellStart"/>
        <w:r w:rsidRPr="00EE2ED3">
          <w:rPr>
            <w:rFonts w:ascii="Times New Roman" w:eastAsia="Times New Roman" w:hAnsi="Times New Roman" w:cs="Times New Roman"/>
            <w:sz w:val="26"/>
            <w:szCs w:val="26"/>
          </w:rPr>
          <w:t>вебсайті</w:t>
        </w:r>
        <w:proofErr w:type="spellEnd"/>
        <w:r w:rsidRPr="00EE2ED3">
          <w:rPr>
            <w:rFonts w:ascii="Times New Roman" w:eastAsia="Times New Roman" w:hAnsi="Times New Roman" w:cs="Times New Roman"/>
            <w:sz w:val="26"/>
            <w:szCs w:val="26"/>
          </w:rPr>
          <w:t xml:space="preserve"> відображаються відомості про завершення електронних торгів. ЕТС формує протокол електронних торгів по лоту у день проведення таких електронних торгів або не пізніше наступного робочого дня.</w:t>
        </w:r>
      </w:ins>
    </w:p>
    <w:p w:rsidR="008A49D3" w:rsidRPr="00EE2ED3" w:rsidRDefault="008A49D3" w:rsidP="008A49D3">
      <w:pPr>
        <w:widowControl w:val="0"/>
        <w:spacing w:after="0" w:line="240" w:lineRule="auto"/>
        <w:ind w:firstLine="709"/>
        <w:jc w:val="both"/>
        <w:rPr>
          <w:ins w:id="440" w:author="s.pavlenko" w:date="2022-08-23T12:01:00Z"/>
          <w:rFonts w:ascii="Times New Roman" w:eastAsia="Times New Roman" w:hAnsi="Times New Roman" w:cs="Times New Roman"/>
          <w:sz w:val="26"/>
          <w:szCs w:val="26"/>
        </w:rPr>
      </w:pPr>
      <w:ins w:id="441" w:author="s.pavlenko" w:date="2022-08-23T12:01:00Z">
        <w:r w:rsidRPr="00EE2ED3">
          <w:rPr>
            <w:rFonts w:ascii="Times New Roman" w:eastAsia="Times New Roman" w:hAnsi="Times New Roman" w:cs="Times New Roman"/>
            <w:sz w:val="26"/>
            <w:szCs w:val="26"/>
          </w:rPr>
          <w:t>У протоколі вказується така інформація:</w:t>
        </w:r>
      </w:ins>
    </w:p>
    <w:p w:rsidR="008A49D3" w:rsidRPr="00EE2ED3" w:rsidRDefault="008A49D3" w:rsidP="008A49D3">
      <w:pPr>
        <w:widowControl w:val="0"/>
        <w:spacing w:after="0" w:line="240" w:lineRule="auto"/>
        <w:ind w:firstLine="709"/>
        <w:jc w:val="both"/>
        <w:rPr>
          <w:ins w:id="442" w:author="s.pavlenko" w:date="2022-08-23T12:01:00Z"/>
          <w:rFonts w:ascii="Times New Roman" w:eastAsia="Times New Roman" w:hAnsi="Times New Roman" w:cs="Times New Roman"/>
          <w:sz w:val="26"/>
          <w:szCs w:val="26"/>
        </w:rPr>
      </w:pPr>
      <w:ins w:id="443" w:author="s.pavlenko" w:date="2022-08-23T12:01:00Z">
        <w:r w:rsidRPr="00EE2ED3">
          <w:rPr>
            <w:rFonts w:ascii="Times New Roman" w:eastAsia="Times New Roman" w:hAnsi="Times New Roman" w:cs="Times New Roman"/>
            <w:sz w:val="26"/>
            <w:szCs w:val="26"/>
          </w:rPr>
          <w:t>1) номер лота;</w:t>
        </w:r>
      </w:ins>
    </w:p>
    <w:p w:rsidR="008A49D3" w:rsidRPr="00EE2ED3" w:rsidRDefault="008A49D3" w:rsidP="008A49D3">
      <w:pPr>
        <w:widowControl w:val="0"/>
        <w:spacing w:after="0" w:line="240" w:lineRule="auto"/>
        <w:ind w:firstLine="709"/>
        <w:jc w:val="both"/>
        <w:rPr>
          <w:ins w:id="444" w:author="s.pavlenko" w:date="2022-08-23T12:01:00Z"/>
          <w:rFonts w:ascii="Times New Roman" w:eastAsia="Times New Roman" w:hAnsi="Times New Roman" w:cs="Times New Roman"/>
          <w:sz w:val="26"/>
          <w:szCs w:val="26"/>
        </w:rPr>
      </w:pPr>
      <w:ins w:id="445" w:author="s.pavlenko" w:date="2022-08-23T12:01:00Z">
        <w:r w:rsidRPr="00EE2ED3">
          <w:rPr>
            <w:rFonts w:ascii="Times New Roman" w:eastAsia="Times New Roman" w:hAnsi="Times New Roman" w:cs="Times New Roman"/>
            <w:sz w:val="26"/>
            <w:szCs w:val="26"/>
          </w:rPr>
          <w:t>2) назва та опис лота;</w:t>
        </w:r>
      </w:ins>
    </w:p>
    <w:p w:rsidR="008A49D3" w:rsidRPr="00EE2ED3" w:rsidRDefault="008A49D3" w:rsidP="008A49D3">
      <w:pPr>
        <w:widowControl w:val="0"/>
        <w:spacing w:after="0" w:line="240" w:lineRule="auto"/>
        <w:ind w:firstLine="709"/>
        <w:jc w:val="both"/>
        <w:rPr>
          <w:ins w:id="446" w:author="s.pavlenko" w:date="2022-08-23T12:01:00Z"/>
          <w:rFonts w:ascii="Times New Roman" w:eastAsia="Times New Roman" w:hAnsi="Times New Roman" w:cs="Times New Roman"/>
          <w:sz w:val="26"/>
          <w:szCs w:val="26"/>
        </w:rPr>
      </w:pPr>
      <w:ins w:id="447" w:author="s.pavlenko" w:date="2022-08-23T12:01:00Z">
        <w:r w:rsidRPr="00EE2ED3">
          <w:rPr>
            <w:rFonts w:ascii="Times New Roman" w:eastAsia="Times New Roman" w:hAnsi="Times New Roman" w:cs="Times New Roman"/>
            <w:sz w:val="26"/>
            <w:szCs w:val="26"/>
          </w:rPr>
          <w:t>3) учасники електронних торгів;</w:t>
        </w:r>
      </w:ins>
    </w:p>
    <w:p w:rsidR="008A49D3" w:rsidRPr="00EE2ED3" w:rsidRDefault="008A49D3" w:rsidP="008A49D3">
      <w:pPr>
        <w:widowControl w:val="0"/>
        <w:spacing w:after="0" w:line="240" w:lineRule="auto"/>
        <w:ind w:firstLine="709"/>
        <w:jc w:val="both"/>
        <w:rPr>
          <w:ins w:id="448" w:author="s.pavlenko" w:date="2022-08-23T12:01:00Z"/>
          <w:rFonts w:ascii="Times New Roman" w:eastAsia="Times New Roman" w:hAnsi="Times New Roman" w:cs="Times New Roman"/>
          <w:sz w:val="26"/>
          <w:szCs w:val="26"/>
        </w:rPr>
      </w:pPr>
      <w:ins w:id="449" w:author="s.pavlenko" w:date="2022-08-23T12:01:00Z">
        <w:r w:rsidRPr="00EE2ED3">
          <w:rPr>
            <w:rFonts w:ascii="Times New Roman" w:eastAsia="Times New Roman" w:hAnsi="Times New Roman" w:cs="Times New Roman"/>
            <w:sz w:val="26"/>
            <w:szCs w:val="26"/>
          </w:rPr>
          <w:t>4) стартова ціна лота;</w:t>
        </w:r>
      </w:ins>
    </w:p>
    <w:p w:rsidR="008A49D3" w:rsidRPr="00EE2ED3" w:rsidRDefault="008A49D3" w:rsidP="008A49D3">
      <w:pPr>
        <w:widowControl w:val="0"/>
        <w:spacing w:after="0" w:line="240" w:lineRule="auto"/>
        <w:ind w:firstLine="709"/>
        <w:jc w:val="both"/>
        <w:rPr>
          <w:ins w:id="450" w:author="s.pavlenko" w:date="2022-08-23T12:01:00Z"/>
          <w:rFonts w:ascii="Times New Roman" w:eastAsia="Times New Roman" w:hAnsi="Times New Roman" w:cs="Times New Roman"/>
          <w:sz w:val="26"/>
          <w:szCs w:val="26"/>
        </w:rPr>
      </w:pPr>
      <w:ins w:id="451" w:author="s.pavlenko" w:date="2022-08-23T12:01:00Z">
        <w:r w:rsidRPr="00EE2ED3">
          <w:rPr>
            <w:rFonts w:ascii="Times New Roman" w:eastAsia="Times New Roman" w:hAnsi="Times New Roman" w:cs="Times New Roman"/>
            <w:sz w:val="26"/>
            <w:szCs w:val="26"/>
          </w:rPr>
          <w:t xml:space="preserve">5) </w:t>
        </w:r>
        <w:commentRangeStart w:id="452"/>
        <w:r w:rsidRPr="00C0005C">
          <w:rPr>
            <w:rFonts w:ascii="Times New Roman" w:eastAsia="Times New Roman" w:hAnsi="Times New Roman" w:cs="Times New Roman"/>
            <w:sz w:val="26"/>
            <w:szCs w:val="26"/>
            <w:highlight w:val="cyan"/>
          </w:rPr>
          <w:t>перебіг проведення електронних торгів</w:t>
        </w:r>
        <w:r w:rsidRPr="00EE2ED3">
          <w:rPr>
            <w:rFonts w:ascii="Times New Roman" w:eastAsia="Times New Roman" w:hAnsi="Times New Roman" w:cs="Times New Roman"/>
            <w:sz w:val="26"/>
            <w:szCs w:val="26"/>
          </w:rPr>
          <w:t xml:space="preserve"> </w:t>
        </w:r>
        <w:commentRangeEnd w:id="452"/>
        <w:r>
          <w:rPr>
            <w:rStyle w:val="ab"/>
          </w:rPr>
          <w:commentReference w:id="452"/>
        </w:r>
        <w:r w:rsidRPr="00EE2ED3">
          <w:rPr>
            <w:rFonts w:ascii="Times New Roman" w:eastAsia="Times New Roman" w:hAnsi="Times New Roman" w:cs="Times New Roman"/>
            <w:sz w:val="26"/>
            <w:szCs w:val="26"/>
          </w:rPr>
          <w:t>та ціна продажу лота;</w:t>
        </w:r>
      </w:ins>
    </w:p>
    <w:p w:rsidR="008A49D3" w:rsidRPr="00EE2ED3" w:rsidRDefault="008A49D3" w:rsidP="008A49D3">
      <w:pPr>
        <w:widowControl w:val="0"/>
        <w:spacing w:after="0" w:line="240" w:lineRule="auto"/>
        <w:ind w:firstLine="709"/>
        <w:jc w:val="both"/>
        <w:rPr>
          <w:ins w:id="453" w:author="s.pavlenko" w:date="2022-08-23T12:01:00Z"/>
          <w:rFonts w:ascii="Times New Roman" w:eastAsia="Times New Roman" w:hAnsi="Times New Roman" w:cs="Times New Roman"/>
          <w:sz w:val="26"/>
          <w:szCs w:val="26"/>
        </w:rPr>
      </w:pPr>
      <w:ins w:id="454" w:author="s.pavlenko" w:date="2022-08-23T12:01:00Z">
        <w:r w:rsidRPr="00EE2ED3">
          <w:rPr>
            <w:rFonts w:ascii="Times New Roman" w:eastAsia="Times New Roman" w:hAnsi="Times New Roman" w:cs="Times New Roman"/>
            <w:sz w:val="26"/>
            <w:szCs w:val="26"/>
          </w:rPr>
          <w:t xml:space="preserve">6) прізвище, ім'я та по батькові фізичної особи - переможця електронних торгів, серія </w:t>
        </w:r>
        <w:commentRangeStart w:id="455"/>
        <w:r w:rsidRPr="00EE2ED3">
          <w:rPr>
            <w:rFonts w:ascii="Times New Roman" w:eastAsia="Times New Roman" w:hAnsi="Times New Roman" w:cs="Times New Roman"/>
            <w:sz w:val="26"/>
            <w:szCs w:val="26"/>
          </w:rPr>
          <w:t>та номер/</w:t>
        </w:r>
        <w:proofErr w:type="spellStart"/>
        <w:r w:rsidRPr="00EE2ED3">
          <w:rPr>
            <w:rFonts w:ascii="Times New Roman" w:eastAsia="Times New Roman" w:hAnsi="Times New Roman" w:cs="Times New Roman"/>
            <w:sz w:val="26"/>
            <w:szCs w:val="26"/>
          </w:rPr>
          <w:t>номер</w:t>
        </w:r>
        <w:proofErr w:type="spellEnd"/>
        <w:r w:rsidRPr="00EE2ED3">
          <w:rPr>
            <w:rFonts w:ascii="Times New Roman" w:eastAsia="Times New Roman" w:hAnsi="Times New Roman" w:cs="Times New Roman"/>
            <w:sz w:val="26"/>
            <w:szCs w:val="26"/>
          </w:rPr>
          <w:t xml:space="preserve"> документа, що посвідчує її особу </w:t>
        </w:r>
        <w:commentRangeEnd w:id="455"/>
        <w:r>
          <w:rPr>
            <w:rStyle w:val="ab"/>
          </w:rPr>
          <w:commentReference w:id="455"/>
        </w:r>
        <w:r w:rsidRPr="00EE2ED3">
          <w:rPr>
            <w:rFonts w:ascii="Times New Roman" w:eastAsia="Times New Roman" w:hAnsi="Times New Roman" w:cs="Times New Roman"/>
            <w:sz w:val="26"/>
            <w:szCs w:val="26"/>
          </w:rPr>
          <w:t>(у разі коли переможцем електронних торгів є юридична особа, зазначаються її найменування, місцезнаходження та код згідно з ЄДРПОУ);</w:t>
        </w:r>
      </w:ins>
    </w:p>
    <w:p w:rsidR="008A49D3" w:rsidRPr="00EE2ED3" w:rsidRDefault="008A49D3" w:rsidP="008A49D3">
      <w:pPr>
        <w:widowControl w:val="0"/>
        <w:spacing w:after="0" w:line="240" w:lineRule="auto"/>
        <w:ind w:firstLine="709"/>
        <w:jc w:val="both"/>
        <w:rPr>
          <w:ins w:id="456" w:author="s.pavlenko" w:date="2022-08-23T12:01:00Z"/>
          <w:rFonts w:ascii="Times New Roman" w:eastAsia="Times New Roman" w:hAnsi="Times New Roman" w:cs="Times New Roman"/>
          <w:sz w:val="26"/>
          <w:szCs w:val="26"/>
        </w:rPr>
      </w:pPr>
      <w:ins w:id="457" w:author="s.pavlenko" w:date="2022-08-23T12:01:00Z">
        <w:r w:rsidRPr="00EE2ED3">
          <w:rPr>
            <w:rFonts w:ascii="Times New Roman" w:eastAsia="Times New Roman" w:hAnsi="Times New Roman" w:cs="Times New Roman"/>
            <w:sz w:val="26"/>
            <w:szCs w:val="26"/>
          </w:rPr>
          <w:t>7) сума коштів, яка підлягає сплаті, в тому числі вказується розмір винагороди (додаткової винагороди) Організатора; </w:t>
        </w:r>
      </w:ins>
    </w:p>
    <w:p w:rsidR="008A49D3" w:rsidRPr="00EE2ED3" w:rsidRDefault="008A49D3" w:rsidP="008A49D3">
      <w:pPr>
        <w:widowControl w:val="0"/>
        <w:spacing w:after="0" w:line="240" w:lineRule="auto"/>
        <w:ind w:firstLine="709"/>
        <w:jc w:val="both"/>
        <w:rPr>
          <w:ins w:id="458" w:author="s.pavlenko" w:date="2022-08-23T12:01:00Z"/>
          <w:rFonts w:ascii="Times New Roman" w:eastAsia="Times New Roman" w:hAnsi="Times New Roman" w:cs="Times New Roman"/>
          <w:sz w:val="26"/>
          <w:szCs w:val="26"/>
        </w:rPr>
      </w:pPr>
      <w:ins w:id="459" w:author="s.pavlenko" w:date="2022-08-23T12:01:00Z">
        <w:r w:rsidRPr="00EE2ED3">
          <w:rPr>
            <w:rFonts w:ascii="Times New Roman" w:eastAsia="Times New Roman" w:hAnsi="Times New Roman" w:cs="Times New Roman"/>
            <w:sz w:val="26"/>
            <w:szCs w:val="26"/>
          </w:rPr>
          <w:t>8) реквізити та номер рахунку IBAN АРМА, на які мають бути перераховані кошти за придбаний актив;</w:t>
        </w:r>
      </w:ins>
    </w:p>
    <w:p w:rsidR="008A49D3" w:rsidRPr="00EE2ED3" w:rsidRDefault="008A49D3" w:rsidP="008A49D3">
      <w:pPr>
        <w:widowControl w:val="0"/>
        <w:spacing w:after="0" w:line="240" w:lineRule="auto"/>
        <w:ind w:firstLine="709"/>
        <w:jc w:val="both"/>
        <w:rPr>
          <w:ins w:id="460" w:author="s.pavlenko" w:date="2022-08-23T12:01:00Z"/>
          <w:rFonts w:ascii="Times New Roman" w:eastAsia="Times New Roman" w:hAnsi="Times New Roman" w:cs="Times New Roman"/>
          <w:sz w:val="26"/>
          <w:szCs w:val="26"/>
        </w:rPr>
      </w:pPr>
      <w:ins w:id="461" w:author="s.pavlenko" w:date="2022-08-23T12:01:00Z">
        <w:r w:rsidRPr="00EE2ED3">
          <w:rPr>
            <w:rFonts w:ascii="Times New Roman" w:eastAsia="Times New Roman" w:hAnsi="Times New Roman" w:cs="Times New Roman"/>
            <w:sz w:val="26"/>
            <w:szCs w:val="26"/>
          </w:rPr>
          <w:t>9) дата, до якої повинні бути перераховані кошти.</w:t>
        </w:r>
      </w:ins>
    </w:p>
    <w:p w:rsidR="008A49D3" w:rsidRPr="00EE2ED3" w:rsidRDefault="008A49D3" w:rsidP="008A49D3">
      <w:pPr>
        <w:widowControl w:val="0"/>
        <w:spacing w:after="0" w:line="240" w:lineRule="auto"/>
        <w:ind w:firstLine="709"/>
        <w:jc w:val="both"/>
        <w:rPr>
          <w:ins w:id="462" w:author="s.pavlenko" w:date="2022-08-23T12:01:00Z"/>
          <w:rFonts w:ascii="Times New Roman" w:eastAsia="Times New Roman" w:hAnsi="Times New Roman" w:cs="Times New Roman"/>
          <w:sz w:val="26"/>
          <w:szCs w:val="26"/>
        </w:rPr>
      </w:pPr>
      <w:ins w:id="463" w:author="s.pavlenko" w:date="2022-08-23T12:01:00Z">
        <w:r w:rsidRPr="00EE2ED3">
          <w:rPr>
            <w:rFonts w:ascii="Times New Roman" w:eastAsia="Times New Roman" w:hAnsi="Times New Roman" w:cs="Times New Roman"/>
            <w:sz w:val="26"/>
            <w:szCs w:val="26"/>
          </w:rPr>
          <w:t>2. ЕТС</w:t>
        </w:r>
        <w:r>
          <w:rPr>
            <w:rFonts w:ascii="Times New Roman" w:eastAsia="Times New Roman" w:hAnsi="Times New Roman" w:cs="Times New Roman"/>
            <w:sz w:val="26"/>
            <w:szCs w:val="26"/>
          </w:rPr>
          <w:t xml:space="preserve"> </w:t>
        </w:r>
        <w:r w:rsidRPr="00C0005C">
          <w:rPr>
            <w:rFonts w:ascii="Times New Roman" w:eastAsia="Times New Roman" w:hAnsi="Times New Roman" w:cs="Times New Roman"/>
            <w:sz w:val="26"/>
            <w:szCs w:val="26"/>
            <w:highlight w:val="cyan"/>
          </w:rPr>
          <w:t>в особистий кабінет учасника</w:t>
        </w:r>
        <w:r w:rsidRPr="00EE2ED3">
          <w:rPr>
            <w:rFonts w:ascii="Times New Roman" w:eastAsia="Times New Roman" w:hAnsi="Times New Roman" w:cs="Times New Roman"/>
            <w:sz w:val="26"/>
            <w:szCs w:val="26"/>
          </w:rPr>
          <w:t xml:space="preserve"> у день проведення електронних торгів або не пізніше наступного робочого дня надсилає переможцю електронних торгів протокол електронних торгів по лоту з повною інформацією про переможця електронних торгів.</w:t>
        </w:r>
      </w:ins>
    </w:p>
    <w:p w:rsidR="008A49D3" w:rsidRPr="00EE2ED3" w:rsidRDefault="008A49D3" w:rsidP="008A49D3">
      <w:pPr>
        <w:widowControl w:val="0"/>
        <w:spacing w:after="0" w:line="240" w:lineRule="auto"/>
        <w:ind w:firstLine="709"/>
        <w:jc w:val="both"/>
        <w:rPr>
          <w:ins w:id="464" w:author="s.pavlenko" w:date="2022-08-23T12:01:00Z"/>
          <w:rFonts w:ascii="Times New Roman" w:eastAsia="Times New Roman" w:hAnsi="Times New Roman" w:cs="Times New Roman"/>
          <w:sz w:val="26"/>
          <w:szCs w:val="26"/>
        </w:rPr>
      </w:pPr>
      <w:ins w:id="465" w:author="s.pavlenko" w:date="2022-08-23T12:01:00Z">
        <w:r w:rsidRPr="00EE2ED3">
          <w:rPr>
            <w:rFonts w:ascii="Times New Roman" w:eastAsia="Times New Roman" w:hAnsi="Times New Roman" w:cs="Times New Roman"/>
            <w:sz w:val="26"/>
            <w:szCs w:val="26"/>
          </w:rPr>
          <w:t xml:space="preserve">3. У разі визнання електронних торгів такими, що не відбулися, у </w:t>
        </w:r>
        <w:commentRangeStart w:id="466"/>
        <w:r w:rsidRPr="00EE2ED3">
          <w:rPr>
            <w:rFonts w:ascii="Times New Roman" w:eastAsia="Times New Roman" w:hAnsi="Times New Roman" w:cs="Times New Roman"/>
            <w:sz w:val="26"/>
            <w:szCs w:val="26"/>
          </w:rPr>
          <w:t>протокол електронних торгів вноситься відповідна підстава</w:t>
        </w:r>
        <w:commentRangeEnd w:id="466"/>
        <w:r>
          <w:rPr>
            <w:rStyle w:val="ab"/>
          </w:rPr>
          <w:commentReference w:id="466"/>
        </w:r>
        <w:r w:rsidRPr="00EE2ED3">
          <w:rPr>
            <w:rFonts w:ascii="Times New Roman" w:eastAsia="Times New Roman" w:hAnsi="Times New Roman" w:cs="Times New Roman"/>
            <w:sz w:val="26"/>
            <w:szCs w:val="26"/>
          </w:rPr>
          <w:t>.</w:t>
        </w:r>
      </w:ins>
    </w:p>
    <w:p w:rsidR="008A49D3" w:rsidRPr="00EE2ED3" w:rsidRDefault="008A49D3" w:rsidP="008A49D3">
      <w:pPr>
        <w:widowControl w:val="0"/>
        <w:spacing w:after="0" w:line="240" w:lineRule="auto"/>
        <w:ind w:firstLine="709"/>
        <w:jc w:val="both"/>
        <w:rPr>
          <w:ins w:id="467" w:author="s.pavlenko" w:date="2022-08-23T12:01:00Z"/>
          <w:rFonts w:ascii="Times New Roman" w:eastAsia="Times New Roman" w:hAnsi="Times New Roman" w:cs="Times New Roman"/>
          <w:sz w:val="26"/>
          <w:szCs w:val="26"/>
        </w:rPr>
      </w:pPr>
      <w:ins w:id="468" w:author="s.pavlenko" w:date="2022-08-23T12:01:00Z">
        <w:r w:rsidRPr="00EE2ED3">
          <w:rPr>
            <w:rFonts w:ascii="Times New Roman" w:eastAsia="Times New Roman" w:hAnsi="Times New Roman" w:cs="Times New Roman"/>
            <w:sz w:val="26"/>
            <w:szCs w:val="26"/>
          </w:rPr>
          <w:lastRenderedPageBreak/>
          <w:t xml:space="preserve">4. </w:t>
        </w:r>
        <w:commentRangeStart w:id="469"/>
        <w:r w:rsidRPr="00EE2ED3">
          <w:rPr>
            <w:rFonts w:ascii="Times New Roman" w:eastAsia="Times New Roman" w:hAnsi="Times New Roman" w:cs="Times New Roman"/>
            <w:sz w:val="26"/>
            <w:szCs w:val="26"/>
          </w:rPr>
          <w:t>Протокол електронних торгів з урахуванням строку, передбаченого абзацом другим цього пункту, роздруковується переможцем електронних торгів, підписується та передається особисто або через представника Організатору або надсилається на поштову адресу Організатора</w:t>
        </w:r>
        <w:commentRangeEnd w:id="469"/>
        <w:r>
          <w:rPr>
            <w:rStyle w:val="ab"/>
          </w:rPr>
          <w:commentReference w:id="469"/>
        </w:r>
        <w:r w:rsidRPr="00EE2ED3">
          <w:rPr>
            <w:rFonts w:ascii="Times New Roman" w:eastAsia="Times New Roman" w:hAnsi="Times New Roman" w:cs="Times New Roman"/>
            <w:sz w:val="26"/>
            <w:szCs w:val="26"/>
          </w:rPr>
          <w:t>.</w:t>
        </w:r>
      </w:ins>
    </w:p>
    <w:p w:rsidR="008A49D3" w:rsidRPr="00EE2ED3" w:rsidRDefault="008A49D3" w:rsidP="008A49D3">
      <w:pPr>
        <w:widowControl w:val="0"/>
        <w:spacing w:after="0" w:line="240" w:lineRule="auto"/>
        <w:ind w:firstLine="709"/>
        <w:jc w:val="both"/>
        <w:rPr>
          <w:ins w:id="470" w:author="s.pavlenko" w:date="2022-08-23T12:01:00Z"/>
          <w:rFonts w:ascii="Times New Roman" w:eastAsia="Times New Roman" w:hAnsi="Times New Roman" w:cs="Times New Roman"/>
          <w:sz w:val="26"/>
          <w:szCs w:val="26"/>
        </w:rPr>
      </w:pPr>
      <w:ins w:id="471" w:author="s.pavlenko" w:date="2022-08-23T12:01:00Z">
        <w:r w:rsidRPr="00EE2ED3">
          <w:rPr>
            <w:rFonts w:ascii="Times New Roman" w:eastAsia="Times New Roman" w:hAnsi="Times New Roman" w:cs="Times New Roman"/>
            <w:sz w:val="26"/>
            <w:szCs w:val="26"/>
          </w:rPr>
          <w:t xml:space="preserve">Підписаний протокол повинен надійти до Організатора не пізніше п’яти робочих днів з дати розміщення протоколу </w:t>
        </w:r>
        <w:commentRangeStart w:id="472"/>
        <w:r w:rsidRPr="00EE2ED3">
          <w:rPr>
            <w:rFonts w:ascii="Times New Roman" w:eastAsia="Times New Roman" w:hAnsi="Times New Roman" w:cs="Times New Roman"/>
            <w:sz w:val="26"/>
            <w:szCs w:val="26"/>
          </w:rPr>
          <w:t>на сторінці електронних торгів</w:t>
        </w:r>
        <w:commentRangeEnd w:id="472"/>
        <w:r>
          <w:rPr>
            <w:rStyle w:val="ab"/>
          </w:rPr>
          <w:commentReference w:id="472"/>
        </w:r>
        <w:r w:rsidRPr="00EE2ED3">
          <w:rPr>
            <w:rFonts w:ascii="Times New Roman" w:eastAsia="Times New Roman" w:hAnsi="Times New Roman" w:cs="Times New Roman"/>
            <w:sz w:val="26"/>
            <w:szCs w:val="26"/>
          </w:rPr>
          <w:t>.</w:t>
        </w:r>
      </w:ins>
    </w:p>
    <w:p w:rsidR="008A49D3" w:rsidRPr="00EE2ED3" w:rsidRDefault="008A49D3" w:rsidP="008A49D3">
      <w:pPr>
        <w:widowControl w:val="0"/>
        <w:spacing w:after="0" w:line="240" w:lineRule="auto"/>
        <w:ind w:firstLine="709"/>
        <w:jc w:val="both"/>
        <w:rPr>
          <w:ins w:id="473" w:author="s.pavlenko" w:date="2022-08-23T12:01:00Z"/>
          <w:rFonts w:ascii="Times New Roman" w:eastAsia="Times New Roman" w:hAnsi="Times New Roman" w:cs="Times New Roman"/>
          <w:sz w:val="26"/>
          <w:szCs w:val="26"/>
        </w:rPr>
      </w:pPr>
      <w:ins w:id="474" w:author="s.pavlenko" w:date="2022-08-23T12:01:00Z">
        <w:r w:rsidRPr="00EE2ED3">
          <w:rPr>
            <w:rFonts w:ascii="Times New Roman" w:eastAsia="Times New Roman" w:hAnsi="Times New Roman" w:cs="Times New Roman"/>
            <w:sz w:val="26"/>
            <w:szCs w:val="26"/>
          </w:rPr>
          <w:t xml:space="preserve">Організатор невідкладно </w:t>
        </w:r>
        <w:r>
          <w:rPr>
            <w:rFonts w:ascii="Times New Roman" w:eastAsia="Times New Roman" w:hAnsi="Times New Roman" w:cs="Times New Roman"/>
            <w:sz w:val="26"/>
            <w:szCs w:val="26"/>
          </w:rPr>
          <w:t xml:space="preserve">(не пізніше наступного робочого дня за днем отримання підписаного протоколу від переможця) </w:t>
        </w:r>
        <w:r w:rsidRPr="00EE2ED3">
          <w:rPr>
            <w:rFonts w:ascii="Times New Roman" w:eastAsia="Times New Roman" w:hAnsi="Times New Roman" w:cs="Times New Roman"/>
            <w:sz w:val="26"/>
            <w:szCs w:val="26"/>
          </w:rPr>
          <w:t xml:space="preserve">надає або надсилає Замовнику належним чином оформлений протокол електронних торгів по лоту з повною </w:t>
        </w:r>
        <w:commentRangeStart w:id="475"/>
        <w:r w:rsidRPr="00EE2ED3">
          <w:rPr>
            <w:rFonts w:ascii="Times New Roman" w:eastAsia="Times New Roman" w:hAnsi="Times New Roman" w:cs="Times New Roman"/>
            <w:sz w:val="26"/>
            <w:szCs w:val="26"/>
          </w:rPr>
          <w:t>інформацією про переможця електронних торгів</w:t>
        </w:r>
        <w:commentRangeEnd w:id="475"/>
        <w:r>
          <w:rPr>
            <w:rStyle w:val="ab"/>
          </w:rPr>
          <w:commentReference w:id="475"/>
        </w:r>
        <w:r w:rsidRPr="00EE2ED3">
          <w:rPr>
            <w:rFonts w:ascii="Times New Roman" w:eastAsia="Times New Roman" w:hAnsi="Times New Roman" w:cs="Times New Roman"/>
            <w:sz w:val="26"/>
            <w:szCs w:val="26"/>
          </w:rPr>
          <w:t>, підписаний переможцем та Організатором, з урахуванням строків підписання та надання підписаного протоколу переможцем Організатору.</w:t>
        </w:r>
      </w:ins>
    </w:p>
    <w:p w:rsidR="008A49D3" w:rsidRPr="00EE2ED3" w:rsidRDefault="008A49D3" w:rsidP="008A49D3">
      <w:pPr>
        <w:widowControl w:val="0"/>
        <w:spacing w:after="0" w:line="240" w:lineRule="auto"/>
        <w:ind w:firstLine="709"/>
        <w:jc w:val="both"/>
        <w:rPr>
          <w:ins w:id="476" w:author="s.pavlenko" w:date="2022-08-23T12:01:00Z"/>
          <w:rFonts w:ascii="Times New Roman" w:eastAsia="Times New Roman" w:hAnsi="Times New Roman" w:cs="Times New Roman"/>
          <w:sz w:val="26"/>
          <w:szCs w:val="26"/>
        </w:rPr>
      </w:pPr>
      <w:ins w:id="477" w:author="s.pavlenko" w:date="2022-08-23T12:01:00Z">
        <w:r w:rsidRPr="00EE2ED3">
          <w:rPr>
            <w:rFonts w:ascii="Times New Roman" w:eastAsia="Times New Roman" w:hAnsi="Times New Roman" w:cs="Times New Roman"/>
            <w:sz w:val="26"/>
            <w:szCs w:val="26"/>
          </w:rPr>
          <w:t>5. Переможець електронних торгів протягом п'яти банківських днів із дня, наступного за днем підписання протоколу електронних торгів, а саме до дати, зазначеної у протоколі електронних торгів</w:t>
        </w:r>
        <w:r>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 xml:space="preserve"> зобов’язаний:</w:t>
        </w:r>
      </w:ins>
    </w:p>
    <w:p w:rsidR="008A49D3" w:rsidRPr="0020689D" w:rsidRDefault="008A49D3" w:rsidP="008A49D3">
      <w:pPr>
        <w:widowControl w:val="0"/>
        <w:spacing w:after="0" w:line="240" w:lineRule="auto"/>
        <w:ind w:firstLine="709"/>
        <w:jc w:val="both"/>
        <w:rPr>
          <w:ins w:id="478" w:author="s.pavlenko" w:date="2022-08-23T12:01:00Z"/>
          <w:rFonts w:ascii="Times New Roman" w:eastAsia="Times New Roman" w:hAnsi="Times New Roman" w:cs="Times New Roman"/>
          <w:sz w:val="26"/>
          <w:szCs w:val="26"/>
        </w:rPr>
      </w:pPr>
      <w:ins w:id="479" w:author="s.pavlenko" w:date="2022-08-23T12:01:00Z">
        <w:r w:rsidRPr="0020689D">
          <w:rPr>
            <w:rFonts w:ascii="Times New Roman" w:eastAsia="Times New Roman" w:hAnsi="Times New Roman" w:cs="Times New Roman"/>
            <w:sz w:val="26"/>
            <w:szCs w:val="26"/>
          </w:rPr>
          <w:t>1) перерахувати кошти за придбаний актив на рахунок АРМА, вказаний у протоколі електронних торгів;</w:t>
        </w:r>
      </w:ins>
    </w:p>
    <w:p w:rsidR="008A49D3" w:rsidRPr="00EE2ED3" w:rsidRDefault="008A49D3" w:rsidP="008A49D3">
      <w:pPr>
        <w:widowControl w:val="0"/>
        <w:spacing w:after="0" w:line="240" w:lineRule="auto"/>
        <w:ind w:firstLine="709"/>
        <w:jc w:val="both"/>
        <w:rPr>
          <w:ins w:id="480" w:author="s.pavlenko" w:date="2022-08-23T12:01:00Z"/>
          <w:rFonts w:ascii="Times New Roman" w:eastAsia="Times New Roman" w:hAnsi="Times New Roman" w:cs="Times New Roman"/>
          <w:sz w:val="26"/>
          <w:szCs w:val="26"/>
        </w:rPr>
      </w:pPr>
      <w:ins w:id="481" w:author="s.pavlenko" w:date="2022-08-23T12:01:00Z">
        <w:r w:rsidRPr="0020689D">
          <w:rPr>
            <w:rFonts w:ascii="Times New Roman" w:eastAsia="Times New Roman" w:hAnsi="Times New Roman" w:cs="Times New Roman"/>
            <w:sz w:val="26"/>
            <w:szCs w:val="26"/>
          </w:rPr>
          <w:t>2) звернутися до АРМА, надати документальне підтвердження перерахування коштів за придбаний актив (лот) на</w:t>
        </w:r>
        <w:r w:rsidRPr="00EE2ED3">
          <w:rPr>
            <w:rFonts w:ascii="Times New Roman" w:eastAsia="Times New Roman" w:hAnsi="Times New Roman" w:cs="Times New Roman"/>
            <w:sz w:val="26"/>
            <w:szCs w:val="26"/>
          </w:rPr>
          <w:t xml:space="preserve"> рахунок АРМА, вказаний у протоколі електронних торгів</w:t>
        </w:r>
        <w:r>
          <w:rPr>
            <w:rFonts w:ascii="Times New Roman" w:eastAsia="Times New Roman" w:hAnsi="Times New Roman" w:cs="Times New Roman"/>
            <w:sz w:val="26"/>
            <w:szCs w:val="26"/>
          </w:rPr>
          <w:t>.</w:t>
        </w:r>
      </w:ins>
    </w:p>
    <w:p w:rsidR="008A49D3" w:rsidRDefault="008A49D3" w:rsidP="008A49D3">
      <w:pPr>
        <w:widowControl w:val="0"/>
        <w:spacing w:after="0" w:line="240" w:lineRule="auto"/>
        <w:ind w:firstLine="709"/>
        <w:jc w:val="both"/>
        <w:rPr>
          <w:ins w:id="482" w:author="s.pavlenko" w:date="2022-08-23T12:01:00Z"/>
          <w:rFonts w:ascii="Times New Roman" w:eastAsia="Times New Roman" w:hAnsi="Times New Roman" w:cs="Times New Roman"/>
          <w:sz w:val="26"/>
          <w:szCs w:val="26"/>
        </w:rPr>
      </w:pPr>
      <w:ins w:id="483" w:author="s.pavlenko" w:date="2022-08-23T12:01:00Z">
        <w:r w:rsidRPr="00EE2ED3">
          <w:rPr>
            <w:rFonts w:ascii="Times New Roman" w:eastAsia="Times New Roman" w:hAnsi="Times New Roman" w:cs="Times New Roman"/>
            <w:sz w:val="26"/>
            <w:szCs w:val="26"/>
          </w:rPr>
          <w:t>Підписання акта про реалізацію активів на електронних торгах</w:t>
        </w:r>
        <w:r>
          <w:rPr>
            <w:rFonts w:ascii="Times New Roman" w:eastAsia="Times New Roman" w:hAnsi="Times New Roman" w:cs="Times New Roman"/>
            <w:sz w:val="26"/>
            <w:szCs w:val="26"/>
          </w:rPr>
          <w:t xml:space="preserve"> щодо рухомого майна, видача нотаріусом свідоцтва про придбання нерухомого майна на електронних торгах,</w:t>
        </w:r>
        <w:r w:rsidRPr="00EE2ED3">
          <w:rPr>
            <w:rFonts w:ascii="Times New Roman" w:eastAsia="Times New Roman" w:hAnsi="Times New Roman" w:cs="Times New Roman"/>
            <w:sz w:val="26"/>
            <w:szCs w:val="26"/>
          </w:rPr>
          <w:t xml:space="preserve"> укладення договору купівлі-продажу щодо активів, визначених </w:t>
        </w:r>
        <w:r w:rsidRPr="00B94FB5">
          <w:rPr>
            <w:rFonts w:ascii="Times New Roman" w:eastAsia="Times New Roman" w:hAnsi="Times New Roman" w:cs="Times New Roman"/>
            <w:sz w:val="26"/>
            <w:szCs w:val="26"/>
          </w:rPr>
          <w:t>абзацом четвертим  пункту 2 Порядку</w:t>
        </w:r>
        <w:r>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 xml:space="preserve"> здійснюється </w:t>
        </w:r>
        <w:r>
          <w:rPr>
            <w:rFonts w:ascii="Times New Roman" w:eastAsia="Times New Roman" w:hAnsi="Times New Roman" w:cs="Times New Roman"/>
            <w:sz w:val="26"/>
            <w:szCs w:val="26"/>
          </w:rPr>
          <w:t xml:space="preserve">відповідно </w:t>
        </w:r>
        <w:r w:rsidRPr="00EE2ED3">
          <w:rPr>
            <w:rFonts w:ascii="Times New Roman" w:eastAsia="Times New Roman" w:hAnsi="Times New Roman" w:cs="Times New Roman"/>
            <w:sz w:val="26"/>
            <w:szCs w:val="26"/>
          </w:rPr>
          <w:t>до Порядку.</w:t>
        </w:r>
      </w:ins>
    </w:p>
    <w:p w:rsidR="008A49D3" w:rsidRPr="00EE2ED3" w:rsidRDefault="008A49D3" w:rsidP="008A49D3">
      <w:pPr>
        <w:widowControl w:val="0"/>
        <w:spacing w:after="0" w:line="240" w:lineRule="auto"/>
        <w:ind w:firstLine="709"/>
        <w:jc w:val="both"/>
        <w:rPr>
          <w:ins w:id="484" w:author="s.pavlenko" w:date="2022-08-23T12:01:00Z"/>
          <w:rFonts w:ascii="Times New Roman" w:eastAsia="Times New Roman" w:hAnsi="Times New Roman" w:cs="Times New Roman"/>
          <w:sz w:val="26"/>
          <w:szCs w:val="26"/>
        </w:rPr>
      </w:pPr>
      <w:ins w:id="485" w:author="s.pavlenko" w:date="2022-08-23T12:01:00Z">
        <w:r>
          <w:rPr>
            <w:rFonts w:ascii="Times New Roman" w:eastAsia="Times New Roman" w:hAnsi="Times New Roman" w:cs="Times New Roman"/>
            <w:sz w:val="26"/>
            <w:szCs w:val="26"/>
          </w:rPr>
          <w:t>Право власності на нерухоме майно переходить до переможця електронних торгів з моменту державної реєстрації такого права на підставі свідоцтва про придбання нерухомого майна на електронних торгах, виданого нотаріусом.</w:t>
        </w:r>
      </w:ins>
    </w:p>
    <w:p w:rsidR="008A49D3" w:rsidRPr="00EE2ED3" w:rsidRDefault="008A49D3" w:rsidP="008A49D3">
      <w:pPr>
        <w:widowControl w:val="0"/>
        <w:spacing w:after="0" w:line="240" w:lineRule="auto"/>
        <w:ind w:firstLine="709"/>
        <w:jc w:val="both"/>
        <w:rPr>
          <w:ins w:id="486" w:author="s.pavlenko" w:date="2022-08-23T12:01:00Z"/>
          <w:rFonts w:ascii="Times New Roman" w:eastAsia="Times New Roman" w:hAnsi="Times New Roman" w:cs="Times New Roman"/>
          <w:sz w:val="26"/>
          <w:szCs w:val="26"/>
        </w:rPr>
      </w:pPr>
      <w:ins w:id="487" w:author="s.pavlenko" w:date="2022-08-23T12:01:00Z">
        <w:r w:rsidRPr="00EE2ED3">
          <w:rPr>
            <w:rFonts w:ascii="Times New Roman" w:eastAsia="Times New Roman" w:hAnsi="Times New Roman" w:cs="Times New Roman"/>
            <w:sz w:val="26"/>
            <w:szCs w:val="26"/>
          </w:rPr>
          <w:t>6. Винагорода Організатора встановлюється у відсотковому відношенні до ціни продажу лоту.</w:t>
        </w:r>
      </w:ins>
    </w:p>
    <w:p w:rsidR="008A49D3" w:rsidRPr="00EE2ED3" w:rsidRDefault="008A49D3" w:rsidP="008A49D3">
      <w:pPr>
        <w:widowControl w:val="0"/>
        <w:spacing w:after="0" w:line="240" w:lineRule="auto"/>
        <w:ind w:firstLine="709"/>
        <w:jc w:val="both"/>
        <w:rPr>
          <w:ins w:id="488" w:author="s.pavlenko" w:date="2022-08-23T12:01:00Z"/>
          <w:rFonts w:ascii="Times New Roman" w:eastAsia="Times New Roman" w:hAnsi="Times New Roman" w:cs="Times New Roman"/>
          <w:sz w:val="26"/>
          <w:szCs w:val="26"/>
        </w:rPr>
      </w:pPr>
      <w:ins w:id="489" w:author="s.pavlenko" w:date="2022-08-23T12:01:00Z">
        <w:r w:rsidRPr="00EE2ED3">
          <w:rPr>
            <w:rFonts w:ascii="Times New Roman" w:eastAsia="Times New Roman" w:hAnsi="Times New Roman" w:cs="Times New Roman"/>
            <w:sz w:val="26"/>
            <w:szCs w:val="26"/>
          </w:rPr>
          <w:t>Розмір винагороди Організатора становить 5 відсотків ціни продажу лота і в будь-якому випадку не може бути більше ніж 200 розмірів прожиткового мінімуму, встановленого для працездатних осіб</w:t>
        </w:r>
        <w:r>
          <w:rPr>
            <w:rFonts w:ascii="Times New Roman" w:eastAsia="Times New Roman" w:hAnsi="Times New Roman" w:cs="Times New Roman"/>
            <w:sz w:val="26"/>
            <w:szCs w:val="26"/>
          </w:rPr>
          <w:t xml:space="preserve"> </w:t>
        </w:r>
        <w:r w:rsidRPr="00EE2ED3">
          <w:rPr>
            <w:rFonts w:ascii="Times New Roman" w:eastAsia="Times New Roman" w:hAnsi="Times New Roman" w:cs="Times New Roman"/>
            <w:sz w:val="26"/>
            <w:szCs w:val="26"/>
          </w:rPr>
          <w:t>на 1 січня відповідного року, з урахуванням податку на додану вартість.</w:t>
        </w:r>
      </w:ins>
    </w:p>
    <w:p w:rsidR="008A49D3" w:rsidRPr="00EE2ED3" w:rsidRDefault="008A49D3" w:rsidP="008A49D3">
      <w:pPr>
        <w:widowControl w:val="0"/>
        <w:spacing w:after="0" w:line="240" w:lineRule="auto"/>
        <w:ind w:firstLine="709"/>
        <w:jc w:val="both"/>
        <w:rPr>
          <w:ins w:id="490" w:author="s.pavlenko" w:date="2022-08-23T12:01:00Z"/>
          <w:rFonts w:ascii="Times New Roman" w:eastAsia="Times New Roman" w:hAnsi="Times New Roman" w:cs="Times New Roman"/>
          <w:sz w:val="26"/>
          <w:szCs w:val="26"/>
        </w:rPr>
      </w:pPr>
      <w:ins w:id="491" w:author="s.pavlenko" w:date="2022-08-23T12:01:00Z">
        <w:r w:rsidRPr="00EE2ED3">
          <w:rPr>
            <w:rFonts w:ascii="Times New Roman" w:eastAsia="Times New Roman" w:hAnsi="Times New Roman" w:cs="Times New Roman"/>
            <w:sz w:val="26"/>
            <w:szCs w:val="26"/>
          </w:rPr>
          <w:t>Встановлений на підставі Порядку та цих Правил розмір винагороди Організатора, процедура її сплати Організатору переможцем електронних торгів та порядок розрахунків між ними регулюється окремим договором, що укладається між Організатором та Учасниками електронних торгів.</w:t>
        </w:r>
      </w:ins>
    </w:p>
    <w:p w:rsidR="008A49D3" w:rsidRPr="00EE2ED3" w:rsidRDefault="008A49D3" w:rsidP="008A49D3">
      <w:pPr>
        <w:widowControl w:val="0"/>
        <w:spacing w:after="0" w:line="240" w:lineRule="auto"/>
        <w:ind w:firstLine="709"/>
        <w:jc w:val="both"/>
        <w:rPr>
          <w:ins w:id="492" w:author="s.pavlenko" w:date="2022-08-23T12:01:00Z"/>
          <w:rFonts w:ascii="Times New Roman" w:eastAsia="Times New Roman" w:hAnsi="Times New Roman" w:cs="Times New Roman"/>
          <w:sz w:val="26"/>
          <w:szCs w:val="26"/>
        </w:rPr>
      </w:pPr>
      <w:ins w:id="493" w:author="s.pavlenko" w:date="2022-08-23T12:01:00Z">
        <w:r w:rsidRPr="00EE2ED3">
          <w:rPr>
            <w:rFonts w:ascii="Times New Roman" w:eastAsia="Times New Roman" w:hAnsi="Times New Roman" w:cs="Times New Roman"/>
            <w:sz w:val="26"/>
            <w:szCs w:val="26"/>
          </w:rPr>
          <w:t xml:space="preserve">7. Залишок гарантійного внеску перераховується Організатором переможцю електронних торгів протягом 3 (трьох) банківських днів з дня </w:t>
        </w:r>
        <w:commentRangeStart w:id="494"/>
        <w:r w:rsidRPr="00EE2ED3">
          <w:rPr>
            <w:rFonts w:ascii="Times New Roman" w:eastAsia="Times New Roman" w:hAnsi="Times New Roman" w:cs="Times New Roman"/>
            <w:sz w:val="26"/>
            <w:szCs w:val="26"/>
          </w:rPr>
          <w:t xml:space="preserve">отримання від Замовника інформації </w:t>
        </w:r>
        <w:commentRangeEnd w:id="494"/>
        <w:r>
          <w:rPr>
            <w:rStyle w:val="ab"/>
          </w:rPr>
          <w:commentReference w:id="494"/>
        </w:r>
        <w:r w:rsidRPr="00EE2ED3">
          <w:rPr>
            <w:rFonts w:ascii="Times New Roman" w:eastAsia="Times New Roman" w:hAnsi="Times New Roman" w:cs="Times New Roman"/>
            <w:sz w:val="26"/>
            <w:szCs w:val="26"/>
          </w:rPr>
          <w:t>про дотримання строків виконання переможцем дій, вказаних у пункті 5 Розділу VII Правил. У разі отримання від АРМА інформації про відмову від виконання переможцем дій, вказаних у пункті 5 цього Розділу, залишок гарантійного внеску такому переможцю не повертається і вважається винагородою Організатора.</w:t>
        </w:r>
      </w:ins>
    </w:p>
    <w:p w:rsidR="008A49D3" w:rsidRPr="00EE2ED3" w:rsidRDefault="008A49D3" w:rsidP="008A49D3">
      <w:pPr>
        <w:widowControl w:val="0"/>
        <w:spacing w:after="0" w:line="240" w:lineRule="auto"/>
        <w:ind w:firstLine="709"/>
        <w:jc w:val="both"/>
        <w:rPr>
          <w:ins w:id="495" w:author="s.pavlenko" w:date="2022-08-23T12:01:00Z"/>
          <w:rFonts w:ascii="Times New Roman" w:eastAsia="Times New Roman" w:hAnsi="Times New Roman" w:cs="Times New Roman"/>
          <w:sz w:val="26"/>
          <w:szCs w:val="26"/>
        </w:rPr>
      </w:pPr>
      <w:commentRangeStart w:id="496"/>
      <w:ins w:id="497" w:author="s.pavlenko" w:date="2022-08-23T12:01:00Z">
        <w:r w:rsidRPr="00EE2ED3">
          <w:rPr>
            <w:rFonts w:ascii="Times New Roman" w:eastAsia="Times New Roman" w:hAnsi="Times New Roman" w:cs="Times New Roman"/>
            <w:sz w:val="26"/>
            <w:szCs w:val="26"/>
          </w:rPr>
          <w:t>8. У разі невиконання переможцем електронних торгів вимог, встановлених пунктом 22 Порядку, АРМА надсилає повідомлення Організатору щодо необхідності визначення переможцем електронних торгів учасника з наступною за величиною ціновою пропозицією.</w:t>
        </w:r>
        <w:commentRangeEnd w:id="496"/>
        <w:r>
          <w:rPr>
            <w:rStyle w:val="ab"/>
          </w:rPr>
          <w:commentReference w:id="496"/>
        </w:r>
      </w:ins>
    </w:p>
    <w:p w:rsidR="008A49D3" w:rsidRPr="00EE2ED3" w:rsidRDefault="008A49D3" w:rsidP="008A49D3">
      <w:pPr>
        <w:widowControl w:val="0"/>
        <w:spacing w:after="0" w:line="240" w:lineRule="auto"/>
        <w:ind w:firstLine="709"/>
        <w:jc w:val="both"/>
        <w:rPr>
          <w:ins w:id="498" w:author="s.pavlenko" w:date="2022-08-23T12:01:00Z"/>
          <w:rFonts w:ascii="Times New Roman" w:eastAsia="Times New Roman" w:hAnsi="Times New Roman" w:cs="Times New Roman"/>
          <w:sz w:val="26"/>
          <w:szCs w:val="26"/>
        </w:rPr>
      </w:pPr>
      <w:ins w:id="499" w:author="s.pavlenko" w:date="2022-08-23T12:01:00Z">
        <w:r w:rsidRPr="00EE2ED3">
          <w:rPr>
            <w:rFonts w:ascii="Times New Roman" w:eastAsia="Times New Roman" w:hAnsi="Times New Roman" w:cs="Times New Roman"/>
            <w:sz w:val="26"/>
            <w:szCs w:val="26"/>
          </w:rPr>
          <w:t xml:space="preserve">У разі відмови переможця торгів з будь-яких причин від виконання дій, вказаних у пункті 5 цього Розділу, </w:t>
        </w:r>
        <w:commentRangeStart w:id="500"/>
        <w:r w:rsidRPr="00EE2ED3">
          <w:rPr>
            <w:rFonts w:ascii="Times New Roman" w:eastAsia="Times New Roman" w:hAnsi="Times New Roman" w:cs="Times New Roman"/>
            <w:sz w:val="26"/>
            <w:szCs w:val="26"/>
          </w:rPr>
          <w:t>така відмова чи невиконання фіксуються</w:t>
        </w:r>
        <w:commentRangeEnd w:id="500"/>
        <w:r>
          <w:rPr>
            <w:rStyle w:val="ab"/>
          </w:rPr>
          <w:commentReference w:id="500"/>
        </w:r>
        <w:r w:rsidRPr="00EE2ED3">
          <w:rPr>
            <w:rFonts w:ascii="Times New Roman" w:eastAsia="Times New Roman" w:hAnsi="Times New Roman" w:cs="Times New Roman"/>
            <w:sz w:val="26"/>
            <w:szCs w:val="26"/>
          </w:rPr>
          <w:t xml:space="preserve">, а </w:t>
        </w:r>
        <w:r w:rsidRPr="00EE2ED3">
          <w:rPr>
            <w:rFonts w:ascii="Times New Roman" w:eastAsia="Times New Roman" w:hAnsi="Times New Roman" w:cs="Times New Roman"/>
            <w:sz w:val="26"/>
            <w:szCs w:val="26"/>
          </w:rPr>
          <w:lastRenderedPageBreak/>
          <w:t xml:space="preserve">результати таких електронних торгів підлягають </w:t>
        </w:r>
        <w:proofErr w:type="spellStart"/>
        <w:r w:rsidRPr="00EE2ED3">
          <w:rPr>
            <w:rFonts w:ascii="Times New Roman" w:eastAsia="Times New Roman" w:hAnsi="Times New Roman" w:cs="Times New Roman"/>
            <w:sz w:val="26"/>
            <w:szCs w:val="26"/>
          </w:rPr>
          <w:t>перевизначенню</w:t>
        </w:r>
        <w:proofErr w:type="spellEnd"/>
        <w:r w:rsidRPr="00EE2ED3">
          <w:rPr>
            <w:rFonts w:ascii="Times New Roman" w:eastAsia="Times New Roman" w:hAnsi="Times New Roman" w:cs="Times New Roman"/>
            <w:sz w:val="26"/>
            <w:szCs w:val="26"/>
          </w:rPr>
          <w:t xml:space="preserve"> Організатором.</w:t>
        </w:r>
      </w:ins>
    </w:p>
    <w:p w:rsidR="008A49D3" w:rsidRPr="00EE2ED3" w:rsidRDefault="008A49D3" w:rsidP="008A49D3">
      <w:pPr>
        <w:widowControl w:val="0"/>
        <w:spacing w:after="0" w:line="240" w:lineRule="auto"/>
        <w:ind w:firstLine="709"/>
        <w:jc w:val="both"/>
        <w:rPr>
          <w:ins w:id="501" w:author="s.pavlenko" w:date="2022-08-23T12:01:00Z"/>
          <w:rFonts w:ascii="Times New Roman" w:eastAsia="Times New Roman" w:hAnsi="Times New Roman" w:cs="Times New Roman"/>
          <w:sz w:val="26"/>
          <w:szCs w:val="26"/>
        </w:rPr>
      </w:pPr>
      <w:ins w:id="502" w:author="s.pavlenko" w:date="2022-08-23T12:01:00Z">
        <w:r w:rsidRPr="00EE2ED3">
          <w:rPr>
            <w:rFonts w:ascii="Times New Roman" w:eastAsia="Times New Roman" w:hAnsi="Times New Roman" w:cs="Times New Roman"/>
            <w:sz w:val="26"/>
            <w:szCs w:val="26"/>
          </w:rPr>
          <w:t xml:space="preserve">Лот, за яким здійснюється </w:t>
        </w:r>
        <w:proofErr w:type="spellStart"/>
        <w:r w:rsidRPr="00EE2ED3">
          <w:rPr>
            <w:rFonts w:ascii="Times New Roman" w:eastAsia="Times New Roman" w:hAnsi="Times New Roman" w:cs="Times New Roman"/>
            <w:sz w:val="26"/>
            <w:szCs w:val="26"/>
          </w:rPr>
          <w:t>перевизначення</w:t>
        </w:r>
        <w:proofErr w:type="spellEnd"/>
        <w:r w:rsidRPr="00EE2ED3">
          <w:rPr>
            <w:rFonts w:ascii="Times New Roman" w:eastAsia="Times New Roman" w:hAnsi="Times New Roman" w:cs="Times New Roman"/>
            <w:sz w:val="26"/>
            <w:szCs w:val="26"/>
          </w:rPr>
          <w:t xml:space="preserve"> переможця, може виставлятися на повторні електронні торги лише в разі невиконання дій, вказаних у пункті 5 цього Розділу всіма учасниками, які подавали цінові пропозиції. У подальшому Організатор має право не допускати таких учасників до участі в повторних електронних торгах. </w:t>
        </w:r>
      </w:ins>
    </w:p>
    <w:p w:rsidR="008A49D3" w:rsidRPr="00EE2ED3" w:rsidRDefault="008A49D3" w:rsidP="008A49D3">
      <w:pPr>
        <w:widowControl w:val="0"/>
        <w:spacing w:after="0" w:line="240" w:lineRule="auto"/>
        <w:ind w:firstLine="709"/>
        <w:jc w:val="both"/>
        <w:rPr>
          <w:ins w:id="503" w:author="s.pavlenko" w:date="2022-08-23T12:01:00Z"/>
          <w:rFonts w:ascii="Times New Roman" w:eastAsia="Times New Roman" w:hAnsi="Times New Roman" w:cs="Times New Roman"/>
          <w:sz w:val="26"/>
          <w:szCs w:val="26"/>
        </w:rPr>
      </w:pPr>
      <w:ins w:id="504" w:author="s.pavlenko" w:date="2022-08-23T12:01:00Z">
        <w:r w:rsidRPr="00EE2ED3">
          <w:rPr>
            <w:rFonts w:ascii="Times New Roman" w:eastAsia="Times New Roman" w:hAnsi="Times New Roman" w:cs="Times New Roman"/>
            <w:sz w:val="26"/>
            <w:szCs w:val="26"/>
          </w:rPr>
          <w:t xml:space="preserve">Учасник торгів, який подавав цінову пропозицію, але не був оголошений переможцем, у разі отримання відомостей щодо відмови переможця торгів від придбання активу визначається переможцем у порядку </w:t>
        </w:r>
        <w:proofErr w:type="spellStart"/>
        <w:r w:rsidRPr="00EE2ED3">
          <w:rPr>
            <w:rFonts w:ascii="Times New Roman" w:eastAsia="Times New Roman" w:hAnsi="Times New Roman" w:cs="Times New Roman"/>
            <w:sz w:val="26"/>
            <w:szCs w:val="26"/>
          </w:rPr>
          <w:t>перевизначення</w:t>
        </w:r>
        <w:proofErr w:type="spellEnd"/>
        <w:r w:rsidRPr="00EE2ED3">
          <w:rPr>
            <w:rFonts w:ascii="Times New Roman" w:eastAsia="Times New Roman" w:hAnsi="Times New Roman" w:cs="Times New Roman"/>
            <w:sz w:val="26"/>
            <w:szCs w:val="26"/>
          </w:rPr>
          <w:t xml:space="preserve"> найвищої ціни без проведення повторних торгів, про що вносяться відповідні зміни до протоколу проведення електронних торгів. З моменту внесення змін до протоколу у нового переможця розпочинається перебіг строків, визначених у пункті 5 цього Розділу.</w:t>
        </w:r>
      </w:ins>
    </w:p>
    <w:p w:rsidR="008A49D3" w:rsidRPr="00EE2ED3" w:rsidRDefault="008A49D3" w:rsidP="008A49D3">
      <w:pPr>
        <w:widowControl w:val="0"/>
        <w:spacing w:after="0" w:line="240" w:lineRule="auto"/>
        <w:ind w:firstLine="709"/>
        <w:jc w:val="both"/>
        <w:rPr>
          <w:ins w:id="505" w:author="s.pavlenko" w:date="2022-08-23T12:01:00Z"/>
          <w:rFonts w:ascii="Times New Roman" w:eastAsia="Times New Roman" w:hAnsi="Times New Roman" w:cs="Times New Roman"/>
          <w:sz w:val="26"/>
          <w:szCs w:val="26"/>
        </w:rPr>
      </w:pPr>
      <w:ins w:id="506" w:author="s.pavlenko" w:date="2022-08-23T12:01:00Z">
        <w:r w:rsidRPr="00EE2ED3">
          <w:rPr>
            <w:rFonts w:ascii="Times New Roman" w:eastAsia="Times New Roman" w:hAnsi="Times New Roman" w:cs="Times New Roman"/>
            <w:sz w:val="26"/>
            <w:szCs w:val="26"/>
          </w:rPr>
          <w:t xml:space="preserve">Організатор шляхом </w:t>
        </w:r>
        <w:commentRangeStart w:id="507"/>
        <w:r w:rsidRPr="00EE2ED3">
          <w:rPr>
            <w:rFonts w:ascii="Times New Roman" w:eastAsia="Times New Roman" w:hAnsi="Times New Roman" w:cs="Times New Roman"/>
            <w:sz w:val="26"/>
            <w:szCs w:val="26"/>
          </w:rPr>
          <w:t xml:space="preserve">направлення повідомлення </w:t>
        </w:r>
        <w:commentRangeEnd w:id="507"/>
        <w:r>
          <w:rPr>
            <w:rStyle w:val="ab"/>
          </w:rPr>
          <w:commentReference w:id="507"/>
        </w:r>
        <w:r w:rsidRPr="00EE2ED3">
          <w:rPr>
            <w:rFonts w:ascii="Times New Roman" w:eastAsia="Times New Roman" w:hAnsi="Times New Roman" w:cs="Times New Roman"/>
            <w:sz w:val="26"/>
            <w:szCs w:val="26"/>
          </w:rPr>
          <w:t>повідомляє учасника про визначення його переможцем.</w:t>
        </w:r>
      </w:ins>
    </w:p>
    <w:p w:rsidR="008A49D3" w:rsidRPr="00EE2ED3" w:rsidRDefault="008A49D3" w:rsidP="008A49D3">
      <w:pPr>
        <w:widowControl w:val="0"/>
        <w:spacing w:after="0" w:line="240" w:lineRule="auto"/>
        <w:ind w:firstLine="709"/>
        <w:jc w:val="both"/>
        <w:rPr>
          <w:ins w:id="508" w:author="s.pavlenko" w:date="2022-08-23T12:01:00Z"/>
          <w:rFonts w:ascii="Times New Roman" w:eastAsia="Times New Roman" w:hAnsi="Times New Roman" w:cs="Times New Roman"/>
          <w:sz w:val="26"/>
          <w:szCs w:val="26"/>
        </w:rPr>
      </w:pPr>
      <w:ins w:id="509" w:author="s.pavlenko" w:date="2022-08-23T12:01:00Z">
        <w:r w:rsidRPr="00EE2ED3">
          <w:rPr>
            <w:rFonts w:ascii="Times New Roman" w:eastAsia="Times New Roman" w:hAnsi="Times New Roman" w:cs="Times New Roman"/>
            <w:sz w:val="26"/>
            <w:szCs w:val="26"/>
          </w:rPr>
          <w:t>У разі відмови переможця від виконання дій, вказаних у пункті 5 цього Розділу протягом встановлених строків, гарантійний внесок йому не повертається і вважається винагородою Організатора.</w:t>
        </w:r>
      </w:ins>
    </w:p>
    <w:p w:rsidR="008A49D3" w:rsidRPr="00EE2ED3" w:rsidRDefault="008A49D3" w:rsidP="008A49D3">
      <w:pPr>
        <w:widowControl w:val="0"/>
        <w:spacing w:after="0" w:line="240" w:lineRule="auto"/>
        <w:ind w:firstLine="709"/>
        <w:jc w:val="both"/>
        <w:rPr>
          <w:ins w:id="510" w:author="s.pavlenko" w:date="2022-08-23T12:01:00Z"/>
          <w:rFonts w:ascii="Times New Roman" w:eastAsia="Times New Roman" w:hAnsi="Times New Roman" w:cs="Times New Roman"/>
          <w:sz w:val="26"/>
          <w:szCs w:val="26"/>
        </w:rPr>
      </w:pPr>
      <w:ins w:id="511" w:author="s.pavlenko" w:date="2022-08-23T12:01:00Z">
        <w:r w:rsidRPr="00EE2ED3">
          <w:rPr>
            <w:rFonts w:ascii="Times New Roman" w:eastAsia="Times New Roman" w:hAnsi="Times New Roman" w:cs="Times New Roman"/>
            <w:sz w:val="26"/>
            <w:szCs w:val="26"/>
          </w:rPr>
          <w:t xml:space="preserve">АРМА </w:t>
        </w:r>
        <w:commentRangeStart w:id="512"/>
        <w:r w:rsidRPr="00EE2ED3">
          <w:rPr>
            <w:rFonts w:ascii="Times New Roman" w:eastAsia="Times New Roman" w:hAnsi="Times New Roman" w:cs="Times New Roman"/>
            <w:sz w:val="26"/>
            <w:szCs w:val="26"/>
          </w:rPr>
          <w:t>надає Організатору інформацію</w:t>
        </w:r>
        <w:commentRangeEnd w:id="512"/>
        <w:r>
          <w:rPr>
            <w:rStyle w:val="ab"/>
          </w:rPr>
          <w:commentReference w:id="512"/>
        </w:r>
        <w:r w:rsidRPr="00EE2ED3">
          <w:rPr>
            <w:rFonts w:ascii="Times New Roman" w:eastAsia="Times New Roman" w:hAnsi="Times New Roman" w:cs="Times New Roman"/>
            <w:sz w:val="26"/>
            <w:szCs w:val="26"/>
          </w:rPr>
          <w:t xml:space="preserve"> про дотримання строків виконання чи невиконання переможцем дій, вказаних у пункті 5 цього Розділу, не пізніше 3 (трьох) робочих днів після закінчення строків, вказаних у пункті 5 цього Розділу.</w:t>
        </w:r>
      </w:ins>
    </w:p>
    <w:p w:rsidR="008A49D3" w:rsidRPr="00EE2ED3" w:rsidRDefault="008A49D3" w:rsidP="008A49D3">
      <w:pPr>
        <w:widowControl w:val="0"/>
        <w:spacing w:after="0" w:line="240" w:lineRule="auto"/>
        <w:ind w:firstLine="709"/>
        <w:jc w:val="both"/>
        <w:rPr>
          <w:ins w:id="513" w:author="s.pavlenko" w:date="2022-08-23T12:01:00Z"/>
          <w:rFonts w:ascii="Times New Roman" w:eastAsia="Times New Roman" w:hAnsi="Times New Roman" w:cs="Times New Roman"/>
          <w:sz w:val="26"/>
          <w:szCs w:val="26"/>
        </w:rPr>
      </w:pPr>
      <w:ins w:id="514" w:author="s.pavlenko" w:date="2022-08-23T12:01:00Z">
        <w:r w:rsidRPr="00EE2ED3">
          <w:rPr>
            <w:rFonts w:ascii="Times New Roman" w:eastAsia="Times New Roman" w:hAnsi="Times New Roman" w:cs="Times New Roman"/>
            <w:sz w:val="26"/>
            <w:szCs w:val="26"/>
          </w:rPr>
          <w:t>Після отримання Організатором інформації про виконання переможцем дій, вказаних у пункті 5 цього Розділу, електронні торги вважаються такими, що відбулися. Відомості про факт завершення реалізації майна та їх результати вносяться до інформаційного повідомлення.</w:t>
        </w:r>
      </w:ins>
    </w:p>
    <w:p w:rsidR="008A49D3" w:rsidRPr="00EE2ED3" w:rsidRDefault="008A49D3" w:rsidP="008A49D3">
      <w:pPr>
        <w:widowControl w:val="0"/>
        <w:spacing w:after="0" w:line="240" w:lineRule="auto"/>
        <w:ind w:firstLine="709"/>
        <w:jc w:val="both"/>
        <w:rPr>
          <w:ins w:id="515" w:author="s.pavlenko" w:date="2022-08-23T12:01:00Z"/>
          <w:rFonts w:ascii="Times New Roman" w:eastAsia="Times New Roman" w:hAnsi="Times New Roman" w:cs="Times New Roman"/>
          <w:sz w:val="26"/>
          <w:szCs w:val="26"/>
        </w:rPr>
      </w:pPr>
      <w:ins w:id="516" w:author="s.pavlenko" w:date="2022-08-23T12:01:00Z">
        <w:r w:rsidRPr="00EE2ED3">
          <w:rPr>
            <w:rFonts w:ascii="Times New Roman" w:eastAsia="Times New Roman" w:hAnsi="Times New Roman" w:cs="Times New Roman"/>
            <w:sz w:val="26"/>
            <w:szCs w:val="26"/>
          </w:rPr>
          <w:t xml:space="preserve">9. Повернення сплачених гарантійних внесків учасникам, що не перемогли в електронних торгах, здійснюється Організатором протягом трьох банківських днів із дня отримання </w:t>
        </w:r>
        <w:r>
          <w:rPr>
            <w:rFonts w:ascii="Times New Roman" w:eastAsia="Times New Roman" w:hAnsi="Times New Roman" w:cs="Times New Roman"/>
            <w:sz w:val="26"/>
            <w:szCs w:val="26"/>
          </w:rPr>
          <w:t xml:space="preserve">від Замовника </w:t>
        </w:r>
        <w:r w:rsidRPr="00EE2ED3">
          <w:rPr>
            <w:rFonts w:ascii="Times New Roman" w:eastAsia="Times New Roman" w:hAnsi="Times New Roman" w:cs="Times New Roman"/>
            <w:sz w:val="26"/>
            <w:szCs w:val="26"/>
          </w:rPr>
          <w:t>повідомлення про виконання переможцем дій, вказаних у пункті 5 цього Розділу, чи визнання торгів такими, що не відбулися.</w:t>
        </w:r>
      </w:ins>
    </w:p>
    <w:p w:rsidR="008A49D3" w:rsidRPr="00EE2ED3" w:rsidRDefault="008A49D3" w:rsidP="008A49D3">
      <w:pPr>
        <w:widowControl w:val="0"/>
        <w:spacing w:after="0" w:line="240" w:lineRule="auto"/>
        <w:ind w:firstLine="709"/>
        <w:jc w:val="both"/>
        <w:rPr>
          <w:ins w:id="517" w:author="s.pavlenko" w:date="2022-08-23T12:01:00Z"/>
          <w:rFonts w:ascii="Times New Roman" w:eastAsia="Times New Roman" w:hAnsi="Times New Roman" w:cs="Times New Roman"/>
          <w:sz w:val="26"/>
          <w:szCs w:val="26"/>
        </w:rPr>
      </w:pPr>
      <w:ins w:id="518" w:author="s.pavlenko" w:date="2022-08-23T12:01:00Z">
        <w:r w:rsidRPr="00EE2ED3">
          <w:rPr>
            <w:rFonts w:ascii="Times New Roman" w:eastAsia="Times New Roman" w:hAnsi="Times New Roman" w:cs="Times New Roman"/>
            <w:sz w:val="26"/>
            <w:szCs w:val="26"/>
          </w:rPr>
          <w:t>10. Гарантійний внесок не повертається переможцю електронних торгів і вважається винагородою Організатора у випадку:</w:t>
        </w:r>
      </w:ins>
    </w:p>
    <w:p w:rsidR="008A49D3" w:rsidRPr="00EE2ED3" w:rsidRDefault="008A49D3" w:rsidP="008A49D3">
      <w:pPr>
        <w:widowControl w:val="0"/>
        <w:spacing w:after="0" w:line="240" w:lineRule="auto"/>
        <w:ind w:firstLine="709"/>
        <w:jc w:val="both"/>
        <w:rPr>
          <w:ins w:id="519" w:author="s.pavlenko" w:date="2022-08-23T12:01:00Z"/>
          <w:rFonts w:ascii="Times New Roman" w:eastAsia="Times New Roman" w:hAnsi="Times New Roman" w:cs="Times New Roman"/>
          <w:sz w:val="26"/>
          <w:szCs w:val="26"/>
        </w:rPr>
      </w:pPr>
      <w:ins w:id="520" w:author="s.pavlenko" w:date="2022-08-23T12:01:00Z">
        <w:r w:rsidRPr="00EE2ED3">
          <w:rPr>
            <w:rFonts w:ascii="Times New Roman" w:eastAsia="Times New Roman" w:hAnsi="Times New Roman" w:cs="Times New Roman"/>
            <w:sz w:val="26"/>
            <w:szCs w:val="26"/>
          </w:rPr>
          <w:t>1) не</w:t>
        </w:r>
        <w:r>
          <w:rPr>
            <w:rFonts w:ascii="Times New Roman" w:eastAsia="Times New Roman" w:hAnsi="Times New Roman" w:cs="Times New Roman"/>
            <w:sz w:val="26"/>
            <w:szCs w:val="26"/>
          </w:rPr>
          <w:t xml:space="preserve"> </w:t>
        </w:r>
        <w:r w:rsidRPr="00EE2ED3">
          <w:rPr>
            <w:rFonts w:ascii="Times New Roman" w:eastAsia="Times New Roman" w:hAnsi="Times New Roman" w:cs="Times New Roman"/>
            <w:sz w:val="26"/>
            <w:szCs w:val="26"/>
          </w:rPr>
          <w:t>надіслання (ненадання) Організатору підписаного протоколу електронних торгів протягом строку, визначеного цими Правилами;</w:t>
        </w:r>
      </w:ins>
    </w:p>
    <w:p w:rsidR="008A49D3" w:rsidRPr="00EE2ED3" w:rsidRDefault="008A49D3" w:rsidP="008A49D3">
      <w:pPr>
        <w:widowControl w:val="0"/>
        <w:spacing w:after="0" w:line="240" w:lineRule="auto"/>
        <w:ind w:firstLine="709"/>
        <w:jc w:val="both"/>
        <w:rPr>
          <w:ins w:id="521" w:author="s.pavlenko" w:date="2022-08-23T12:01:00Z"/>
          <w:rFonts w:ascii="Times New Roman" w:eastAsia="Times New Roman" w:hAnsi="Times New Roman" w:cs="Times New Roman"/>
          <w:sz w:val="26"/>
          <w:szCs w:val="26"/>
        </w:rPr>
      </w:pPr>
      <w:ins w:id="522" w:author="s.pavlenko" w:date="2022-08-23T12:01:00Z">
        <w:r w:rsidRPr="00EE2ED3">
          <w:rPr>
            <w:rFonts w:ascii="Times New Roman" w:eastAsia="Times New Roman" w:hAnsi="Times New Roman" w:cs="Times New Roman"/>
            <w:sz w:val="26"/>
            <w:szCs w:val="26"/>
          </w:rPr>
          <w:t xml:space="preserve">2) </w:t>
        </w:r>
        <w:commentRangeStart w:id="523"/>
        <w:r w:rsidRPr="00EE2ED3">
          <w:rPr>
            <w:rFonts w:ascii="Times New Roman" w:eastAsia="Times New Roman" w:hAnsi="Times New Roman" w:cs="Times New Roman"/>
            <w:sz w:val="26"/>
            <w:szCs w:val="26"/>
          </w:rPr>
          <w:t>відмови чи ухилення переможця торгів від укладення (підписання) договору купівлі-продажу щодо активів, визначених абзацом четвертим пункт</w:t>
        </w:r>
        <w:r>
          <w:rPr>
            <w:rFonts w:ascii="Times New Roman" w:eastAsia="Times New Roman" w:hAnsi="Times New Roman" w:cs="Times New Roman"/>
            <w:sz w:val="26"/>
            <w:szCs w:val="26"/>
          </w:rPr>
          <w:t>у</w:t>
        </w:r>
        <w:r w:rsidRPr="00EE2ED3">
          <w:rPr>
            <w:rFonts w:ascii="Times New Roman" w:eastAsia="Times New Roman" w:hAnsi="Times New Roman" w:cs="Times New Roman"/>
            <w:sz w:val="26"/>
            <w:szCs w:val="26"/>
          </w:rPr>
          <w:t xml:space="preserve"> 2 Порядку;</w:t>
        </w:r>
      </w:ins>
    </w:p>
    <w:p w:rsidR="008A49D3" w:rsidRPr="00EE2ED3" w:rsidRDefault="008A49D3" w:rsidP="008A49D3">
      <w:pPr>
        <w:widowControl w:val="0"/>
        <w:spacing w:after="0" w:line="240" w:lineRule="auto"/>
        <w:ind w:firstLine="709"/>
        <w:jc w:val="both"/>
        <w:rPr>
          <w:ins w:id="524" w:author="s.pavlenko" w:date="2022-08-23T12:01:00Z"/>
          <w:rFonts w:ascii="Times New Roman" w:eastAsia="Times New Roman" w:hAnsi="Times New Roman" w:cs="Times New Roman"/>
          <w:sz w:val="26"/>
          <w:szCs w:val="26"/>
        </w:rPr>
      </w:pPr>
      <w:ins w:id="525" w:author="s.pavlenko" w:date="2022-08-23T12:01:00Z">
        <w:r w:rsidRPr="00EE2ED3">
          <w:rPr>
            <w:rFonts w:ascii="Times New Roman" w:eastAsia="Times New Roman" w:hAnsi="Times New Roman" w:cs="Times New Roman"/>
            <w:sz w:val="26"/>
            <w:szCs w:val="26"/>
          </w:rPr>
          <w:t>3) неперерахування коштів за актив</w:t>
        </w:r>
        <w:r>
          <w:rPr>
            <w:rFonts w:ascii="Times New Roman" w:eastAsia="Times New Roman" w:hAnsi="Times New Roman" w:cs="Times New Roman"/>
            <w:sz w:val="26"/>
            <w:szCs w:val="26"/>
          </w:rPr>
          <w:t xml:space="preserve"> у строки та в порядку, встановленими цими Правилами</w:t>
        </w:r>
        <w:r w:rsidRPr="00EE2ED3">
          <w:rPr>
            <w:rFonts w:ascii="Times New Roman" w:eastAsia="Times New Roman" w:hAnsi="Times New Roman" w:cs="Times New Roman"/>
            <w:sz w:val="26"/>
            <w:szCs w:val="26"/>
          </w:rPr>
          <w:t>.</w:t>
        </w:r>
        <w:commentRangeEnd w:id="523"/>
        <w:r>
          <w:rPr>
            <w:rStyle w:val="ab"/>
          </w:rPr>
          <w:commentReference w:id="523"/>
        </w:r>
      </w:ins>
    </w:p>
    <w:p w:rsidR="008A49D3" w:rsidRPr="00EE2ED3" w:rsidRDefault="008A49D3" w:rsidP="008A49D3">
      <w:pPr>
        <w:widowControl w:val="0"/>
        <w:spacing w:after="0" w:line="240" w:lineRule="auto"/>
        <w:ind w:firstLine="709"/>
        <w:jc w:val="both"/>
        <w:rPr>
          <w:ins w:id="526" w:author="s.pavlenko" w:date="2022-08-23T12:01:00Z"/>
          <w:rFonts w:ascii="Times New Roman" w:eastAsia="Times New Roman" w:hAnsi="Times New Roman" w:cs="Times New Roman"/>
          <w:sz w:val="26"/>
          <w:szCs w:val="26"/>
        </w:rPr>
      </w:pPr>
      <w:ins w:id="527" w:author="s.pavlenko" w:date="2022-08-23T12:01:00Z">
        <w:r w:rsidRPr="00EE2ED3">
          <w:rPr>
            <w:rFonts w:ascii="Times New Roman" w:eastAsia="Times New Roman" w:hAnsi="Times New Roman" w:cs="Times New Roman"/>
            <w:sz w:val="26"/>
            <w:szCs w:val="26"/>
          </w:rPr>
          <w:t>11. АРМА має право у будь-який час припинити електронні торги та зняти актив з реалізації у разі припинення дії визначеної законом підстави для реалізації активу або виявлення обставин, що перешкоджають реалізації активу відповідно до Порядку. У разі припинення електронних торгів та зняття активу з реалізації електронні торги визнаються такими, що не відбулися.</w:t>
        </w:r>
      </w:ins>
    </w:p>
    <w:p w:rsidR="008A49D3" w:rsidRPr="00EE2ED3" w:rsidRDefault="008A49D3" w:rsidP="008A49D3">
      <w:pPr>
        <w:widowControl w:val="0"/>
        <w:spacing w:after="0" w:line="240" w:lineRule="auto"/>
        <w:ind w:firstLine="709"/>
        <w:jc w:val="both"/>
        <w:rPr>
          <w:ins w:id="528" w:author="s.pavlenko" w:date="2022-08-23T12:01:00Z"/>
          <w:rFonts w:ascii="Times New Roman" w:eastAsia="Times New Roman" w:hAnsi="Times New Roman" w:cs="Times New Roman"/>
          <w:sz w:val="26"/>
          <w:szCs w:val="26"/>
        </w:rPr>
      </w:pPr>
      <w:ins w:id="529" w:author="s.pavlenko" w:date="2022-08-23T12:01:00Z">
        <w:r w:rsidRPr="00EE2ED3">
          <w:rPr>
            <w:rFonts w:ascii="Times New Roman" w:eastAsia="Times New Roman" w:hAnsi="Times New Roman" w:cs="Times New Roman"/>
            <w:sz w:val="26"/>
            <w:szCs w:val="26"/>
          </w:rPr>
          <w:t>У разі, коли дія підстав (обставин), що спричинили припинення електронних торгів та зняття активу з реалізації, припиняється, зазначений актив передається АРМА для реалізації на перших електронних торгах.</w:t>
        </w:r>
      </w:ins>
    </w:p>
    <w:p w:rsidR="008A49D3" w:rsidRPr="00EE2ED3" w:rsidRDefault="008A49D3" w:rsidP="008A49D3">
      <w:pPr>
        <w:widowControl w:val="0"/>
        <w:spacing w:after="0" w:line="240" w:lineRule="auto"/>
        <w:ind w:firstLine="709"/>
        <w:jc w:val="both"/>
        <w:rPr>
          <w:ins w:id="530" w:author="s.pavlenko" w:date="2022-08-23T12:01:00Z"/>
          <w:rFonts w:ascii="Times New Roman" w:eastAsia="Times New Roman" w:hAnsi="Times New Roman" w:cs="Times New Roman"/>
          <w:sz w:val="26"/>
          <w:szCs w:val="26"/>
        </w:rPr>
      </w:pPr>
      <w:ins w:id="531" w:author="s.pavlenko" w:date="2022-08-23T12:01:00Z">
        <w:r w:rsidRPr="00EE2ED3">
          <w:rPr>
            <w:rFonts w:ascii="Times New Roman" w:eastAsia="Times New Roman" w:hAnsi="Times New Roman" w:cs="Times New Roman"/>
            <w:sz w:val="26"/>
            <w:szCs w:val="26"/>
          </w:rPr>
          <w:t>12. У разі не</w:t>
        </w:r>
        <w:r>
          <w:rPr>
            <w:rFonts w:ascii="Times New Roman" w:eastAsia="Times New Roman" w:hAnsi="Times New Roman" w:cs="Times New Roman"/>
            <w:sz w:val="26"/>
            <w:szCs w:val="26"/>
          </w:rPr>
          <w:t xml:space="preserve"> </w:t>
        </w:r>
        <w:r w:rsidRPr="00EE2ED3">
          <w:rPr>
            <w:rFonts w:ascii="Times New Roman" w:eastAsia="Times New Roman" w:hAnsi="Times New Roman" w:cs="Times New Roman"/>
            <w:sz w:val="26"/>
            <w:szCs w:val="26"/>
          </w:rPr>
          <w:t xml:space="preserve">реалізації активів за результатами перших, повторних електронних торгів протягом трьох місяців для рухомого майна та шести місяців для нерухомого майна з дати формування інформаційного повідомлення про перші електронні торги електронні торги вважаються такими, що не відбулися, реалізація активів Організатором припиняється, а активи підлягають поверненню АРМА за актом приймання-передавання активів. При цьому витрати Організатора із здійснення </w:t>
        </w:r>
        <w:r w:rsidRPr="00EE2ED3">
          <w:rPr>
            <w:rFonts w:ascii="Times New Roman" w:eastAsia="Times New Roman" w:hAnsi="Times New Roman" w:cs="Times New Roman"/>
            <w:sz w:val="26"/>
            <w:szCs w:val="26"/>
          </w:rPr>
          <w:lastRenderedPageBreak/>
          <w:t>заходів, необхідних для реалізації активів, компенсації не підлягають.</w:t>
        </w:r>
      </w:ins>
    </w:p>
    <w:p w:rsidR="008A49D3" w:rsidRPr="00EE2ED3" w:rsidRDefault="008A49D3" w:rsidP="008A49D3">
      <w:pPr>
        <w:widowControl w:val="0"/>
        <w:spacing w:after="0" w:line="240" w:lineRule="auto"/>
        <w:ind w:firstLine="709"/>
        <w:jc w:val="both"/>
        <w:rPr>
          <w:ins w:id="532" w:author="s.pavlenko" w:date="2022-08-23T12:01:00Z"/>
          <w:rFonts w:ascii="Times New Roman" w:eastAsia="Times New Roman" w:hAnsi="Times New Roman" w:cs="Times New Roman"/>
          <w:sz w:val="26"/>
          <w:szCs w:val="26"/>
        </w:rPr>
      </w:pPr>
      <w:ins w:id="533" w:author="s.pavlenko" w:date="2022-08-23T12:01:00Z">
        <w:r w:rsidRPr="00EE2ED3">
          <w:rPr>
            <w:rFonts w:ascii="Times New Roman" w:eastAsia="Times New Roman" w:hAnsi="Times New Roman" w:cs="Times New Roman"/>
            <w:sz w:val="26"/>
            <w:szCs w:val="26"/>
          </w:rPr>
          <w:t>13. Учасникам електронних торгів, які визнані такими, що не відбулися, крім учасників, які були визнані переможцем та не виконали протягом встановлених строків дій, вказаних у пункті 5 цього Розділу, гарантійні внески повертаються протягом трьох банківських днів</w:t>
        </w:r>
        <w:r>
          <w:rPr>
            <w:rFonts w:ascii="Times New Roman" w:eastAsia="Times New Roman" w:hAnsi="Times New Roman" w:cs="Times New Roman"/>
            <w:sz w:val="26"/>
            <w:szCs w:val="26"/>
          </w:rPr>
          <w:t xml:space="preserve"> після дня оприлюднення на </w:t>
        </w:r>
        <w:proofErr w:type="spellStart"/>
        <w:r>
          <w:rPr>
            <w:rFonts w:ascii="Times New Roman" w:eastAsia="Times New Roman" w:hAnsi="Times New Roman" w:cs="Times New Roman"/>
            <w:sz w:val="26"/>
            <w:szCs w:val="26"/>
          </w:rPr>
          <w:t>вебсайті</w:t>
        </w:r>
        <w:proofErr w:type="spellEnd"/>
        <w:r>
          <w:rPr>
            <w:rFonts w:ascii="Times New Roman" w:eastAsia="Times New Roman" w:hAnsi="Times New Roman" w:cs="Times New Roman"/>
            <w:sz w:val="26"/>
            <w:szCs w:val="26"/>
          </w:rPr>
          <w:t xml:space="preserve"> інформації про визнання торгів такими, що не відбулися</w:t>
        </w:r>
        <w:r w:rsidRPr="00EE2ED3">
          <w:rPr>
            <w:rFonts w:ascii="Times New Roman" w:eastAsia="Times New Roman" w:hAnsi="Times New Roman" w:cs="Times New Roman"/>
            <w:sz w:val="26"/>
            <w:szCs w:val="26"/>
          </w:rPr>
          <w:t>.</w:t>
        </w:r>
      </w:ins>
    </w:p>
    <w:p w:rsidR="00521097" w:rsidRPr="00EE2ED3" w:rsidDel="008A49D3" w:rsidRDefault="00720A98">
      <w:pPr>
        <w:widowControl w:val="0"/>
        <w:spacing w:after="0" w:line="240" w:lineRule="auto"/>
        <w:ind w:firstLine="709"/>
        <w:jc w:val="center"/>
        <w:rPr>
          <w:del w:id="534" w:author="s.pavlenko" w:date="2022-08-23T12:01:00Z"/>
          <w:rFonts w:ascii="Times New Roman" w:eastAsia="Times New Roman" w:hAnsi="Times New Roman" w:cs="Times New Roman"/>
          <w:sz w:val="26"/>
          <w:szCs w:val="26"/>
        </w:rPr>
      </w:pPr>
      <w:del w:id="535" w:author="s.pavlenko" w:date="2022-08-23T12:01:00Z">
        <w:r w:rsidRPr="00EE2ED3" w:rsidDel="008A49D3">
          <w:rPr>
            <w:rFonts w:ascii="Times New Roman" w:eastAsia="Times New Roman" w:hAnsi="Times New Roman" w:cs="Times New Roman"/>
            <w:b/>
            <w:sz w:val="26"/>
            <w:szCs w:val="26"/>
          </w:rPr>
          <w:delText>І. Загальні положення</w:delText>
        </w:r>
      </w:del>
    </w:p>
    <w:p w:rsidR="00521097" w:rsidRPr="00EE2ED3" w:rsidDel="008A49D3" w:rsidRDefault="00720A98">
      <w:pPr>
        <w:widowControl w:val="0"/>
        <w:spacing w:after="0" w:line="240" w:lineRule="auto"/>
        <w:ind w:firstLine="709"/>
        <w:jc w:val="both"/>
        <w:rPr>
          <w:del w:id="536" w:author="s.pavlenko" w:date="2022-08-23T12:01:00Z"/>
          <w:rFonts w:ascii="Times New Roman" w:eastAsia="Times New Roman" w:hAnsi="Times New Roman" w:cs="Times New Roman"/>
          <w:sz w:val="26"/>
          <w:szCs w:val="26"/>
        </w:rPr>
      </w:pPr>
      <w:del w:id="537" w:author="s.pavlenko" w:date="2022-08-23T12:01:00Z">
        <w:r w:rsidRPr="00EE2ED3" w:rsidDel="008A49D3">
          <w:rPr>
            <w:rFonts w:ascii="Times New Roman" w:eastAsia="Times New Roman" w:hAnsi="Times New Roman" w:cs="Times New Roman"/>
            <w:sz w:val="26"/>
            <w:szCs w:val="26"/>
          </w:rPr>
          <w:delText xml:space="preserve">1. Правила проведення електронних торгів арештованими активами визначають порядок організації та проведення електронних торгів з реалізації арештованих активів. </w:delText>
        </w:r>
      </w:del>
    </w:p>
    <w:p w:rsidR="00521097" w:rsidRPr="00EE2ED3" w:rsidDel="008A49D3" w:rsidRDefault="00720A98">
      <w:pPr>
        <w:widowControl w:val="0"/>
        <w:spacing w:after="0" w:line="240" w:lineRule="auto"/>
        <w:ind w:firstLine="709"/>
        <w:jc w:val="both"/>
        <w:rPr>
          <w:del w:id="538" w:author="s.pavlenko" w:date="2022-08-23T12:01:00Z"/>
          <w:rFonts w:ascii="Times New Roman" w:eastAsia="Times New Roman" w:hAnsi="Times New Roman" w:cs="Times New Roman"/>
          <w:b/>
          <w:sz w:val="26"/>
          <w:szCs w:val="26"/>
        </w:rPr>
      </w:pPr>
      <w:del w:id="539" w:author="s.pavlenko" w:date="2022-08-23T12:01:00Z">
        <w:r w:rsidRPr="00EE2ED3" w:rsidDel="008A49D3">
          <w:rPr>
            <w:rFonts w:ascii="Times New Roman" w:eastAsia="Times New Roman" w:hAnsi="Times New Roman" w:cs="Times New Roman"/>
            <w:sz w:val="26"/>
            <w:szCs w:val="26"/>
          </w:rPr>
          <w:delText xml:space="preserve">2. У цих Правилах терміни вживаються в такому значенні: </w:delText>
        </w:r>
        <w:r w:rsidRPr="00EE2ED3" w:rsidDel="008A49D3">
          <w:rPr>
            <w:rFonts w:ascii="Times New Roman" w:eastAsia="Times New Roman" w:hAnsi="Times New Roman" w:cs="Times New Roman"/>
            <w:sz w:val="26"/>
            <w:szCs w:val="26"/>
          </w:rPr>
          <w:tab/>
        </w:r>
      </w:del>
    </w:p>
    <w:p w:rsidR="00521097" w:rsidRPr="00EE2ED3" w:rsidDel="008A49D3" w:rsidRDefault="000167DE">
      <w:pPr>
        <w:widowControl w:val="0"/>
        <w:spacing w:after="0" w:line="240" w:lineRule="auto"/>
        <w:ind w:firstLine="709"/>
        <w:jc w:val="both"/>
        <w:rPr>
          <w:del w:id="540" w:author="s.pavlenko" w:date="2022-08-23T12:01:00Z"/>
          <w:rFonts w:ascii="Times New Roman" w:eastAsia="Times New Roman" w:hAnsi="Times New Roman" w:cs="Times New Roman"/>
          <w:sz w:val="26"/>
          <w:szCs w:val="26"/>
        </w:rPr>
      </w:pPr>
      <w:del w:id="541" w:author="s.pavlenko" w:date="2022-08-23T12:01:00Z">
        <w:r w:rsidRPr="00EE2ED3" w:rsidDel="008A49D3">
          <w:rPr>
            <w:rFonts w:ascii="Times New Roman" w:eastAsia="Times New Roman" w:hAnsi="Times New Roman" w:cs="Times New Roman"/>
            <w:b/>
            <w:sz w:val="26"/>
            <w:szCs w:val="26"/>
          </w:rPr>
          <w:delText>веб</w:delText>
        </w:r>
        <w:r w:rsidR="00720A98" w:rsidRPr="00EE2ED3" w:rsidDel="008A49D3">
          <w:rPr>
            <w:rFonts w:ascii="Times New Roman" w:eastAsia="Times New Roman" w:hAnsi="Times New Roman" w:cs="Times New Roman"/>
            <w:b/>
            <w:sz w:val="26"/>
            <w:szCs w:val="26"/>
          </w:rPr>
          <w:delText xml:space="preserve">сайт ‒ </w:delText>
        </w:r>
        <w:r w:rsidR="00720A98" w:rsidRPr="00EE2ED3" w:rsidDel="008A49D3">
          <w:rPr>
            <w:rFonts w:ascii="Times New Roman" w:eastAsia="Times New Roman" w:hAnsi="Times New Roman" w:cs="Times New Roman"/>
            <w:sz w:val="26"/>
            <w:szCs w:val="26"/>
          </w:rPr>
          <w:delText>сторінка Організатора у мережі Інтернет (електронний ресурс, що є складовою ЕТС), на якій  розміщуються організаційно-методичні матеріали та інформаційні повідомлення про електронні торги та їх результати, здійснюється реєстрація учасників, подання заявок на участь в електронних торгах, проводяться електронні торги;</w:delText>
        </w:r>
      </w:del>
    </w:p>
    <w:p w:rsidR="00521097" w:rsidRPr="00EE2ED3" w:rsidDel="008A49D3" w:rsidRDefault="00674BD3">
      <w:pPr>
        <w:widowControl w:val="0"/>
        <w:spacing w:after="0" w:line="240" w:lineRule="auto"/>
        <w:ind w:firstLine="709"/>
        <w:jc w:val="both"/>
        <w:rPr>
          <w:del w:id="542" w:author="s.pavlenko" w:date="2022-08-23T12:01:00Z"/>
          <w:rFonts w:ascii="Times New Roman" w:eastAsia="Times New Roman" w:hAnsi="Times New Roman" w:cs="Times New Roman"/>
          <w:b/>
          <w:sz w:val="26"/>
          <w:szCs w:val="26"/>
        </w:rPr>
      </w:pPr>
      <w:del w:id="543" w:author="s.pavlenko" w:date="2022-08-23T12:01:00Z">
        <w:r w:rsidRPr="00EE2ED3" w:rsidDel="008A49D3">
          <w:rPr>
            <w:rFonts w:ascii="Times New Roman" w:eastAsia="Times New Roman" w:hAnsi="Times New Roman" w:cs="Times New Roman"/>
            <w:sz w:val="26"/>
            <w:szCs w:val="26"/>
          </w:rPr>
          <w:delText>Веб</w:delText>
        </w:r>
        <w:r w:rsidR="00720A98" w:rsidRPr="00EE2ED3" w:rsidDel="008A49D3">
          <w:rPr>
            <w:rFonts w:ascii="Times New Roman" w:eastAsia="Times New Roman" w:hAnsi="Times New Roman" w:cs="Times New Roman"/>
            <w:sz w:val="26"/>
            <w:szCs w:val="26"/>
          </w:rPr>
          <w:delText>сайт функціонує у цілодобовому режимі та є доступним усім користувачам мережі Інтернет.</w:delText>
        </w:r>
      </w:del>
    </w:p>
    <w:p w:rsidR="00521097" w:rsidRPr="00EE2ED3" w:rsidDel="008A49D3" w:rsidRDefault="00720A98">
      <w:pPr>
        <w:widowControl w:val="0"/>
        <w:spacing w:after="0" w:line="240" w:lineRule="auto"/>
        <w:ind w:firstLine="709"/>
        <w:jc w:val="both"/>
        <w:rPr>
          <w:del w:id="544" w:author="s.pavlenko" w:date="2022-08-23T12:01:00Z"/>
          <w:rFonts w:ascii="Times New Roman" w:eastAsia="Times New Roman" w:hAnsi="Times New Roman" w:cs="Times New Roman"/>
          <w:sz w:val="26"/>
          <w:szCs w:val="26"/>
        </w:rPr>
      </w:pPr>
      <w:del w:id="545" w:author="s.pavlenko" w:date="2022-08-23T12:01:00Z">
        <w:r w:rsidRPr="00EE2ED3" w:rsidDel="008A49D3">
          <w:rPr>
            <w:rFonts w:ascii="Times New Roman" w:eastAsia="Times New Roman" w:hAnsi="Times New Roman" w:cs="Times New Roman"/>
            <w:b/>
            <w:sz w:val="26"/>
            <w:szCs w:val="26"/>
          </w:rPr>
          <w:delText>гарантійний внесок ‒</w:delText>
        </w:r>
        <w:r w:rsidRPr="00EE2ED3" w:rsidDel="008A49D3">
          <w:rPr>
            <w:rFonts w:ascii="Times New Roman" w:eastAsia="Times New Roman" w:hAnsi="Times New Roman" w:cs="Times New Roman"/>
            <w:sz w:val="26"/>
            <w:szCs w:val="26"/>
          </w:rPr>
          <w:delText xml:space="preserve"> гарантійне грошове забезпечення виконання потенційним покупцем зобов’язань за результатами участі в електронних торгах, яке вноситься ним на реквізити</w:delText>
        </w:r>
        <w:r w:rsidRPr="00EE2ED3" w:rsidDel="008A49D3">
          <w:rPr>
            <w:rFonts w:ascii="Times New Roman" w:eastAsia="Times New Roman" w:hAnsi="Times New Roman" w:cs="Times New Roman"/>
            <w:color w:val="232B30"/>
            <w:sz w:val="26"/>
            <w:szCs w:val="26"/>
          </w:rPr>
          <w:delText xml:space="preserve"> IBAN</w:delText>
        </w:r>
        <w:r w:rsidRPr="00EE2ED3" w:rsidDel="008A49D3">
          <w:rPr>
            <w:rFonts w:ascii="Times New Roman" w:eastAsia="Times New Roman" w:hAnsi="Times New Roman" w:cs="Times New Roman"/>
            <w:sz w:val="26"/>
            <w:szCs w:val="26"/>
          </w:rPr>
          <w:delText>:UA Організатора для участі у електронних торгах у розмірі, визначеному цими Правилами.</w:delText>
        </w:r>
      </w:del>
    </w:p>
    <w:p w:rsidR="00521097" w:rsidRPr="00EE2ED3" w:rsidDel="008A49D3" w:rsidRDefault="00720A98">
      <w:pPr>
        <w:widowControl w:val="0"/>
        <w:spacing w:after="0" w:line="240" w:lineRule="auto"/>
        <w:ind w:firstLine="709"/>
        <w:jc w:val="both"/>
        <w:rPr>
          <w:del w:id="546" w:author="s.pavlenko" w:date="2022-08-23T12:01:00Z"/>
          <w:rFonts w:ascii="Times New Roman" w:eastAsia="Times New Roman" w:hAnsi="Times New Roman" w:cs="Times New Roman"/>
          <w:b/>
          <w:sz w:val="26"/>
          <w:szCs w:val="26"/>
        </w:rPr>
      </w:pPr>
      <w:del w:id="547" w:author="s.pavlenko" w:date="2022-08-23T12:01:00Z">
        <w:r w:rsidRPr="00EE2ED3" w:rsidDel="008A49D3">
          <w:rPr>
            <w:rFonts w:ascii="Times New Roman" w:eastAsia="Times New Roman" w:hAnsi="Times New Roman" w:cs="Times New Roman"/>
            <w:b/>
            <w:sz w:val="26"/>
            <w:szCs w:val="26"/>
          </w:rPr>
          <w:delText xml:space="preserve">електронні торги </w:delText>
        </w:r>
        <w:r w:rsidRPr="00EE2ED3" w:rsidDel="008A49D3">
          <w:rPr>
            <w:rFonts w:ascii="Times New Roman" w:eastAsia="Times New Roman" w:hAnsi="Times New Roman" w:cs="Times New Roman"/>
            <w:sz w:val="26"/>
            <w:szCs w:val="26"/>
          </w:rPr>
          <w:delText xml:space="preserve">– реалізація активів за принципом </w:delText>
        </w:r>
        <w:r w:rsidR="00674BD3" w:rsidRPr="00EE2ED3" w:rsidDel="008A49D3">
          <w:rPr>
            <w:rFonts w:ascii="Times New Roman" w:eastAsia="Times New Roman" w:hAnsi="Times New Roman" w:cs="Times New Roman"/>
            <w:sz w:val="26"/>
            <w:szCs w:val="26"/>
          </w:rPr>
          <w:delText>аукціону засобами ЕТС через веб</w:delText>
        </w:r>
        <w:r w:rsidRPr="00EE2ED3" w:rsidDel="008A49D3">
          <w:rPr>
            <w:rFonts w:ascii="Times New Roman" w:eastAsia="Times New Roman" w:hAnsi="Times New Roman" w:cs="Times New Roman"/>
            <w:sz w:val="26"/>
            <w:szCs w:val="26"/>
          </w:rPr>
          <w:delText>сайт, за результатом якого, власником активу має можливість стати учасник, що на умовах цих Правил запропонував придбати лот за найвищу ціну;</w:delText>
        </w:r>
      </w:del>
    </w:p>
    <w:p w:rsidR="00521097" w:rsidRPr="00EE2ED3" w:rsidDel="008A49D3" w:rsidRDefault="00720A98">
      <w:pPr>
        <w:widowControl w:val="0"/>
        <w:spacing w:after="0" w:line="240" w:lineRule="auto"/>
        <w:ind w:firstLine="709"/>
        <w:jc w:val="both"/>
        <w:rPr>
          <w:del w:id="548" w:author="s.pavlenko" w:date="2022-08-23T12:01:00Z"/>
          <w:rFonts w:ascii="Times New Roman" w:eastAsia="Times New Roman" w:hAnsi="Times New Roman" w:cs="Times New Roman"/>
          <w:b/>
          <w:color w:val="000000"/>
          <w:sz w:val="26"/>
          <w:szCs w:val="26"/>
        </w:rPr>
      </w:pPr>
      <w:del w:id="549" w:author="s.pavlenko" w:date="2022-08-23T12:01:00Z">
        <w:r w:rsidRPr="00EE2ED3" w:rsidDel="008A49D3">
          <w:rPr>
            <w:rFonts w:ascii="Times New Roman" w:eastAsia="Times New Roman" w:hAnsi="Times New Roman" w:cs="Times New Roman"/>
            <w:b/>
            <w:sz w:val="26"/>
            <w:szCs w:val="26"/>
          </w:rPr>
          <w:delText>ЕТС</w:delText>
        </w:r>
        <w:r w:rsidRPr="00EE2ED3" w:rsidDel="008A49D3">
          <w:rPr>
            <w:rFonts w:ascii="Times New Roman" w:eastAsia="Times New Roman" w:hAnsi="Times New Roman" w:cs="Times New Roman"/>
            <w:sz w:val="26"/>
            <w:szCs w:val="26"/>
          </w:rPr>
          <w:delText xml:space="preserve"> – електронна торгова система Організатора, що забезпечує здійснення в електронній формі процесів прийняття та розміщення інформації, що стосується реалізації активів, обробки заявок на реалізацію активів, реєстрацію та участь в електронних торгах</w:delText>
        </w:r>
        <w:r w:rsidRPr="00EE2ED3" w:rsidDel="008A49D3">
          <w:rPr>
            <w:rFonts w:ascii="Times New Roman" w:eastAsia="Times New Roman" w:hAnsi="Times New Roman" w:cs="Times New Roman"/>
            <w:color w:val="000000"/>
            <w:sz w:val="26"/>
            <w:szCs w:val="26"/>
          </w:rPr>
          <w:delText xml:space="preserve">, </w:delText>
        </w:r>
        <w:r w:rsidRPr="00EE2ED3" w:rsidDel="008A49D3">
          <w:rPr>
            <w:rFonts w:ascii="Times New Roman" w:eastAsia="Times New Roman" w:hAnsi="Times New Roman" w:cs="Times New Roman"/>
            <w:sz w:val="26"/>
            <w:szCs w:val="26"/>
          </w:rPr>
          <w:delText>проведення електронних торгів та оформлення їх результатів;</w:delText>
        </w:r>
      </w:del>
    </w:p>
    <w:p w:rsidR="00521097" w:rsidRPr="00EE2ED3" w:rsidDel="008A49D3" w:rsidRDefault="00720A98">
      <w:pPr>
        <w:widowControl w:val="0"/>
        <w:spacing w:after="0" w:line="240" w:lineRule="auto"/>
        <w:ind w:firstLine="709"/>
        <w:jc w:val="both"/>
        <w:rPr>
          <w:del w:id="550" w:author="s.pavlenko" w:date="2022-08-23T12:01:00Z"/>
          <w:rFonts w:ascii="Times New Roman" w:eastAsia="Times New Roman" w:hAnsi="Times New Roman" w:cs="Times New Roman"/>
          <w:b/>
          <w:sz w:val="26"/>
          <w:szCs w:val="26"/>
        </w:rPr>
      </w:pPr>
      <w:del w:id="551" w:author="s.pavlenko" w:date="2022-08-23T12:01:00Z">
        <w:r w:rsidRPr="00EE2ED3" w:rsidDel="008A49D3">
          <w:rPr>
            <w:rFonts w:ascii="Times New Roman" w:eastAsia="Times New Roman" w:hAnsi="Times New Roman" w:cs="Times New Roman"/>
            <w:b/>
            <w:color w:val="000000"/>
            <w:sz w:val="26"/>
            <w:szCs w:val="26"/>
          </w:rPr>
          <w:delText>користувач</w:delText>
        </w:r>
        <w:r w:rsidRPr="00EE2ED3" w:rsidDel="008A49D3">
          <w:rPr>
            <w:rFonts w:ascii="Times New Roman" w:eastAsia="Times New Roman" w:hAnsi="Times New Roman" w:cs="Times New Roman"/>
            <w:color w:val="000000"/>
            <w:sz w:val="26"/>
            <w:szCs w:val="26"/>
          </w:rPr>
          <w:delText xml:space="preserve"> – фізична особа чи юриди</w:delText>
        </w:r>
        <w:r w:rsidR="00674BD3" w:rsidRPr="00EE2ED3" w:rsidDel="008A49D3">
          <w:rPr>
            <w:rFonts w:ascii="Times New Roman" w:eastAsia="Times New Roman" w:hAnsi="Times New Roman" w:cs="Times New Roman"/>
            <w:color w:val="000000"/>
            <w:sz w:val="26"/>
            <w:szCs w:val="26"/>
          </w:rPr>
          <w:delText>чна особа, зареєстрована на веб</w:delText>
        </w:r>
        <w:r w:rsidRPr="00EE2ED3" w:rsidDel="008A49D3">
          <w:rPr>
            <w:rFonts w:ascii="Times New Roman" w:eastAsia="Times New Roman" w:hAnsi="Times New Roman" w:cs="Times New Roman"/>
            <w:color w:val="000000"/>
            <w:sz w:val="26"/>
            <w:szCs w:val="26"/>
          </w:rPr>
          <w:delText>сайті;</w:delText>
        </w:r>
      </w:del>
    </w:p>
    <w:p w:rsidR="00521097" w:rsidRPr="00EE2ED3" w:rsidDel="008A49D3" w:rsidRDefault="00720A98">
      <w:pPr>
        <w:widowControl w:val="0"/>
        <w:spacing w:after="0" w:line="240" w:lineRule="auto"/>
        <w:ind w:firstLine="709"/>
        <w:jc w:val="both"/>
        <w:rPr>
          <w:del w:id="552" w:author="s.pavlenko" w:date="2022-08-23T12:01:00Z"/>
          <w:rFonts w:ascii="Times New Roman" w:eastAsia="Times New Roman" w:hAnsi="Times New Roman" w:cs="Times New Roman"/>
          <w:color w:val="000000"/>
          <w:sz w:val="26"/>
          <w:szCs w:val="26"/>
        </w:rPr>
      </w:pPr>
      <w:del w:id="553" w:author="s.pavlenko" w:date="2022-08-23T12:01:00Z">
        <w:r w:rsidRPr="00EE2ED3" w:rsidDel="008A49D3">
          <w:rPr>
            <w:rFonts w:ascii="Times New Roman" w:eastAsia="Times New Roman" w:hAnsi="Times New Roman" w:cs="Times New Roman"/>
            <w:b/>
            <w:sz w:val="26"/>
            <w:szCs w:val="26"/>
          </w:rPr>
          <w:delText>к</w:delText>
        </w:r>
        <w:r w:rsidRPr="00EE2ED3" w:rsidDel="008A49D3">
          <w:rPr>
            <w:rFonts w:ascii="Times New Roman" w:eastAsia="Times New Roman" w:hAnsi="Times New Roman" w:cs="Times New Roman"/>
            <w:b/>
            <w:color w:val="000000"/>
            <w:sz w:val="26"/>
            <w:szCs w:val="26"/>
          </w:rPr>
          <w:delText>рок електронних торгів</w:delText>
        </w:r>
        <w:r w:rsidRPr="00EE2ED3" w:rsidDel="008A49D3">
          <w:rPr>
            <w:rFonts w:ascii="Times New Roman" w:eastAsia="Times New Roman" w:hAnsi="Times New Roman" w:cs="Times New Roman"/>
            <w:color w:val="000000"/>
            <w:sz w:val="26"/>
            <w:szCs w:val="26"/>
          </w:rPr>
          <w:delText xml:space="preserve"> ‒ встановлена надбавка, на яку під час проведення електронних торгів здійснюється підвищення їх учасниками стартової та кожної наступної ціни лоту.</w:delText>
        </w:r>
      </w:del>
    </w:p>
    <w:p w:rsidR="00521097" w:rsidRPr="00EE2ED3" w:rsidDel="008A49D3" w:rsidRDefault="00720A98">
      <w:pPr>
        <w:widowControl w:val="0"/>
        <w:spacing w:after="0" w:line="240" w:lineRule="auto"/>
        <w:ind w:firstLine="709"/>
        <w:jc w:val="both"/>
        <w:rPr>
          <w:del w:id="554" w:author="s.pavlenko" w:date="2022-08-23T12:01:00Z"/>
          <w:rFonts w:ascii="Times New Roman" w:eastAsia="Times New Roman" w:hAnsi="Times New Roman" w:cs="Times New Roman"/>
          <w:b/>
          <w:sz w:val="26"/>
          <w:szCs w:val="26"/>
        </w:rPr>
      </w:pPr>
      <w:del w:id="555" w:author="s.pavlenko" w:date="2022-08-23T12:01:00Z">
        <w:r w:rsidRPr="00EE2ED3" w:rsidDel="008A49D3">
          <w:rPr>
            <w:rFonts w:ascii="Times New Roman" w:eastAsia="Times New Roman" w:hAnsi="Times New Roman" w:cs="Times New Roman"/>
            <w:color w:val="000000"/>
            <w:sz w:val="26"/>
            <w:szCs w:val="26"/>
          </w:rPr>
          <w:delText>Крок електронних торгів становить 1% стартової ціни лота;</w:delText>
        </w:r>
      </w:del>
    </w:p>
    <w:p w:rsidR="00521097" w:rsidRPr="00EE2ED3" w:rsidDel="008A49D3" w:rsidRDefault="00720A98">
      <w:pPr>
        <w:widowControl w:val="0"/>
        <w:spacing w:after="0" w:line="240" w:lineRule="auto"/>
        <w:ind w:firstLine="709"/>
        <w:jc w:val="both"/>
        <w:rPr>
          <w:del w:id="556" w:author="s.pavlenko" w:date="2022-08-23T12:01:00Z"/>
          <w:rFonts w:ascii="Times New Roman" w:eastAsia="Times New Roman" w:hAnsi="Times New Roman" w:cs="Times New Roman"/>
          <w:b/>
          <w:sz w:val="26"/>
          <w:szCs w:val="26"/>
        </w:rPr>
      </w:pPr>
      <w:del w:id="557" w:author="s.pavlenko" w:date="2022-08-23T12:01:00Z">
        <w:r w:rsidRPr="00EE2ED3" w:rsidDel="008A49D3">
          <w:rPr>
            <w:rFonts w:ascii="Times New Roman" w:eastAsia="Times New Roman" w:hAnsi="Times New Roman" w:cs="Times New Roman"/>
            <w:b/>
            <w:sz w:val="26"/>
            <w:szCs w:val="26"/>
          </w:rPr>
          <w:delText>лот –</w:delText>
        </w:r>
        <w:r w:rsidRPr="00EE2ED3" w:rsidDel="008A49D3">
          <w:rPr>
            <w:rFonts w:ascii="Times New Roman" w:eastAsia="Times New Roman" w:hAnsi="Times New Roman" w:cs="Times New Roman"/>
            <w:sz w:val="26"/>
            <w:szCs w:val="26"/>
          </w:rPr>
          <w:delText xml:space="preserve"> одиниця активу, що виставляється для реалізації на електронних торгах;</w:delText>
        </w:r>
      </w:del>
    </w:p>
    <w:p w:rsidR="00521097" w:rsidRPr="00EE2ED3" w:rsidDel="008A49D3" w:rsidRDefault="00720A98">
      <w:pPr>
        <w:widowControl w:val="0"/>
        <w:spacing w:after="0" w:line="240" w:lineRule="auto"/>
        <w:ind w:firstLine="709"/>
        <w:jc w:val="both"/>
        <w:rPr>
          <w:del w:id="558" w:author="s.pavlenko" w:date="2022-08-23T12:01:00Z"/>
          <w:rFonts w:ascii="Times New Roman" w:eastAsia="Times New Roman" w:hAnsi="Times New Roman" w:cs="Times New Roman"/>
          <w:b/>
          <w:sz w:val="26"/>
          <w:szCs w:val="26"/>
        </w:rPr>
      </w:pPr>
      <w:del w:id="559" w:author="s.pavlenko" w:date="2022-08-23T12:01:00Z">
        <w:r w:rsidRPr="00EE2ED3" w:rsidDel="008A49D3">
          <w:rPr>
            <w:rFonts w:ascii="Times New Roman" w:eastAsia="Times New Roman" w:hAnsi="Times New Roman" w:cs="Times New Roman"/>
            <w:b/>
            <w:sz w:val="26"/>
            <w:szCs w:val="26"/>
          </w:rPr>
          <w:delText xml:space="preserve">організатор електронних торгів </w:delText>
        </w:r>
        <w:r w:rsidRPr="00EE2ED3" w:rsidDel="008A49D3">
          <w:rPr>
            <w:rFonts w:ascii="Times New Roman" w:eastAsia="Times New Roman" w:hAnsi="Times New Roman" w:cs="Times New Roman"/>
            <w:sz w:val="26"/>
            <w:szCs w:val="26"/>
          </w:rPr>
          <w:delText xml:space="preserve">(далі – </w:delText>
        </w:r>
        <w:r w:rsidRPr="00EE2ED3" w:rsidDel="008A49D3">
          <w:rPr>
            <w:rFonts w:ascii="Times New Roman" w:eastAsia="Times New Roman" w:hAnsi="Times New Roman" w:cs="Times New Roman"/>
            <w:b/>
            <w:sz w:val="26"/>
            <w:szCs w:val="26"/>
          </w:rPr>
          <w:delText>Організатор</w:delText>
        </w:r>
        <w:r w:rsidRPr="00EE2ED3" w:rsidDel="008A49D3">
          <w:rPr>
            <w:rFonts w:ascii="Times New Roman" w:eastAsia="Times New Roman" w:hAnsi="Times New Roman" w:cs="Times New Roman"/>
            <w:sz w:val="26"/>
            <w:szCs w:val="26"/>
          </w:rPr>
          <w:delText xml:space="preserve">) — </w:delText>
        </w:r>
        <w:r w:rsidRPr="00EE2ED3" w:rsidDel="008A49D3">
          <w:rPr>
            <w:rFonts w:ascii="Times New Roman" w:eastAsia="Times New Roman" w:hAnsi="Times New Roman" w:cs="Times New Roman"/>
            <w:color w:val="000000"/>
            <w:sz w:val="26"/>
            <w:szCs w:val="26"/>
          </w:rPr>
          <w:delText xml:space="preserve"> </w:delText>
        </w:r>
        <w:r w:rsidRPr="00EE2ED3" w:rsidDel="008A49D3">
          <w:rPr>
            <w:rFonts w:ascii="Times New Roman" w:eastAsia="Times New Roman" w:hAnsi="Times New Roman" w:cs="Times New Roman"/>
            <w:b/>
            <w:color w:val="000000"/>
            <w:sz w:val="26"/>
            <w:szCs w:val="26"/>
          </w:rPr>
          <w:delText>державне підприємство «СЕТАМ»</w:delText>
        </w:r>
        <w:r w:rsidRPr="00EE2ED3" w:rsidDel="008A49D3">
          <w:rPr>
            <w:rFonts w:ascii="Times New Roman" w:eastAsia="Times New Roman" w:hAnsi="Times New Roman" w:cs="Times New Roman"/>
            <w:sz w:val="26"/>
            <w:szCs w:val="26"/>
          </w:rPr>
          <w:delText xml:space="preserve">, яке на виконання договірних зобов’язань перед Національним агентством України з питань виявлення, розшуку та управління активами, одержаними від корупційних та інших злочинів (далі — </w:delText>
        </w:r>
        <w:r w:rsidRPr="00EE2ED3" w:rsidDel="008A49D3">
          <w:rPr>
            <w:rFonts w:ascii="Times New Roman" w:eastAsia="Times New Roman" w:hAnsi="Times New Roman" w:cs="Times New Roman"/>
            <w:b/>
            <w:sz w:val="26"/>
            <w:szCs w:val="26"/>
          </w:rPr>
          <w:delText>АРМА</w:delText>
        </w:r>
        <w:r w:rsidRPr="00EE2ED3" w:rsidDel="008A49D3">
          <w:rPr>
            <w:rFonts w:ascii="Times New Roman" w:eastAsia="Times New Roman" w:hAnsi="Times New Roman" w:cs="Times New Roman"/>
            <w:sz w:val="26"/>
            <w:szCs w:val="26"/>
          </w:rPr>
          <w:delText>) здійснює заходи із супроводження програмного та технічного забезпечення ЕТС, збереження та захисту даних, що містяться у ній, організації та проведення електронних торгів, а також виконує інші функції, передбачені цими Правилами;</w:delText>
        </w:r>
      </w:del>
    </w:p>
    <w:p w:rsidR="00521097" w:rsidRPr="00EE2ED3" w:rsidDel="008A49D3" w:rsidRDefault="00720A98">
      <w:pPr>
        <w:widowControl w:val="0"/>
        <w:spacing w:after="0" w:line="240" w:lineRule="auto"/>
        <w:ind w:firstLine="709"/>
        <w:jc w:val="both"/>
        <w:rPr>
          <w:del w:id="560" w:author="s.pavlenko" w:date="2022-08-23T12:01:00Z"/>
          <w:rFonts w:ascii="Times New Roman" w:eastAsia="Times New Roman" w:hAnsi="Times New Roman" w:cs="Times New Roman"/>
          <w:sz w:val="26"/>
          <w:szCs w:val="26"/>
        </w:rPr>
      </w:pPr>
      <w:del w:id="561" w:author="s.pavlenko" w:date="2022-08-23T12:01:00Z">
        <w:r w:rsidRPr="00EE2ED3" w:rsidDel="008A49D3">
          <w:rPr>
            <w:rFonts w:ascii="Times New Roman" w:eastAsia="Times New Roman" w:hAnsi="Times New Roman" w:cs="Times New Roman"/>
            <w:b/>
            <w:sz w:val="26"/>
            <w:szCs w:val="26"/>
          </w:rPr>
          <w:delText xml:space="preserve">стартова ціна лота на перших електронних торгах дорівнює ринковій вартості активу, який становить відповідний лот, за звітом про оцінку; </w:delText>
        </w:r>
        <w:r w:rsidRPr="00EE2ED3" w:rsidDel="008A49D3">
          <w:rPr>
            <w:rFonts w:ascii="Times New Roman" w:eastAsia="Times New Roman" w:hAnsi="Times New Roman" w:cs="Times New Roman"/>
            <w:sz w:val="26"/>
            <w:szCs w:val="26"/>
          </w:rPr>
          <w:delText>нереалізовані на перших електронних торгах активи виставляються організатором на повторні електронні торги із стартовою ціною, що становить 90 відсотків вартості таких активів, визначеної на перших електронних торгах.</w:delText>
        </w:r>
      </w:del>
    </w:p>
    <w:p w:rsidR="00521097" w:rsidRPr="00EE2ED3" w:rsidDel="008A49D3" w:rsidRDefault="00720A98">
      <w:pPr>
        <w:widowControl w:val="0"/>
        <w:spacing w:after="0" w:line="240" w:lineRule="auto"/>
        <w:ind w:firstLine="709"/>
        <w:jc w:val="both"/>
        <w:rPr>
          <w:del w:id="562" w:author="s.pavlenko" w:date="2022-08-23T12:01:00Z"/>
          <w:rFonts w:ascii="Times New Roman" w:eastAsia="Times New Roman" w:hAnsi="Times New Roman" w:cs="Times New Roman"/>
          <w:sz w:val="26"/>
          <w:szCs w:val="26"/>
        </w:rPr>
      </w:pPr>
      <w:del w:id="563" w:author="s.pavlenko" w:date="2022-08-23T12:01:00Z">
        <w:r w:rsidRPr="00EE2ED3" w:rsidDel="008A49D3">
          <w:rPr>
            <w:rFonts w:ascii="Times New Roman" w:eastAsia="Times New Roman" w:hAnsi="Times New Roman" w:cs="Times New Roman"/>
            <w:sz w:val="26"/>
            <w:szCs w:val="26"/>
          </w:rPr>
          <w:delText>У разі повторної нереалізації арештованих активів вони виставляються організатором на повторні (треті) електронні торги із стартовою ціною, що становить 80 відсотків вартості таких активів, визначеної на перших електронних торгах.</w:delText>
        </w:r>
      </w:del>
    </w:p>
    <w:p w:rsidR="00521097" w:rsidRPr="00EE2ED3" w:rsidDel="008A49D3" w:rsidRDefault="00720A98">
      <w:pPr>
        <w:widowControl w:val="0"/>
        <w:spacing w:after="0" w:line="240" w:lineRule="auto"/>
        <w:ind w:firstLine="709"/>
        <w:jc w:val="both"/>
        <w:rPr>
          <w:del w:id="564" w:author="s.pavlenko" w:date="2022-08-23T12:01:00Z"/>
          <w:rFonts w:ascii="Times New Roman" w:eastAsia="Times New Roman" w:hAnsi="Times New Roman" w:cs="Times New Roman"/>
          <w:sz w:val="26"/>
          <w:szCs w:val="26"/>
        </w:rPr>
      </w:pPr>
      <w:del w:id="565" w:author="s.pavlenko" w:date="2022-08-23T12:01:00Z">
        <w:r w:rsidRPr="00EE2ED3" w:rsidDel="008A49D3">
          <w:rPr>
            <w:rFonts w:ascii="Times New Roman" w:eastAsia="Times New Roman" w:hAnsi="Times New Roman" w:cs="Times New Roman"/>
            <w:sz w:val="26"/>
            <w:szCs w:val="26"/>
          </w:rPr>
          <w:delText xml:space="preserve">Протягом строку проведення повторних електронних торгів відбувається автоматичне зниження стартової та кожної наступної ціни лота відповідно до встановленого в правилах електронних торгів кроку зниження ціни </w:delText>
        </w:r>
        <w:commentRangeStart w:id="566"/>
        <w:r w:rsidRPr="00EE2ED3" w:rsidDel="008A49D3">
          <w:rPr>
            <w:rFonts w:ascii="Times New Roman" w:eastAsia="Times New Roman" w:hAnsi="Times New Roman" w:cs="Times New Roman"/>
            <w:sz w:val="26"/>
            <w:szCs w:val="26"/>
          </w:rPr>
          <w:delText>лота</w:delText>
        </w:r>
        <w:commentRangeEnd w:id="566"/>
        <w:r w:rsidR="007308AE" w:rsidRPr="00EE2ED3" w:rsidDel="008A49D3">
          <w:rPr>
            <w:rStyle w:val="ab"/>
          </w:rPr>
          <w:commentReference w:id="566"/>
        </w:r>
        <w:r w:rsidRPr="00EE2ED3" w:rsidDel="008A49D3">
          <w:rPr>
            <w:rFonts w:ascii="Times New Roman" w:eastAsia="Times New Roman" w:hAnsi="Times New Roman" w:cs="Times New Roman"/>
            <w:sz w:val="26"/>
            <w:szCs w:val="26"/>
          </w:rPr>
          <w:delText>.</w:delText>
        </w:r>
      </w:del>
    </w:p>
    <w:p w:rsidR="00521097" w:rsidRPr="00EE2ED3" w:rsidDel="008A49D3" w:rsidRDefault="00720A98">
      <w:pPr>
        <w:widowControl w:val="0"/>
        <w:spacing w:after="0" w:line="240" w:lineRule="auto"/>
        <w:ind w:firstLine="709"/>
        <w:jc w:val="both"/>
        <w:rPr>
          <w:del w:id="567" w:author="s.pavlenko" w:date="2022-08-23T12:01:00Z"/>
          <w:rFonts w:ascii="Times New Roman" w:eastAsia="Times New Roman" w:hAnsi="Times New Roman" w:cs="Times New Roman"/>
          <w:sz w:val="26"/>
          <w:szCs w:val="26"/>
        </w:rPr>
      </w:pPr>
      <w:del w:id="568" w:author="s.pavlenko" w:date="2022-08-23T12:01:00Z">
        <w:r w:rsidRPr="00EE2ED3" w:rsidDel="008A49D3">
          <w:rPr>
            <w:rFonts w:ascii="Times New Roman" w:eastAsia="Times New Roman" w:hAnsi="Times New Roman" w:cs="Times New Roman"/>
            <w:sz w:val="26"/>
            <w:szCs w:val="26"/>
          </w:rPr>
          <w:delText>Можливість проведення електронних торгів з автоматичним покроковим зниженням такої ціни лота, узгоджується з Замовником, у кожному окремому випадку.</w:delText>
        </w:r>
      </w:del>
    </w:p>
    <w:p w:rsidR="00521097" w:rsidRPr="00EE2ED3" w:rsidDel="008A49D3" w:rsidRDefault="00720A98">
      <w:pPr>
        <w:widowControl w:val="0"/>
        <w:spacing w:after="0" w:line="240" w:lineRule="auto"/>
        <w:ind w:firstLine="709"/>
        <w:jc w:val="both"/>
        <w:rPr>
          <w:del w:id="569" w:author="s.pavlenko" w:date="2022-08-23T12:01:00Z"/>
          <w:rFonts w:ascii="Times New Roman" w:eastAsia="Times New Roman" w:hAnsi="Times New Roman" w:cs="Times New Roman"/>
          <w:b/>
          <w:color w:val="000000"/>
          <w:sz w:val="26"/>
          <w:szCs w:val="26"/>
        </w:rPr>
      </w:pPr>
      <w:del w:id="570" w:author="s.pavlenko" w:date="2022-08-23T12:01:00Z">
        <w:r w:rsidRPr="00EE2ED3" w:rsidDel="008A49D3">
          <w:rPr>
            <w:rFonts w:ascii="Times New Roman" w:eastAsia="Times New Roman" w:hAnsi="Times New Roman" w:cs="Times New Roman"/>
            <w:b/>
            <w:sz w:val="26"/>
            <w:szCs w:val="26"/>
          </w:rPr>
          <w:delText>учасник електронних торгів</w:delText>
        </w:r>
        <w:r w:rsidRPr="00EE2ED3" w:rsidDel="008A49D3">
          <w:rPr>
            <w:rFonts w:ascii="Times New Roman" w:eastAsia="Times New Roman" w:hAnsi="Times New Roman" w:cs="Times New Roman"/>
            <w:sz w:val="26"/>
            <w:szCs w:val="26"/>
          </w:rPr>
          <w:delText xml:space="preserve"> (далі – </w:delText>
        </w:r>
        <w:r w:rsidRPr="00EE2ED3" w:rsidDel="008A49D3">
          <w:rPr>
            <w:rFonts w:ascii="Times New Roman" w:eastAsia="Times New Roman" w:hAnsi="Times New Roman" w:cs="Times New Roman"/>
            <w:b/>
            <w:sz w:val="26"/>
            <w:szCs w:val="26"/>
          </w:rPr>
          <w:delText>учасник</w:delText>
        </w:r>
        <w:r w:rsidRPr="00EE2ED3" w:rsidDel="008A49D3">
          <w:rPr>
            <w:rFonts w:ascii="Times New Roman" w:eastAsia="Times New Roman" w:hAnsi="Times New Roman" w:cs="Times New Roman"/>
            <w:sz w:val="26"/>
            <w:szCs w:val="26"/>
          </w:rPr>
          <w:delText>) – фізична особа, яка має повну дієздатність, або її належним чином уповноважений представник, юридична особа в особі представника, уповноваженого виступати від її імені, які зареєструвалися на вебсайті, сплатили гарантійний внесок і допущені Організатором до участі в електронних торгах відповідно до положень цих Правил;</w:delText>
        </w:r>
      </w:del>
    </w:p>
    <w:p w:rsidR="00521097" w:rsidRPr="00EE2ED3" w:rsidDel="008A49D3" w:rsidRDefault="00720A98">
      <w:pPr>
        <w:widowControl w:val="0"/>
        <w:spacing w:after="0" w:line="240" w:lineRule="auto"/>
        <w:ind w:firstLine="709"/>
        <w:jc w:val="both"/>
        <w:rPr>
          <w:del w:id="571" w:author="s.pavlenko" w:date="2022-08-23T12:01:00Z"/>
          <w:rFonts w:ascii="Times New Roman" w:eastAsia="Times New Roman" w:hAnsi="Times New Roman" w:cs="Times New Roman"/>
          <w:sz w:val="26"/>
          <w:szCs w:val="26"/>
        </w:rPr>
      </w:pPr>
      <w:del w:id="572" w:author="s.pavlenko" w:date="2022-08-23T12:01:00Z">
        <w:r w:rsidRPr="00EE2ED3" w:rsidDel="008A49D3">
          <w:rPr>
            <w:rFonts w:ascii="Times New Roman" w:eastAsia="Times New Roman" w:hAnsi="Times New Roman" w:cs="Times New Roman"/>
            <w:b/>
            <w:sz w:val="26"/>
            <w:szCs w:val="26"/>
          </w:rPr>
          <w:delText>особлива ставка</w:delText>
        </w:r>
        <w:r w:rsidRPr="00EE2ED3" w:rsidDel="008A49D3">
          <w:rPr>
            <w:rFonts w:ascii="Times New Roman" w:eastAsia="Times New Roman" w:hAnsi="Times New Roman" w:cs="Times New Roman"/>
            <w:sz w:val="26"/>
            <w:szCs w:val="26"/>
          </w:rPr>
          <w:delText xml:space="preserve"> - цінова пропозиція учасника електронних торгів для придбання активів, зроблена незалежно від перебігу торгів;</w:delText>
        </w:r>
      </w:del>
    </w:p>
    <w:p w:rsidR="00521097" w:rsidRPr="00EE2ED3" w:rsidDel="008A49D3" w:rsidRDefault="00720A98">
      <w:pPr>
        <w:widowControl w:val="0"/>
        <w:spacing w:after="0" w:line="240" w:lineRule="auto"/>
        <w:ind w:firstLine="709"/>
        <w:jc w:val="both"/>
        <w:rPr>
          <w:del w:id="573" w:author="s.pavlenko" w:date="2022-08-23T12:01:00Z"/>
          <w:rFonts w:ascii="Times New Roman" w:eastAsia="Times New Roman" w:hAnsi="Times New Roman" w:cs="Times New Roman"/>
          <w:sz w:val="26"/>
          <w:szCs w:val="26"/>
        </w:rPr>
      </w:pPr>
      <w:del w:id="574" w:author="s.pavlenko" w:date="2022-08-23T12:01:00Z">
        <w:r w:rsidRPr="00EE2ED3" w:rsidDel="008A49D3">
          <w:rPr>
            <w:rFonts w:ascii="Times New Roman" w:eastAsia="Times New Roman" w:hAnsi="Times New Roman" w:cs="Times New Roman"/>
            <w:b/>
            <w:color w:val="000000"/>
            <w:sz w:val="26"/>
            <w:szCs w:val="26"/>
          </w:rPr>
          <w:delText xml:space="preserve">ціна продажу лоту </w:delText>
        </w:r>
        <w:r w:rsidRPr="00EE2ED3" w:rsidDel="008A49D3">
          <w:rPr>
            <w:rFonts w:ascii="Times New Roman" w:eastAsia="Times New Roman" w:hAnsi="Times New Roman" w:cs="Times New Roman"/>
            <w:color w:val="000000"/>
            <w:sz w:val="26"/>
            <w:szCs w:val="26"/>
          </w:rPr>
          <w:delText>– фактична ціна реалізації лоту на торгах.</w:delText>
        </w:r>
      </w:del>
    </w:p>
    <w:p w:rsidR="00521097" w:rsidRPr="00EE2ED3" w:rsidDel="008A49D3" w:rsidRDefault="00720A98">
      <w:pPr>
        <w:widowControl w:val="0"/>
        <w:spacing w:after="0" w:line="240" w:lineRule="auto"/>
        <w:ind w:firstLine="709"/>
        <w:jc w:val="both"/>
        <w:rPr>
          <w:del w:id="575" w:author="s.pavlenko" w:date="2022-08-23T12:01:00Z"/>
          <w:rFonts w:ascii="Times New Roman" w:eastAsia="Times New Roman" w:hAnsi="Times New Roman" w:cs="Times New Roman"/>
          <w:sz w:val="26"/>
          <w:szCs w:val="26"/>
        </w:rPr>
      </w:pPr>
      <w:del w:id="576" w:author="s.pavlenko" w:date="2022-08-23T12:01:00Z">
        <w:r w:rsidRPr="00EE2ED3" w:rsidDel="008A49D3">
          <w:rPr>
            <w:rFonts w:ascii="Times New Roman" w:eastAsia="Times New Roman" w:hAnsi="Times New Roman" w:cs="Times New Roman"/>
            <w:sz w:val="26"/>
            <w:szCs w:val="26"/>
          </w:rPr>
          <w:delText xml:space="preserve">Інші терміни у цих Правилах вживаються у значеннях, визначених у Законі України «Про Національне агентство України з питань виявлення, розшуку та управління активами, одержаними від корупційних та інших злочинів» та Порядку реалізації арештованих активів на електронних торгах, затвердженого постановою Кабінету Міністрів України від 27.09.2017 № 719 (далі – Порядок). </w:delText>
        </w:r>
      </w:del>
    </w:p>
    <w:p w:rsidR="00521097" w:rsidRPr="00EE2ED3" w:rsidDel="008A49D3" w:rsidRDefault="00720A98">
      <w:pPr>
        <w:widowControl w:val="0"/>
        <w:spacing w:after="0" w:line="240" w:lineRule="auto"/>
        <w:ind w:firstLine="709"/>
        <w:jc w:val="both"/>
        <w:rPr>
          <w:del w:id="577" w:author="s.pavlenko" w:date="2022-08-23T12:01:00Z"/>
          <w:rFonts w:ascii="Times New Roman" w:eastAsia="Times New Roman" w:hAnsi="Times New Roman" w:cs="Times New Roman"/>
          <w:sz w:val="26"/>
          <w:szCs w:val="26"/>
        </w:rPr>
      </w:pPr>
      <w:del w:id="578" w:author="s.pavlenko" w:date="2022-08-23T12:01:00Z">
        <w:r w:rsidRPr="00EE2ED3" w:rsidDel="008A49D3">
          <w:rPr>
            <w:rFonts w:ascii="Times New Roman" w:eastAsia="Times New Roman" w:hAnsi="Times New Roman" w:cs="Times New Roman"/>
            <w:sz w:val="26"/>
            <w:szCs w:val="26"/>
          </w:rPr>
          <w:delText>3. Реалізація активів здійснюється шляхом проведення Організатором електронних торгів.</w:delText>
        </w:r>
      </w:del>
    </w:p>
    <w:p w:rsidR="00521097" w:rsidRPr="00EE2ED3" w:rsidDel="008A49D3" w:rsidRDefault="00720A98">
      <w:pPr>
        <w:widowControl w:val="0"/>
        <w:spacing w:after="0" w:line="240" w:lineRule="auto"/>
        <w:ind w:firstLine="709"/>
        <w:jc w:val="both"/>
        <w:rPr>
          <w:del w:id="579" w:author="s.pavlenko" w:date="2022-08-23T12:01:00Z"/>
          <w:rFonts w:ascii="Times New Roman" w:eastAsia="Times New Roman" w:hAnsi="Times New Roman" w:cs="Times New Roman"/>
          <w:sz w:val="26"/>
          <w:szCs w:val="26"/>
        </w:rPr>
      </w:pPr>
      <w:del w:id="580" w:author="s.pavlenko" w:date="2022-08-23T12:01:00Z">
        <w:r w:rsidRPr="00EE2ED3" w:rsidDel="008A49D3">
          <w:rPr>
            <w:rFonts w:ascii="Times New Roman" w:eastAsia="Times New Roman" w:hAnsi="Times New Roman" w:cs="Times New Roman"/>
            <w:sz w:val="26"/>
            <w:szCs w:val="26"/>
          </w:rPr>
          <w:delText>Електронні торги можуть бути першими або повторними.</w:delText>
        </w:r>
      </w:del>
    </w:p>
    <w:p w:rsidR="00521097" w:rsidRPr="00EE2ED3" w:rsidDel="008A49D3" w:rsidRDefault="00720A98">
      <w:pPr>
        <w:widowControl w:val="0"/>
        <w:spacing w:after="0" w:line="240" w:lineRule="auto"/>
        <w:ind w:firstLine="709"/>
        <w:jc w:val="both"/>
        <w:rPr>
          <w:del w:id="581" w:author="s.pavlenko" w:date="2022-08-23T12:01:00Z"/>
          <w:rFonts w:ascii="Times New Roman" w:eastAsia="Times New Roman" w:hAnsi="Times New Roman" w:cs="Times New Roman"/>
          <w:sz w:val="26"/>
          <w:szCs w:val="26"/>
        </w:rPr>
      </w:pPr>
      <w:del w:id="582" w:author="s.pavlenko" w:date="2022-08-23T12:01:00Z">
        <w:r w:rsidRPr="00EE2ED3" w:rsidDel="008A49D3">
          <w:rPr>
            <w:rFonts w:ascii="Times New Roman" w:eastAsia="Times New Roman" w:hAnsi="Times New Roman" w:cs="Times New Roman"/>
            <w:sz w:val="26"/>
            <w:szCs w:val="26"/>
          </w:rPr>
          <w:delText>Особливості проведення повторних електронних торгів встановлюються цими Правилами.</w:delText>
        </w:r>
      </w:del>
    </w:p>
    <w:p w:rsidR="00521097" w:rsidRPr="00EE2ED3" w:rsidDel="008A49D3" w:rsidRDefault="00720A98">
      <w:pPr>
        <w:widowControl w:val="0"/>
        <w:spacing w:after="0" w:line="240" w:lineRule="auto"/>
        <w:ind w:firstLine="709"/>
        <w:jc w:val="both"/>
        <w:rPr>
          <w:del w:id="583" w:author="s.pavlenko" w:date="2022-08-23T12:01:00Z"/>
          <w:rFonts w:ascii="Times New Roman" w:eastAsia="Times New Roman" w:hAnsi="Times New Roman" w:cs="Times New Roman"/>
          <w:sz w:val="26"/>
          <w:szCs w:val="26"/>
        </w:rPr>
      </w:pPr>
      <w:del w:id="584" w:author="s.pavlenko" w:date="2022-08-23T12:01:00Z">
        <w:r w:rsidRPr="00EE2ED3" w:rsidDel="008A49D3">
          <w:rPr>
            <w:rFonts w:ascii="Times New Roman" w:eastAsia="Times New Roman" w:hAnsi="Times New Roman" w:cs="Times New Roman"/>
            <w:sz w:val="26"/>
            <w:szCs w:val="26"/>
          </w:rPr>
          <w:delText>4. Організатор забезпечує користувачам мережі І</w:delText>
        </w:r>
        <w:r w:rsidR="00674BD3" w:rsidRPr="00EE2ED3" w:rsidDel="008A49D3">
          <w:rPr>
            <w:rFonts w:ascii="Times New Roman" w:eastAsia="Times New Roman" w:hAnsi="Times New Roman" w:cs="Times New Roman"/>
            <w:sz w:val="26"/>
            <w:szCs w:val="26"/>
          </w:rPr>
          <w:delText>нтернет постійний доступ до веб</w:delText>
        </w:r>
        <w:r w:rsidRPr="00EE2ED3" w:rsidDel="008A49D3">
          <w:rPr>
            <w:rFonts w:ascii="Times New Roman" w:eastAsia="Times New Roman" w:hAnsi="Times New Roman" w:cs="Times New Roman"/>
            <w:sz w:val="26"/>
            <w:szCs w:val="26"/>
          </w:rPr>
          <w:delText>сайту з метою отримання відомостей про перебіг електронних торгів.</w:delText>
        </w:r>
      </w:del>
    </w:p>
    <w:p w:rsidR="00521097" w:rsidRPr="00EE2ED3" w:rsidDel="008A49D3" w:rsidRDefault="00720A98">
      <w:pPr>
        <w:widowControl w:val="0"/>
        <w:spacing w:after="0" w:line="240" w:lineRule="auto"/>
        <w:ind w:firstLine="709"/>
        <w:jc w:val="both"/>
        <w:rPr>
          <w:del w:id="585" w:author="s.pavlenko" w:date="2022-08-23T12:01:00Z"/>
          <w:rFonts w:ascii="Times New Roman" w:eastAsia="Times New Roman" w:hAnsi="Times New Roman" w:cs="Times New Roman"/>
          <w:sz w:val="26"/>
          <w:szCs w:val="26"/>
        </w:rPr>
      </w:pPr>
      <w:del w:id="586" w:author="s.pavlenko" w:date="2022-08-23T12:01:00Z">
        <w:r w:rsidRPr="00EE2ED3" w:rsidDel="008A49D3">
          <w:rPr>
            <w:rFonts w:ascii="Times New Roman" w:eastAsia="Times New Roman" w:hAnsi="Times New Roman" w:cs="Times New Roman"/>
            <w:sz w:val="26"/>
            <w:szCs w:val="26"/>
          </w:rPr>
          <w:delText>5. Надсилання документів та повідомлень, передбачених цими Правилами здійснюється поштовими відправленнями, наручно або кур’єрською службою доставки.</w:delText>
        </w:r>
      </w:del>
    </w:p>
    <w:p w:rsidR="00521097" w:rsidRPr="00EE2ED3" w:rsidDel="008A49D3" w:rsidRDefault="00720A98">
      <w:pPr>
        <w:widowControl w:val="0"/>
        <w:spacing w:after="0" w:line="240" w:lineRule="auto"/>
        <w:ind w:firstLine="709"/>
        <w:jc w:val="both"/>
        <w:rPr>
          <w:del w:id="587" w:author="s.pavlenko" w:date="2022-08-23T12:01:00Z"/>
          <w:rFonts w:ascii="Times New Roman" w:eastAsia="Times New Roman" w:hAnsi="Times New Roman" w:cs="Times New Roman"/>
          <w:sz w:val="26"/>
          <w:szCs w:val="26"/>
        </w:rPr>
      </w:pPr>
      <w:del w:id="588" w:author="s.pavlenko" w:date="2022-08-23T12:01:00Z">
        <w:r w:rsidRPr="00EE2ED3" w:rsidDel="008A49D3">
          <w:rPr>
            <w:rFonts w:ascii="Times New Roman" w:eastAsia="Times New Roman" w:hAnsi="Times New Roman" w:cs="Times New Roman"/>
            <w:sz w:val="26"/>
            <w:szCs w:val="26"/>
          </w:rPr>
          <w:delText>Взаємодія АРМА та Організатора щодо реалізації активів, у тому числі надсилання документів і повідомлень, передбачених цими Правилами, може здійснюватися в електронній формі.</w:delText>
        </w:r>
      </w:del>
    </w:p>
    <w:p w:rsidR="00521097" w:rsidRPr="00EE2ED3" w:rsidDel="008A49D3" w:rsidRDefault="00521097">
      <w:pPr>
        <w:widowControl w:val="0"/>
        <w:spacing w:after="0" w:line="240" w:lineRule="auto"/>
        <w:ind w:firstLine="709"/>
        <w:jc w:val="center"/>
        <w:rPr>
          <w:del w:id="589" w:author="s.pavlenko" w:date="2022-08-23T12:01:00Z"/>
          <w:rFonts w:ascii="Times New Roman" w:eastAsia="Times New Roman" w:hAnsi="Times New Roman" w:cs="Times New Roman"/>
          <w:sz w:val="26"/>
          <w:szCs w:val="26"/>
        </w:rPr>
      </w:pPr>
    </w:p>
    <w:p w:rsidR="00521097" w:rsidRPr="00EE2ED3" w:rsidDel="008A49D3" w:rsidRDefault="00720A98">
      <w:pPr>
        <w:widowControl w:val="0"/>
        <w:spacing w:after="0" w:line="240" w:lineRule="auto"/>
        <w:ind w:firstLine="709"/>
        <w:jc w:val="center"/>
        <w:rPr>
          <w:del w:id="590" w:author="s.pavlenko" w:date="2022-08-23T12:01:00Z"/>
          <w:rFonts w:ascii="Times New Roman" w:eastAsia="Times New Roman" w:hAnsi="Times New Roman" w:cs="Times New Roman"/>
          <w:sz w:val="26"/>
          <w:szCs w:val="26"/>
        </w:rPr>
      </w:pPr>
      <w:del w:id="591" w:author="s.pavlenko" w:date="2022-08-23T12:01:00Z">
        <w:r w:rsidRPr="00EE2ED3" w:rsidDel="008A49D3">
          <w:rPr>
            <w:rFonts w:ascii="Times New Roman" w:eastAsia="Times New Roman" w:hAnsi="Times New Roman" w:cs="Times New Roman"/>
            <w:b/>
            <w:sz w:val="26"/>
            <w:szCs w:val="26"/>
          </w:rPr>
          <w:delText>ІІ. Підготовка до проведення електронних торгів</w:delText>
        </w:r>
      </w:del>
    </w:p>
    <w:p w:rsidR="00521097" w:rsidRPr="00EE2ED3" w:rsidDel="008A49D3" w:rsidRDefault="00720A98">
      <w:pPr>
        <w:widowControl w:val="0"/>
        <w:spacing w:after="0" w:line="240" w:lineRule="auto"/>
        <w:ind w:firstLine="709"/>
        <w:jc w:val="both"/>
        <w:rPr>
          <w:del w:id="592" w:author="s.pavlenko" w:date="2022-08-23T12:01:00Z"/>
          <w:rFonts w:ascii="Times New Roman" w:eastAsia="Times New Roman" w:hAnsi="Times New Roman" w:cs="Times New Roman"/>
          <w:sz w:val="26"/>
          <w:szCs w:val="26"/>
        </w:rPr>
      </w:pPr>
      <w:del w:id="593" w:author="s.pavlenko" w:date="2022-08-23T12:01:00Z">
        <w:r w:rsidRPr="00EE2ED3" w:rsidDel="008A49D3">
          <w:rPr>
            <w:rFonts w:ascii="Times New Roman" w:eastAsia="Times New Roman" w:hAnsi="Times New Roman" w:cs="Times New Roman"/>
            <w:sz w:val="26"/>
            <w:szCs w:val="26"/>
          </w:rPr>
          <w:delText xml:space="preserve">1. Організатор здійснює внесення до ЕТС інформації про електронні торги (формування лоту) та реалізацію активу за заявкою АРМА про передачу активів Організатору для реалізації на електронних торгах (далі – заявка), що є невід’ємною частиною цього Додатку до договору (Додаток до Правил). </w:delText>
        </w:r>
        <w:r w:rsidRPr="00EE2ED3" w:rsidDel="008A49D3">
          <w:rPr>
            <w:rFonts w:ascii="Times New Roman" w:eastAsia="Times New Roman" w:hAnsi="Times New Roman" w:cs="Times New Roman"/>
            <w:color w:val="000000"/>
            <w:sz w:val="26"/>
            <w:szCs w:val="26"/>
          </w:rPr>
          <w:delText>Розподіл активу (активів) на лоти здійснює АРМА.</w:delText>
        </w:r>
      </w:del>
    </w:p>
    <w:p w:rsidR="00521097" w:rsidRPr="00EE2ED3" w:rsidDel="008A49D3" w:rsidRDefault="00720A98">
      <w:pPr>
        <w:widowControl w:val="0"/>
        <w:spacing w:after="0" w:line="240" w:lineRule="auto"/>
        <w:ind w:firstLine="709"/>
        <w:jc w:val="both"/>
        <w:rPr>
          <w:del w:id="594" w:author="s.pavlenko" w:date="2022-08-23T12:01:00Z"/>
          <w:rFonts w:ascii="Times New Roman" w:eastAsia="Times New Roman" w:hAnsi="Times New Roman" w:cs="Times New Roman"/>
          <w:sz w:val="26"/>
          <w:szCs w:val="26"/>
        </w:rPr>
      </w:pPr>
      <w:del w:id="595" w:author="s.pavlenko" w:date="2022-08-23T12:01:00Z">
        <w:r w:rsidRPr="00EE2ED3" w:rsidDel="008A49D3">
          <w:rPr>
            <w:rFonts w:ascii="Times New Roman" w:eastAsia="Times New Roman" w:hAnsi="Times New Roman" w:cs="Times New Roman"/>
            <w:sz w:val="26"/>
            <w:szCs w:val="26"/>
          </w:rPr>
          <w:delText xml:space="preserve">Заявка подається у порядку, передбаченому пунктом 5 Розділу І Правил, за формою згідно з Додатком до Правил та повинна містити такі дані: </w:delText>
        </w:r>
      </w:del>
    </w:p>
    <w:p w:rsidR="00521097" w:rsidRPr="00EE2ED3" w:rsidDel="008A49D3" w:rsidRDefault="00720A98">
      <w:pPr>
        <w:widowControl w:val="0"/>
        <w:spacing w:after="0" w:line="240" w:lineRule="auto"/>
        <w:ind w:firstLine="709"/>
        <w:jc w:val="both"/>
        <w:rPr>
          <w:del w:id="596" w:author="s.pavlenko" w:date="2022-08-23T12:01:00Z"/>
          <w:rFonts w:ascii="Times New Roman" w:eastAsia="Times New Roman" w:hAnsi="Times New Roman" w:cs="Times New Roman"/>
          <w:sz w:val="26"/>
          <w:szCs w:val="26"/>
        </w:rPr>
      </w:pPr>
      <w:del w:id="597" w:author="s.pavlenko" w:date="2022-08-23T12:01:00Z">
        <w:r w:rsidRPr="00EE2ED3" w:rsidDel="008A49D3">
          <w:rPr>
            <w:rFonts w:ascii="Times New Roman" w:eastAsia="Times New Roman" w:hAnsi="Times New Roman" w:cs="Times New Roman"/>
            <w:sz w:val="26"/>
            <w:szCs w:val="26"/>
          </w:rPr>
          <w:delText>1) вид активу;</w:delText>
        </w:r>
      </w:del>
    </w:p>
    <w:p w:rsidR="00521097" w:rsidRPr="00EE2ED3" w:rsidDel="008A49D3" w:rsidRDefault="00720A98">
      <w:pPr>
        <w:widowControl w:val="0"/>
        <w:spacing w:after="0" w:line="240" w:lineRule="auto"/>
        <w:ind w:firstLine="709"/>
        <w:jc w:val="both"/>
        <w:rPr>
          <w:del w:id="598" w:author="s.pavlenko" w:date="2022-08-23T12:01:00Z"/>
          <w:rFonts w:ascii="Times New Roman" w:eastAsia="Times New Roman" w:hAnsi="Times New Roman" w:cs="Times New Roman"/>
          <w:sz w:val="26"/>
          <w:szCs w:val="26"/>
        </w:rPr>
      </w:pPr>
      <w:del w:id="599" w:author="s.pavlenko" w:date="2022-08-23T12:01:00Z">
        <w:r w:rsidRPr="00EE2ED3" w:rsidDel="008A49D3">
          <w:rPr>
            <w:rFonts w:ascii="Times New Roman" w:eastAsia="Times New Roman" w:hAnsi="Times New Roman" w:cs="Times New Roman"/>
            <w:sz w:val="26"/>
            <w:szCs w:val="26"/>
          </w:rPr>
          <w:delText>2) найменування активу, включаючи назву моделі, складові найменування, які зазначаються згідно з реєстраційною, технічною та іншою документацією або наявними позначками на самому активі;</w:delText>
        </w:r>
      </w:del>
    </w:p>
    <w:p w:rsidR="00521097" w:rsidRPr="00EE2ED3" w:rsidDel="008A49D3" w:rsidRDefault="00720A98">
      <w:pPr>
        <w:widowControl w:val="0"/>
        <w:spacing w:after="0" w:line="240" w:lineRule="auto"/>
        <w:ind w:firstLine="709"/>
        <w:jc w:val="both"/>
        <w:rPr>
          <w:del w:id="600" w:author="s.pavlenko" w:date="2022-08-23T12:01:00Z"/>
          <w:rFonts w:ascii="Times New Roman" w:eastAsia="Times New Roman" w:hAnsi="Times New Roman" w:cs="Times New Roman"/>
          <w:sz w:val="26"/>
          <w:szCs w:val="26"/>
        </w:rPr>
      </w:pPr>
      <w:del w:id="601" w:author="s.pavlenko" w:date="2022-08-23T12:01:00Z">
        <w:r w:rsidRPr="00EE2ED3" w:rsidDel="008A49D3">
          <w:rPr>
            <w:rFonts w:ascii="Times New Roman" w:eastAsia="Times New Roman" w:hAnsi="Times New Roman" w:cs="Times New Roman"/>
            <w:sz w:val="26"/>
            <w:szCs w:val="26"/>
          </w:rPr>
          <w:delText>3) відомості про актив, який передається на реалізацію, його склад, характеристики, опис, включно з інформацією про явні недоліки, відсутні елементи, обмежену функціональність;</w:delText>
        </w:r>
      </w:del>
    </w:p>
    <w:p w:rsidR="00521097" w:rsidRPr="00EE2ED3" w:rsidDel="008A49D3" w:rsidRDefault="00720A98">
      <w:pPr>
        <w:widowControl w:val="0"/>
        <w:spacing w:after="0" w:line="240" w:lineRule="auto"/>
        <w:ind w:firstLine="709"/>
        <w:jc w:val="both"/>
        <w:rPr>
          <w:del w:id="602" w:author="s.pavlenko" w:date="2022-08-23T12:01:00Z"/>
          <w:rFonts w:ascii="Times New Roman" w:eastAsia="Times New Roman" w:hAnsi="Times New Roman" w:cs="Times New Roman"/>
          <w:sz w:val="26"/>
          <w:szCs w:val="26"/>
        </w:rPr>
      </w:pPr>
      <w:del w:id="603" w:author="s.pavlenko" w:date="2022-08-23T12:01:00Z">
        <w:r w:rsidRPr="00EE2ED3" w:rsidDel="008A49D3">
          <w:rPr>
            <w:rFonts w:ascii="Times New Roman" w:eastAsia="Times New Roman" w:hAnsi="Times New Roman" w:cs="Times New Roman"/>
            <w:sz w:val="26"/>
            <w:szCs w:val="26"/>
          </w:rPr>
          <w:delText>4) відомості про чинні обтяження щодо активу, зареєстровані в державних реєстрах, базах даних та/або інші обтяження, про існування яких стало відомо АРМА, або зазначення, що встановити чинні обмеження не було можливості;</w:delText>
        </w:r>
      </w:del>
    </w:p>
    <w:p w:rsidR="00521097" w:rsidRPr="00EE2ED3" w:rsidDel="008A49D3" w:rsidRDefault="00720A98">
      <w:pPr>
        <w:widowControl w:val="0"/>
        <w:spacing w:after="0" w:line="240" w:lineRule="auto"/>
        <w:ind w:firstLine="709"/>
        <w:jc w:val="both"/>
        <w:rPr>
          <w:del w:id="604" w:author="s.pavlenko" w:date="2022-08-23T12:01:00Z"/>
          <w:rFonts w:ascii="Times New Roman" w:eastAsia="Times New Roman" w:hAnsi="Times New Roman" w:cs="Times New Roman"/>
          <w:sz w:val="26"/>
          <w:szCs w:val="26"/>
        </w:rPr>
      </w:pPr>
      <w:del w:id="605" w:author="s.pavlenko" w:date="2022-08-23T12:01:00Z">
        <w:r w:rsidRPr="00EE2ED3" w:rsidDel="008A49D3">
          <w:rPr>
            <w:rFonts w:ascii="Times New Roman" w:eastAsia="Times New Roman" w:hAnsi="Times New Roman" w:cs="Times New Roman"/>
            <w:sz w:val="26"/>
            <w:szCs w:val="26"/>
          </w:rPr>
          <w:delText>5) визначена законом підстава передачі активу для реалізації (ухвала слідчого судді, суду</w:delText>
        </w:r>
      </w:del>
      <w:del w:id="606" w:author="s.pavlenko" w:date="2022-08-19T13:50:00Z">
        <w:r w:rsidRPr="00EE2ED3" w:rsidDel="00C23A6B">
          <w:rPr>
            <w:rFonts w:ascii="Times New Roman" w:eastAsia="Times New Roman" w:hAnsi="Times New Roman" w:cs="Times New Roman"/>
            <w:sz w:val="26"/>
            <w:szCs w:val="26"/>
          </w:rPr>
          <w:delText>,</w:delText>
        </w:r>
      </w:del>
      <w:del w:id="607" w:author="s.pavlenko" w:date="2022-08-23T12:01:00Z">
        <w:r w:rsidRPr="00EE2ED3" w:rsidDel="008A49D3">
          <w:rPr>
            <w:rFonts w:ascii="Times New Roman" w:eastAsia="Times New Roman" w:hAnsi="Times New Roman" w:cs="Times New Roman"/>
            <w:sz w:val="26"/>
            <w:szCs w:val="26"/>
          </w:rPr>
          <w:delText xml:space="preserve"> або згода власника активів</w:delText>
        </w:r>
      </w:del>
      <w:del w:id="608" w:author="s.pavlenko" w:date="2022-08-19T13:50:00Z">
        <w:r w:rsidRPr="00EE2ED3" w:rsidDel="00C23A6B">
          <w:rPr>
            <w:rFonts w:ascii="Times New Roman" w:eastAsia="Times New Roman" w:hAnsi="Times New Roman" w:cs="Times New Roman"/>
            <w:sz w:val="26"/>
            <w:szCs w:val="26"/>
          </w:rPr>
          <w:delText>,</w:delText>
        </w:r>
      </w:del>
      <w:del w:id="609" w:author="s.pavlenko" w:date="2022-08-23T12:01:00Z">
        <w:r w:rsidRPr="00EE2ED3" w:rsidDel="008A49D3">
          <w:rPr>
            <w:rFonts w:ascii="Times New Roman" w:eastAsia="Times New Roman" w:hAnsi="Times New Roman" w:cs="Times New Roman"/>
            <w:sz w:val="26"/>
            <w:szCs w:val="26"/>
          </w:rPr>
          <w:delText xml:space="preserve"> або самостійне виконання судового рішення про конфіскацію, спеціальну конфіскацію активів, стягнення в дохід держави активів);</w:delText>
        </w:r>
      </w:del>
    </w:p>
    <w:p w:rsidR="00521097" w:rsidRPr="00EE2ED3" w:rsidDel="008A49D3" w:rsidRDefault="00720A98">
      <w:pPr>
        <w:widowControl w:val="0"/>
        <w:spacing w:after="0" w:line="240" w:lineRule="auto"/>
        <w:ind w:firstLine="709"/>
        <w:jc w:val="both"/>
        <w:rPr>
          <w:del w:id="610" w:author="s.pavlenko" w:date="2022-08-23T12:01:00Z"/>
          <w:rFonts w:ascii="Times New Roman" w:eastAsia="Times New Roman" w:hAnsi="Times New Roman" w:cs="Times New Roman"/>
          <w:sz w:val="26"/>
          <w:szCs w:val="26"/>
        </w:rPr>
      </w:pPr>
      <w:del w:id="611" w:author="s.pavlenko" w:date="2022-08-23T12:01:00Z">
        <w:r w:rsidRPr="00EE2ED3" w:rsidDel="008A49D3">
          <w:rPr>
            <w:rFonts w:ascii="Times New Roman" w:eastAsia="Times New Roman" w:hAnsi="Times New Roman" w:cs="Times New Roman"/>
            <w:sz w:val="26"/>
            <w:szCs w:val="26"/>
          </w:rPr>
          <w:delText>6) відомості про місцезнаходження активу (фактична адреса зберігання активу), порядок ознайомлення з активом (у разі зберігання активу особами відмінними від Організатора);</w:delText>
        </w:r>
      </w:del>
    </w:p>
    <w:p w:rsidR="00521097" w:rsidRPr="00EE2ED3" w:rsidDel="008A49D3" w:rsidRDefault="00720A98">
      <w:pPr>
        <w:widowControl w:val="0"/>
        <w:spacing w:after="0" w:line="240" w:lineRule="auto"/>
        <w:ind w:firstLine="709"/>
        <w:jc w:val="both"/>
        <w:rPr>
          <w:del w:id="612" w:author="s.pavlenko" w:date="2022-08-23T12:01:00Z"/>
          <w:rFonts w:ascii="Times New Roman" w:eastAsia="Times New Roman" w:hAnsi="Times New Roman" w:cs="Times New Roman"/>
          <w:sz w:val="26"/>
          <w:szCs w:val="26"/>
        </w:rPr>
      </w:pPr>
      <w:del w:id="613" w:author="s.pavlenko" w:date="2022-08-23T12:01:00Z">
        <w:r w:rsidRPr="00EE2ED3" w:rsidDel="008A49D3">
          <w:rPr>
            <w:rFonts w:ascii="Times New Roman" w:eastAsia="Times New Roman" w:hAnsi="Times New Roman" w:cs="Times New Roman"/>
            <w:sz w:val="26"/>
            <w:szCs w:val="26"/>
          </w:rPr>
          <w:delText>7) строк підготовки до проведення перших електронних торгів;</w:delText>
        </w:r>
      </w:del>
    </w:p>
    <w:p w:rsidR="00521097" w:rsidRPr="00EE2ED3" w:rsidDel="008A49D3" w:rsidRDefault="00720A98">
      <w:pPr>
        <w:widowControl w:val="0"/>
        <w:spacing w:after="0" w:line="240" w:lineRule="auto"/>
        <w:ind w:firstLine="709"/>
        <w:jc w:val="both"/>
        <w:rPr>
          <w:del w:id="614" w:author="s.pavlenko" w:date="2022-08-23T12:01:00Z"/>
          <w:rFonts w:ascii="Times New Roman" w:eastAsia="Times New Roman" w:hAnsi="Times New Roman" w:cs="Times New Roman"/>
          <w:sz w:val="26"/>
          <w:szCs w:val="26"/>
        </w:rPr>
      </w:pPr>
      <w:del w:id="615" w:author="s.pavlenko" w:date="2022-08-23T12:01:00Z">
        <w:r w:rsidRPr="00EE2ED3" w:rsidDel="008A49D3">
          <w:rPr>
            <w:rFonts w:ascii="Times New Roman" w:eastAsia="Times New Roman" w:hAnsi="Times New Roman" w:cs="Times New Roman"/>
            <w:sz w:val="26"/>
            <w:szCs w:val="26"/>
          </w:rPr>
          <w:delText>8) реквізити та номер рахунку IBAN АРМА для перерахування коштів;</w:delText>
        </w:r>
      </w:del>
    </w:p>
    <w:p w:rsidR="00521097" w:rsidRPr="00EE2ED3" w:rsidDel="008A49D3" w:rsidRDefault="00720A98">
      <w:pPr>
        <w:widowControl w:val="0"/>
        <w:spacing w:after="0" w:line="240" w:lineRule="auto"/>
        <w:ind w:firstLine="709"/>
        <w:jc w:val="both"/>
        <w:rPr>
          <w:del w:id="616" w:author="s.pavlenko" w:date="2022-08-23T12:01:00Z"/>
          <w:rFonts w:ascii="Times New Roman" w:eastAsia="Times New Roman" w:hAnsi="Times New Roman" w:cs="Times New Roman"/>
          <w:sz w:val="26"/>
          <w:szCs w:val="26"/>
        </w:rPr>
      </w:pPr>
      <w:del w:id="617" w:author="s.pavlenko" w:date="2022-08-23T12:01:00Z">
        <w:r w:rsidRPr="00EE2ED3" w:rsidDel="008A49D3">
          <w:rPr>
            <w:rFonts w:ascii="Times New Roman" w:eastAsia="Times New Roman" w:hAnsi="Times New Roman" w:cs="Times New Roman"/>
            <w:sz w:val="26"/>
            <w:szCs w:val="26"/>
          </w:rPr>
          <w:delText>9) адреса електронної пошти АРМА;</w:delText>
        </w:r>
      </w:del>
    </w:p>
    <w:p w:rsidR="00521097" w:rsidRPr="00EE2ED3" w:rsidDel="008A49D3" w:rsidRDefault="00720A98">
      <w:pPr>
        <w:widowControl w:val="0"/>
        <w:spacing w:after="0" w:line="240" w:lineRule="auto"/>
        <w:ind w:firstLine="709"/>
        <w:jc w:val="both"/>
        <w:rPr>
          <w:del w:id="618" w:author="s.pavlenko" w:date="2022-08-23T12:01:00Z"/>
          <w:rFonts w:ascii="Times New Roman" w:eastAsia="Times New Roman" w:hAnsi="Times New Roman" w:cs="Times New Roman"/>
          <w:sz w:val="26"/>
          <w:szCs w:val="26"/>
        </w:rPr>
      </w:pPr>
      <w:del w:id="619" w:author="s.pavlenko" w:date="2022-08-23T12:01:00Z">
        <w:r w:rsidRPr="00EE2ED3" w:rsidDel="008A49D3">
          <w:rPr>
            <w:rFonts w:ascii="Times New Roman" w:eastAsia="Times New Roman" w:hAnsi="Times New Roman" w:cs="Times New Roman"/>
            <w:sz w:val="26"/>
            <w:szCs w:val="26"/>
          </w:rPr>
          <w:delText xml:space="preserve">10) фото- та/або відеоматеріали (у разі наявності). </w:delText>
        </w:r>
      </w:del>
    </w:p>
    <w:p w:rsidR="00521097" w:rsidRPr="00EE2ED3" w:rsidDel="008A49D3" w:rsidRDefault="00720A98">
      <w:pPr>
        <w:widowControl w:val="0"/>
        <w:spacing w:after="0" w:line="240" w:lineRule="auto"/>
        <w:ind w:firstLine="709"/>
        <w:jc w:val="both"/>
        <w:rPr>
          <w:del w:id="620" w:author="s.pavlenko" w:date="2022-08-23T12:01:00Z"/>
          <w:rFonts w:ascii="Times New Roman" w:eastAsia="Times New Roman" w:hAnsi="Times New Roman" w:cs="Times New Roman"/>
          <w:sz w:val="26"/>
          <w:szCs w:val="26"/>
        </w:rPr>
      </w:pPr>
      <w:del w:id="621" w:author="s.pavlenko" w:date="2022-08-23T12:01:00Z">
        <w:r w:rsidRPr="00EE2ED3" w:rsidDel="008A49D3">
          <w:rPr>
            <w:rFonts w:ascii="Times New Roman" w:eastAsia="Times New Roman" w:hAnsi="Times New Roman" w:cs="Times New Roman"/>
            <w:sz w:val="26"/>
            <w:szCs w:val="26"/>
          </w:rPr>
          <w:delText xml:space="preserve">2. Якщо реалізації підлягає транспортний засіб, </w:delText>
        </w:r>
        <w:commentRangeStart w:id="622"/>
        <w:r w:rsidRPr="00EE2ED3" w:rsidDel="008A49D3">
          <w:rPr>
            <w:rFonts w:ascii="Times New Roman" w:eastAsia="Times New Roman" w:hAnsi="Times New Roman" w:cs="Times New Roman"/>
            <w:sz w:val="26"/>
            <w:szCs w:val="26"/>
          </w:rPr>
          <w:delText>в заявці додатково зазначаються: марка, модель, рік випуску, об’єм двигуна, вид пального, пробіг, колір, тип кузова, наявні дефекти.</w:delText>
        </w:r>
        <w:commentRangeEnd w:id="622"/>
        <w:r w:rsidR="00C23A6B" w:rsidDel="008A49D3">
          <w:rPr>
            <w:rStyle w:val="ab"/>
          </w:rPr>
          <w:commentReference w:id="622"/>
        </w:r>
      </w:del>
    </w:p>
    <w:p w:rsidR="00521097" w:rsidRPr="00EE2ED3" w:rsidDel="008A49D3" w:rsidRDefault="00412338">
      <w:pPr>
        <w:widowControl w:val="0"/>
        <w:spacing w:after="0" w:line="240" w:lineRule="auto"/>
        <w:ind w:firstLine="709"/>
        <w:jc w:val="both"/>
        <w:rPr>
          <w:del w:id="623" w:author="s.pavlenko" w:date="2022-08-23T12:01:00Z"/>
          <w:rFonts w:ascii="Times New Roman" w:eastAsia="Times New Roman" w:hAnsi="Times New Roman" w:cs="Times New Roman"/>
          <w:sz w:val="26"/>
          <w:szCs w:val="26"/>
        </w:rPr>
      </w:pPr>
      <w:del w:id="624" w:author="s.pavlenko" w:date="2022-08-23T12:01:00Z">
        <w:r w:rsidRPr="00412338" w:rsidDel="008A49D3">
          <w:rPr>
            <w:rFonts w:ascii="Times New Roman" w:eastAsia="Times New Roman" w:hAnsi="Times New Roman" w:cs="Times New Roman"/>
            <w:sz w:val="26"/>
            <w:szCs w:val="26"/>
            <w:highlight w:val="magenta"/>
            <w:rPrChange w:id="625" w:author="s.pavlenko" w:date="2022-08-22T15:23:00Z">
              <w:rPr>
                <w:rFonts w:ascii="Times New Roman" w:eastAsia="Times New Roman" w:hAnsi="Times New Roman" w:cs="Times New Roman"/>
                <w:sz w:val="26"/>
                <w:szCs w:val="26"/>
              </w:rPr>
            </w:rPrChange>
          </w:rPr>
          <w:delText>Якщо</w:delText>
        </w:r>
        <w:r w:rsidR="00720A98" w:rsidRPr="00EE2ED3" w:rsidDel="008A49D3">
          <w:rPr>
            <w:rFonts w:ascii="Times New Roman" w:eastAsia="Times New Roman" w:hAnsi="Times New Roman" w:cs="Times New Roman"/>
            <w:sz w:val="26"/>
            <w:szCs w:val="26"/>
          </w:rPr>
          <w:delText xml:space="preserve"> реалізації підлягає єдиний (цілісний) майновий комплекс підприємства чи його структурний підрозділ, в заявці додатково зазначаються: обсяг та основна номенклатура продукції (робіт, послуг), у тому числі експортної, </w:delText>
        </w:r>
        <w:commentRangeStart w:id="626"/>
        <w:r w:rsidR="00720A98" w:rsidRPr="00EE2ED3" w:rsidDel="008A49D3">
          <w:rPr>
            <w:rFonts w:ascii="Times New Roman" w:eastAsia="Times New Roman" w:hAnsi="Times New Roman" w:cs="Times New Roman"/>
            <w:sz w:val="26"/>
            <w:szCs w:val="26"/>
          </w:rPr>
          <w:delText>відомості про будівлі (споруди, приміщення) та земельну ділянку, на якій розташовано єдиний (цілісний) майновий комплекс підприємства</w:delText>
        </w:r>
        <w:commentRangeEnd w:id="626"/>
        <w:r w:rsidR="00C23A6B" w:rsidDel="008A49D3">
          <w:rPr>
            <w:rStyle w:val="ab"/>
          </w:rPr>
          <w:commentReference w:id="626"/>
        </w:r>
        <w:r w:rsidR="00720A98" w:rsidRPr="00EE2ED3" w:rsidDel="008A49D3">
          <w:rPr>
            <w:rFonts w:ascii="Times New Roman" w:eastAsia="Times New Roman" w:hAnsi="Times New Roman" w:cs="Times New Roman"/>
            <w:sz w:val="26"/>
            <w:szCs w:val="26"/>
          </w:rPr>
          <w:delText>; основні зобов’язання (договірні та позадоговірні), якщо вони відомі АРМА.</w:delText>
        </w:r>
      </w:del>
    </w:p>
    <w:p w:rsidR="00521097" w:rsidRPr="00EE2ED3" w:rsidDel="008A49D3" w:rsidRDefault="00720A98">
      <w:pPr>
        <w:widowControl w:val="0"/>
        <w:spacing w:after="0" w:line="240" w:lineRule="auto"/>
        <w:ind w:firstLine="709"/>
        <w:jc w:val="both"/>
        <w:rPr>
          <w:del w:id="627" w:author="s.pavlenko" w:date="2022-08-23T12:01:00Z"/>
          <w:rFonts w:ascii="Times New Roman" w:eastAsia="Times New Roman" w:hAnsi="Times New Roman" w:cs="Times New Roman"/>
          <w:sz w:val="26"/>
          <w:szCs w:val="26"/>
        </w:rPr>
      </w:pPr>
      <w:del w:id="628" w:author="s.pavlenko" w:date="2022-08-23T12:01:00Z">
        <w:r w:rsidRPr="00EE2ED3" w:rsidDel="008A49D3">
          <w:rPr>
            <w:rFonts w:ascii="Times New Roman" w:eastAsia="Times New Roman" w:hAnsi="Times New Roman" w:cs="Times New Roman"/>
            <w:sz w:val="26"/>
            <w:szCs w:val="26"/>
          </w:rPr>
          <w:delText xml:space="preserve">Якщо реалізації підлягає житловий будинок, квартира або інше житлове приміщення, в заявці додатково зазначаються: розмір жилої та нежилої площі будинку чи квартири, іншого житлового приміщення, план приміщення (у разі наявності), місце розташування, відомості про земельну ділянку, на якій розташований будинок (її правовий режим та розмір), кількість поверхів будинку, поверх на якому розташована квартира, інше житлове приміщення, кількість кімнат, площа кожної кімнати, інформація про наявність зареєстрованих мешканців (зокрема </w:delText>
        </w:r>
      </w:del>
      <w:del w:id="629" w:author="s.pavlenko" w:date="2022-08-19T13:55:00Z">
        <w:r w:rsidRPr="00EE2ED3" w:rsidDel="009E001F">
          <w:rPr>
            <w:rFonts w:ascii="Times New Roman" w:eastAsia="Times New Roman" w:hAnsi="Times New Roman" w:cs="Times New Roman"/>
            <w:sz w:val="26"/>
            <w:szCs w:val="26"/>
          </w:rPr>
          <w:delText>дітей</w:delText>
        </w:r>
      </w:del>
      <w:del w:id="630" w:author="s.pavlenko" w:date="2022-08-23T12:01:00Z">
        <w:r w:rsidRPr="00EE2ED3" w:rsidDel="008A49D3">
          <w:rPr>
            <w:rFonts w:ascii="Times New Roman" w:eastAsia="Times New Roman" w:hAnsi="Times New Roman" w:cs="Times New Roman"/>
            <w:sz w:val="26"/>
            <w:szCs w:val="26"/>
          </w:rPr>
          <w:delText>), орендарів, інших користувачів приміщення (якщо вона відома).</w:delText>
        </w:r>
      </w:del>
    </w:p>
    <w:p w:rsidR="00521097" w:rsidRPr="00EE2ED3" w:rsidDel="008A49D3" w:rsidRDefault="00720A98">
      <w:pPr>
        <w:widowControl w:val="0"/>
        <w:spacing w:after="0" w:line="240" w:lineRule="auto"/>
        <w:ind w:firstLine="709"/>
        <w:jc w:val="both"/>
        <w:rPr>
          <w:del w:id="631" w:author="s.pavlenko" w:date="2022-08-23T12:01:00Z"/>
          <w:rFonts w:ascii="Times New Roman" w:eastAsia="Times New Roman" w:hAnsi="Times New Roman" w:cs="Times New Roman"/>
          <w:sz w:val="26"/>
          <w:szCs w:val="26"/>
        </w:rPr>
      </w:pPr>
      <w:del w:id="632" w:author="s.pavlenko" w:date="2022-08-23T12:01:00Z">
        <w:r w:rsidRPr="00EE2ED3" w:rsidDel="008A49D3">
          <w:rPr>
            <w:rFonts w:ascii="Times New Roman" w:eastAsia="Times New Roman" w:hAnsi="Times New Roman" w:cs="Times New Roman"/>
            <w:sz w:val="26"/>
            <w:szCs w:val="26"/>
          </w:rPr>
          <w:delText>Якщо реалізації підлягає нежитлове приміщення, в заявці додатково зазначаються: розмір площі, план приміщення (у разі наявності), місце розташування, призначення об’єкта, відомості про земельну ділянку, на якій розташоване нежитлове приміщення (її правовий режим та розмір), та її кадастровий номер (у разі наявності), інформація про орендарів та інших користувачів приміщення, якщо вона відома АРМА.</w:delText>
        </w:r>
      </w:del>
    </w:p>
    <w:p w:rsidR="00521097" w:rsidRPr="00EE2ED3" w:rsidDel="008A49D3" w:rsidRDefault="00720A98">
      <w:pPr>
        <w:widowControl w:val="0"/>
        <w:spacing w:after="0" w:line="240" w:lineRule="auto"/>
        <w:ind w:firstLine="709"/>
        <w:jc w:val="both"/>
        <w:rPr>
          <w:del w:id="633" w:author="s.pavlenko" w:date="2022-08-23T12:01:00Z"/>
          <w:rFonts w:ascii="Times New Roman" w:eastAsia="Times New Roman" w:hAnsi="Times New Roman" w:cs="Times New Roman"/>
          <w:sz w:val="26"/>
          <w:szCs w:val="26"/>
        </w:rPr>
      </w:pPr>
      <w:del w:id="634" w:author="s.pavlenko" w:date="2022-08-23T12:01:00Z">
        <w:r w:rsidRPr="00EE2ED3" w:rsidDel="008A49D3">
          <w:rPr>
            <w:rFonts w:ascii="Times New Roman" w:eastAsia="Times New Roman" w:hAnsi="Times New Roman" w:cs="Times New Roman"/>
            <w:sz w:val="26"/>
            <w:szCs w:val="26"/>
          </w:rPr>
          <w:delText>Якщо реалізації підлягає земельна ділянка, в заявці додатково зазначаються: місце розташування земельної ділянки, розмір земельної ділянки, цільове призначення земельної ділянки, кадастровий номер земельної ділянки, обмеження на використання земельної ділянки (установлені на підставі містобудівних та санітарних норм і правил, включаючи архітектурно-планувальні, технічні, екологічні умови), наявність комунікацій.</w:delText>
        </w:r>
      </w:del>
    </w:p>
    <w:p w:rsidR="00521097" w:rsidRPr="00EE2ED3" w:rsidDel="008A49D3" w:rsidRDefault="00720A98">
      <w:pPr>
        <w:widowControl w:val="0"/>
        <w:spacing w:after="0" w:line="240" w:lineRule="auto"/>
        <w:ind w:firstLine="709"/>
        <w:jc w:val="both"/>
        <w:rPr>
          <w:del w:id="635" w:author="s.pavlenko" w:date="2022-08-23T12:01:00Z"/>
          <w:rFonts w:ascii="Times New Roman" w:eastAsia="Times New Roman" w:hAnsi="Times New Roman" w:cs="Times New Roman"/>
          <w:sz w:val="26"/>
          <w:szCs w:val="26"/>
        </w:rPr>
      </w:pPr>
      <w:del w:id="636" w:author="s.pavlenko" w:date="2022-08-23T12:01:00Z">
        <w:r w:rsidRPr="00EE2ED3" w:rsidDel="008A49D3">
          <w:rPr>
            <w:rFonts w:ascii="Times New Roman" w:eastAsia="Times New Roman" w:hAnsi="Times New Roman" w:cs="Times New Roman"/>
            <w:sz w:val="26"/>
            <w:szCs w:val="26"/>
          </w:rPr>
          <w:delText>Якщо реалізації підлягають технічно складні побутові товари, в інформації про актив (лот) додатково зазначаються: марка, модель, заводський номер, рік випуску, країна виробник, колір.</w:delText>
        </w:r>
      </w:del>
    </w:p>
    <w:p w:rsidR="00521097" w:rsidRPr="00EE2ED3" w:rsidDel="008A49D3" w:rsidRDefault="00720A98">
      <w:pPr>
        <w:widowControl w:val="0"/>
        <w:spacing w:after="0" w:line="240" w:lineRule="auto"/>
        <w:ind w:firstLine="709"/>
        <w:jc w:val="both"/>
        <w:rPr>
          <w:del w:id="637" w:author="s.pavlenko" w:date="2022-08-23T12:01:00Z"/>
          <w:rFonts w:ascii="Times New Roman" w:eastAsia="Times New Roman" w:hAnsi="Times New Roman" w:cs="Times New Roman"/>
          <w:sz w:val="26"/>
          <w:szCs w:val="26"/>
        </w:rPr>
      </w:pPr>
      <w:del w:id="638" w:author="s.pavlenko" w:date="2022-08-23T12:01:00Z">
        <w:r w:rsidRPr="00EE2ED3" w:rsidDel="008A49D3">
          <w:rPr>
            <w:rFonts w:ascii="Times New Roman" w:eastAsia="Times New Roman" w:hAnsi="Times New Roman" w:cs="Times New Roman"/>
            <w:sz w:val="26"/>
            <w:szCs w:val="26"/>
          </w:rPr>
          <w:delText>АРМА може вказати у відповідній заявці інші додаткові відомості та/або критерії до учасника в залежності від виду активів, необхідні для проведення електронних торгів.</w:delText>
        </w:r>
      </w:del>
    </w:p>
    <w:p w:rsidR="00521097" w:rsidRPr="00EE2ED3" w:rsidDel="008A49D3" w:rsidRDefault="00720A98">
      <w:pPr>
        <w:widowControl w:val="0"/>
        <w:spacing w:after="0" w:line="240" w:lineRule="auto"/>
        <w:ind w:firstLine="709"/>
        <w:jc w:val="both"/>
        <w:rPr>
          <w:del w:id="639" w:author="s.pavlenko" w:date="2022-08-23T12:01:00Z"/>
          <w:rFonts w:ascii="Times New Roman" w:eastAsia="Times New Roman" w:hAnsi="Times New Roman" w:cs="Times New Roman"/>
          <w:sz w:val="26"/>
          <w:szCs w:val="26"/>
        </w:rPr>
      </w:pPr>
      <w:del w:id="640" w:author="s.pavlenko" w:date="2022-08-23T12:01:00Z">
        <w:r w:rsidRPr="00EE2ED3" w:rsidDel="008A49D3">
          <w:rPr>
            <w:rFonts w:ascii="Times New Roman" w:eastAsia="Times New Roman" w:hAnsi="Times New Roman" w:cs="Times New Roman"/>
            <w:sz w:val="26"/>
            <w:szCs w:val="26"/>
          </w:rPr>
          <w:delText>3. Організатор вносить до ЕТС інформацію про актив та формує відповідний лот (інформаційне повідомлення про електронні торги) на підставі отриманої ним заявки не пізніше ніж на третій робочий день з дати отримання реценз</w:delText>
        </w:r>
        <w:r w:rsidR="000167DE" w:rsidRPr="00EE2ED3" w:rsidDel="008A49D3">
          <w:rPr>
            <w:rFonts w:ascii="Times New Roman" w:eastAsia="Times New Roman" w:hAnsi="Times New Roman" w:cs="Times New Roman"/>
            <w:sz w:val="26"/>
            <w:szCs w:val="26"/>
          </w:rPr>
          <w:delText>ування</w:delText>
        </w:r>
        <w:r w:rsidRPr="00EE2ED3" w:rsidDel="008A49D3">
          <w:rPr>
            <w:rFonts w:ascii="Times New Roman" w:eastAsia="Times New Roman" w:hAnsi="Times New Roman" w:cs="Times New Roman"/>
            <w:sz w:val="26"/>
            <w:szCs w:val="26"/>
          </w:rPr>
          <w:delText xml:space="preserve"> звіту про оцінку майна (акта оцінки майна).</w:delText>
        </w:r>
      </w:del>
    </w:p>
    <w:p w:rsidR="00521097" w:rsidRPr="00EE2ED3" w:rsidDel="008A49D3" w:rsidRDefault="00720A98">
      <w:pPr>
        <w:widowControl w:val="0"/>
        <w:spacing w:after="0" w:line="240" w:lineRule="auto"/>
        <w:ind w:firstLine="709"/>
        <w:jc w:val="both"/>
        <w:rPr>
          <w:del w:id="641" w:author="s.pavlenko" w:date="2022-08-23T12:01:00Z"/>
          <w:rFonts w:ascii="Times New Roman" w:eastAsia="Times New Roman" w:hAnsi="Times New Roman" w:cs="Times New Roman"/>
          <w:sz w:val="26"/>
          <w:szCs w:val="26"/>
        </w:rPr>
      </w:pPr>
      <w:del w:id="642" w:author="s.pavlenko" w:date="2022-08-23T12:01:00Z">
        <w:r w:rsidRPr="00EE2ED3" w:rsidDel="008A49D3">
          <w:rPr>
            <w:rFonts w:ascii="Times New Roman" w:eastAsia="Times New Roman" w:hAnsi="Times New Roman" w:cs="Times New Roman"/>
            <w:sz w:val="26"/>
            <w:szCs w:val="26"/>
          </w:rPr>
          <w:delText xml:space="preserve">3. До заявки додається проект договору купівлі-продажу активу між </w:delText>
        </w:r>
        <w:r w:rsidR="0061027B" w:rsidDel="008A49D3">
          <w:rPr>
            <w:rFonts w:ascii="Times New Roman" w:eastAsia="Times New Roman" w:hAnsi="Times New Roman" w:cs="Times New Roman"/>
            <w:sz w:val="26"/>
            <w:szCs w:val="26"/>
          </w:rPr>
          <w:delText>АРМА</w:delText>
        </w:r>
        <w:r w:rsidRPr="00EE2ED3" w:rsidDel="008A49D3">
          <w:rPr>
            <w:rFonts w:ascii="Times New Roman" w:eastAsia="Times New Roman" w:hAnsi="Times New Roman" w:cs="Times New Roman"/>
            <w:sz w:val="26"/>
            <w:szCs w:val="26"/>
          </w:rPr>
          <w:delText xml:space="preserve"> та переможцем електронних торгів у разі реалізації активу, визначеного абзацом </w:delText>
        </w:r>
      </w:del>
      <w:ins w:id="643" w:author="Nataliya P. Ilnitska" w:date="2022-04-27T16:54:00Z">
        <w:del w:id="644" w:author="s.pavlenko" w:date="2022-08-23T12:01:00Z">
          <w:r w:rsidR="00294B4D" w:rsidRPr="00EE2ED3" w:rsidDel="008A49D3">
            <w:rPr>
              <w:rFonts w:ascii="Times New Roman" w:eastAsia="Times New Roman" w:hAnsi="Times New Roman" w:cs="Times New Roman"/>
              <w:sz w:val="26"/>
              <w:szCs w:val="26"/>
            </w:rPr>
            <w:delText xml:space="preserve">четвертим </w:delText>
          </w:r>
        </w:del>
      </w:ins>
      <w:del w:id="645" w:author="s.pavlenko" w:date="2022-08-23T12:01:00Z">
        <w:r w:rsidRPr="00EE2ED3" w:rsidDel="008A49D3">
          <w:rPr>
            <w:rFonts w:ascii="Times New Roman" w:eastAsia="Times New Roman" w:hAnsi="Times New Roman" w:cs="Times New Roman"/>
            <w:sz w:val="26"/>
            <w:szCs w:val="26"/>
          </w:rPr>
          <w:delText xml:space="preserve">третім </w:delText>
        </w:r>
        <w:r w:rsidRPr="00EE2ED3" w:rsidDel="008A49D3">
          <w:rPr>
            <w:rFonts w:ascii="Times New Roman" w:eastAsia="Times New Roman" w:hAnsi="Times New Roman" w:cs="Times New Roman"/>
            <w:sz w:val="26"/>
            <w:szCs w:val="26"/>
          </w:rPr>
          <w:delText>пункту 2  Порядку.</w:delText>
        </w:r>
      </w:del>
    </w:p>
    <w:p w:rsidR="00521097" w:rsidRPr="00EE2ED3" w:rsidDel="008A49D3" w:rsidRDefault="00720A98">
      <w:pPr>
        <w:widowControl w:val="0"/>
        <w:spacing w:after="0" w:line="240" w:lineRule="auto"/>
        <w:ind w:firstLine="709"/>
        <w:jc w:val="both"/>
        <w:rPr>
          <w:del w:id="646" w:author="s.pavlenko" w:date="2022-08-23T12:01:00Z"/>
          <w:rFonts w:ascii="Times New Roman" w:eastAsia="Times New Roman" w:hAnsi="Times New Roman" w:cs="Times New Roman"/>
          <w:sz w:val="26"/>
          <w:szCs w:val="26"/>
        </w:rPr>
      </w:pPr>
      <w:del w:id="647" w:author="s.pavlenko" w:date="2022-08-23T12:01:00Z">
        <w:r w:rsidRPr="00EE2ED3" w:rsidDel="008A49D3">
          <w:rPr>
            <w:rFonts w:ascii="Times New Roman" w:eastAsia="Times New Roman" w:hAnsi="Times New Roman" w:cs="Times New Roman"/>
            <w:sz w:val="26"/>
            <w:szCs w:val="26"/>
          </w:rPr>
          <w:delText>4. Лот вноситься за типом, найменуванням, категорією відповідно до класифікації, яка підтримується ЕТС, що забезпечує вільний та прямий пошук за відповідними пошуковими критеріями.</w:delText>
        </w:r>
      </w:del>
    </w:p>
    <w:p w:rsidR="00521097" w:rsidRPr="00EE2ED3" w:rsidDel="008A49D3" w:rsidRDefault="00720A98">
      <w:pPr>
        <w:widowControl w:val="0"/>
        <w:spacing w:after="0" w:line="240" w:lineRule="auto"/>
        <w:ind w:firstLine="709"/>
        <w:jc w:val="both"/>
        <w:rPr>
          <w:del w:id="648" w:author="s.pavlenko" w:date="2022-08-23T12:01:00Z"/>
          <w:rFonts w:ascii="Times New Roman" w:eastAsia="Times New Roman" w:hAnsi="Times New Roman" w:cs="Times New Roman"/>
          <w:sz w:val="26"/>
          <w:szCs w:val="26"/>
        </w:rPr>
      </w:pPr>
      <w:del w:id="649" w:author="s.pavlenko" w:date="2022-08-23T12:01:00Z">
        <w:r w:rsidRPr="00EE2ED3" w:rsidDel="008A49D3">
          <w:rPr>
            <w:rFonts w:ascii="Times New Roman" w:eastAsia="Times New Roman" w:hAnsi="Times New Roman" w:cs="Times New Roman"/>
            <w:sz w:val="26"/>
            <w:szCs w:val="26"/>
          </w:rPr>
          <w:delText>Організатор вносить інформацію про реалізацію активу за принципом один лот – одне інформаційне повідомлення.</w:delText>
        </w:r>
      </w:del>
    </w:p>
    <w:p w:rsidR="00521097" w:rsidRPr="00EE2ED3" w:rsidDel="008A49D3" w:rsidRDefault="00720A98">
      <w:pPr>
        <w:widowControl w:val="0"/>
        <w:spacing w:after="0" w:line="240" w:lineRule="auto"/>
        <w:ind w:firstLine="709"/>
        <w:jc w:val="both"/>
        <w:rPr>
          <w:del w:id="650" w:author="s.pavlenko" w:date="2022-08-23T12:01:00Z"/>
          <w:rFonts w:ascii="Times New Roman" w:eastAsia="Times New Roman" w:hAnsi="Times New Roman" w:cs="Times New Roman"/>
          <w:sz w:val="26"/>
          <w:szCs w:val="26"/>
        </w:rPr>
      </w:pPr>
      <w:del w:id="651" w:author="s.pavlenko" w:date="2022-08-23T12:01:00Z">
        <w:r w:rsidRPr="00EE2ED3" w:rsidDel="008A49D3">
          <w:rPr>
            <w:rFonts w:ascii="Times New Roman" w:eastAsia="Times New Roman" w:hAnsi="Times New Roman" w:cs="Times New Roman"/>
            <w:sz w:val="26"/>
            <w:szCs w:val="26"/>
          </w:rPr>
          <w:delText>5. Інформаційне повідомлення про електронні торги повинно містити:</w:delText>
        </w:r>
      </w:del>
    </w:p>
    <w:p w:rsidR="00521097" w:rsidRPr="00EE2ED3" w:rsidDel="008A49D3" w:rsidRDefault="00720A98">
      <w:pPr>
        <w:widowControl w:val="0"/>
        <w:spacing w:after="0" w:line="240" w:lineRule="auto"/>
        <w:ind w:firstLine="709"/>
        <w:jc w:val="both"/>
        <w:rPr>
          <w:del w:id="652" w:author="s.pavlenko" w:date="2022-08-23T12:01:00Z"/>
          <w:rFonts w:ascii="Times New Roman" w:eastAsia="Times New Roman" w:hAnsi="Times New Roman" w:cs="Times New Roman"/>
          <w:sz w:val="26"/>
          <w:szCs w:val="26"/>
        </w:rPr>
      </w:pPr>
      <w:del w:id="653" w:author="s.pavlenko" w:date="2022-08-23T12:01:00Z">
        <w:r w:rsidRPr="00EE2ED3" w:rsidDel="008A49D3">
          <w:rPr>
            <w:rFonts w:ascii="Times New Roman" w:eastAsia="Times New Roman" w:hAnsi="Times New Roman" w:cs="Times New Roman"/>
            <w:sz w:val="26"/>
            <w:szCs w:val="26"/>
          </w:rPr>
          <w:delText>5.1.  загальну інформацію про електронні торги:</w:delText>
        </w:r>
      </w:del>
    </w:p>
    <w:p w:rsidR="00521097" w:rsidRPr="00EE2ED3" w:rsidDel="008A49D3" w:rsidRDefault="00720A98">
      <w:pPr>
        <w:widowControl w:val="0"/>
        <w:spacing w:after="0" w:line="240" w:lineRule="auto"/>
        <w:ind w:firstLine="709"/>
        <w:jc w:val="both"/>
        <w:rPr>
          <w:del w:id="654" w:author="s.pavlenko" w:date="2022-08-23T12:01:00Z"/>
          <w:rFonts w:ascii="Times New Roman" w:eastAsia="Times New Roman" w:hAnsi="Times New Roman" w:cs="Times New Roman"/>
          <w:sz w:val="26"/>
          <w:szCs w:val="26"/>
        </w:rPr>
      </w:pPr>
      <w:del w:id="655" w:author="s.pavlenko" w:date="2022-08-23T12:01:00Z">
        <w:r w:rsidRPr="00EE2ED3" w:rsidDel="008A49D3">
          <w:rPr>
            <w:rFonts w:ascii="Times New Roman" w:eastAsia="Times New Roman" w:hAnsi="Times New Roman" w:cs="Times New Roman"/>
            <w:sz w:val="26"/>
            <w:szCs w:val="26"/>
          </w:rPr>
          <w:delText>1) відомості про Організатора (найменування, контактні телефони, електронна адреса);</w:delText>
        </w:r>
      </w:del>
    </w:p>
    <w:p w:rsidR="00521097" w:rsidRPr="00EE2ED3" w:rsidDel="008A49D3" w:rsidRDefault="00720A98">
      <w:pPr>
        <w:widowControl w:val="0"/>
        <w:spacing w:after="0" w:line="240" w:lineRule="auto"/>
        <w:ind w:firstLine="709"/>
        <w:jc w:val="both"/>
        <w:rPr>
          <w:del w:id="656" w:author="s.pavlenko" w:date="2022-08-23T12:01:00Z"/>
          <w:rFonts w:ascii="Times New Roman" w:eastAsia="Times New Roman" w:hAnsi="Times New Roman" w:cs="Times New Roman"/>
          <w:sz w:val="26"/>
          <w:szCs w:val="26"/>
        </w:rPr>
      </w:pPr>
      <w:del w:id="657" w:author="s.pavlenko" w:date="2022-08-23T12:01:00Z">
        <w:r w:rsidRPr="00EE2ED3" w:rsidDel="008A49D3">
          <w:rPr>
            <w:rFonts w:ascii="Times New Roman" w:eastAsia="Times New Roman" w:hAnsi="Times New Roman" w:cs="Times New Roman"/>
            <w:sz w:val="26"/>
            <w:szCs w:val="26"/>
          </w:rPr>
          <w:delText>2) порядок оформлення участі в електронних торгах;</w:delText>
        </w:r>
      </w:del>
    </w:p>
    <w:p w:rsidR="00521097" w:rsidRPr="00EE2ED3" w:rsidDel="008A49D3" w:rsidRDefault="00720A98">
      <w:pPr>
        <w:widowControl w:val="0"/>
        <w:spacing w:after="0" w:line="240" w:lineRule="auto"/>
        <w:ind w:firstLine="709"/>
        <w:jc w:val="both"/>
        <w:rPr>
          <w:del w:id="658" w:author="s.pavlenko" w:date="2022-08-23T12:01:00Z"/>
          <w:rFonts w:ascii="Times New Roman" w:eastAsia="Times New Roman" w:hAnsi="Times New Roman" w:cs="Times New Roman"/>
          <w:sz w:val="26"/>
          <w:szCs w:val="26"/>
        </w:rPr>
      </w:pPr>
      <w:del w:id="659" w:author="s.pavlenko" w:date="2022-08-23T12:01:00Z">
        <w:r w:rsidRPr="00EE2ED3" w:rsidDel="008A49D3">
          <w:rPr>
            <w:rFonts w:ascii="Times New Roman" w:eastAsia="Times New Roman" w:hAnsi="Times New Roman" w:cs="Times New Roman"/>
            <w:sz w:val="26"/>
            <w:szCs w:val="26"/>
          </w:rPr>
          <w:delText>3) дату внесення інформаційного повідомлення про електронні торги;</w:delText>
        </w:r>
      </w:del>
    </w:p>
    <w:p w:rsidR="00521097" w:rsidRPr="00EE2ED3" w:rsidDel="008A49D3" w:rsidRDefault="00720A98">
      <w:pPr>
        <w:widowControl w:val="0"/>
        <w:spacing w:after="0" w:line="240" w:lineRule="auto"/>
        <w:ind w:firstLine="709"/>
        <w:jc w:val="both"/>
        <w:rPr>
          <w:del w:id="660" w:author="s.pavlenko" w:date="2022-08-23T12:01:00Z"/>
          <w:rFonts w:ascii="Times New Roman" w:eastAsia="Times New Roman" w:hAnsi="Times New Roman" w:cs="Times New Roman"/>
          <w:sz w:val="26"/>
          <w:szCs w:val="26"/>
        </w:rPr>
      </w:pPr>
      <w:del w:id="661" w:author="s.pavlenko" w:date="2022-08-23T12:01:00Z">
        <w:r w:rsidRPr="00EE2ED3" w:rsidDel="008A49D3">
          <w:rPr>
            <w:rFonts w:ascii="Times New Roman" w:eastAsia="Times New Roman" w:hAnsi="Times New Roman" w:cs="Times New Roman"/>
            <w:sz w:val="26"/>
            <w:szCs w:val="26"/>
          </w:rPr>
          <w:delText>4) кінцевий термін прийому заявок для участі в електронних торгах;</w:delText>
        </w:r>
      </w:del>
    </w:p>
    <w:p w:rsidR="00521097" w:rsidRPr="00EE2ED3" w:rsidDel="008A49D3" w:rsidRDefault="00720A98">
      <w:pPr>
        <w:widowControl w:val="0"/>
        <w:spacing w:after="0" w:line="240" w:lineRule="auto"/>
        <w:ind w:firstLine="709"/>
        <w:jc w:val="both"/>
        <w:rPr>
          <w:del w:id="662" w:author="s.pavlenko" w:date="2022-08-23T12:01:00Z"/>
          <w:rFonts w:ascii="Times New Roman" w:eastAsia="Times New Roman" w:hAnsi="Times New Roman" w:cs="Times New Roman"/>
          <w:sz w:val="26"/>
          <w:szCs w:val="26"/>
        </w:rPr>
      </w:pPr>
      <w:del w:id="663" w:author="s.pavlenko" w:date="2022-08-23T12:01:00Z">
        <w:r w:rsidRPr="00EE2ED3" w:rsidDel="008A49D3">
          <w:rPr>
            <w:rFonts w:ascii="Times New Roman" w:eastAsia="Times New Roman" w:hAnsi="Times New Roman" w:cs="Times New Roman"/>
            <w:sz w:val="26"/>
            <w:szCs w:val="26"/>
          </w:rPr>
          <w:delText>5) дату і час початку електронних торгів (початок подання цінових пропозицій);</w:delText>
        </w:r>
      </w:del>
    </w:p>
    <w:p w:rsidR="00521097" w:rsidRPr="00EE2ED3" w:rsidDel="008A49D3" w:rsidRDefault="00720A98">
      <w:pPr>
        <w:widowControl w:val="0"/>
        <w:spacing w:after="0" w:line="240" w:lineRule="auto"/>
        <w:ind w:firstLine="709"/>
        <w:jc w:val="both"/>
        <w:rPr>
          <w:del w:id="664" w:author="s.pavlenko" w:date="2022-08-23T12:01:00Z"/>
          <w:rFonts w:ascii="Times New Roman" w:eastAsia="Times New Roman" w:hAnsi="Times New Roman" w:cs="Times New Roman"/>
          <w:sz w:val="26"/>
          <w:szCs w:val="26"/>
        </w:rPr>
      </w:pPr>
      <w:del w:id="665" w:author="s.pavlenko" w:date="2022-08-23T12:01:00Z">
        <w:r w:rsidRPr="00EE2ED3" w:rsidDel="008A49D3">
          <w:rPr>
            <w:rFonts w:ascii="Times New Roman" w:eastAsia="Times New Roman" w:hAnsi="Times New Roman" w:cs="Times New Roman"/>
            <w:sz w:val="26"/>
            <w:szCs w:val="26"/>
          </w:rPr>
          <w:delText>6) дату і час закінчення електронних торгів (завершення подання цінових пропозицій);</w:delText>
        </w:r>
      </w:del>
    </w:p>
    <w:p w:rsidR="00521097" w:rsidRPr="00EE2ED3" w:rsidDel="008A49D3" w:rsidRDefault="00720A98">
      <w:pPr>
        <w:widowControl w:val="0"/>
        <w:spacing w:after="0" w:line="240" w:lineRule="auto"/>
        <w:ind w:firstLine="709"/>
        <w:jc w:val="both"/>
        <w:rPr>
          <w:del w:id="666" w:author="s.pavlenko" w:date="2022-08-23T12:01:00Z"/>
          <w:rFonts w:ascii="Times New Roman" w:eastAsia="Times New Roman" w:hAnsi="Times New Roman" w:cs="Times New Roman"/>
          <w:sz w:val="26"/>
          <w:szCs w:val="26"/>
        </w:rPr>
      </w:pPr>
      <w:del w:id="667" w:author="s.pavlenko" w:date="2022-08-23T12:01:00Z">
        <w:r w:rsidRPr="00EE2ED3" w:rsidDel="008A49D3">
          <w:rPr>
            <w:rFonts w:ascii="Times New Roman" w:eastAsia="Times New Roman" w:hAnsi="Times New Roman" w:cs="Times New Roman"/>
            <w:sz w:val="26"/>
            <w:szCs w:val="26"/>
          </w:rPr>
          <w:delText>7) розмір гарантійного внеску;</w:delText>
        </w:r>
      </w:del>
    </w:p>
    <w:p w:rsidR="00521097" w:rsidRPr="00EE2ED3" w:rsidDel="008A49D3" w:rsidRDefault="00720A98">
      <w:pPr>
        <w:widowControl w:val="0"/>
        <w:spacing w:after="0" w:line="240" w:lineRule="auto"/>
        <w:ind w:firstLine="709"/>
        <w:jc w:val="both"/>
        <w:rPr>
          <w:del w:id="668" w:author="s.pavlenko" w:date="2022-08-23T12:01:00Z"/>
          <w:rFonts w:ascii="Times New Roman" w:eastAsia="Times New Roman" w:hAnsi="Times New Roman" w:cs="Times New Roman"/>
          <w:sz w:val="26"/>
          <w:szCs w:val="26"/>
        </w:rPr>
      </w:pPr>
      <w:del w:id="669" w:author="s.pavlenko" w:date="2022-08-23T12:01:00Z">
        <w:r w:rsidRPr="00EE2ED3" w:rsidDel="008A49D3">
          <w:rPr>
            <w:rFonts w:ascii="Times New Roman" w:eastAsia="Times New Roman" w:hAnsi="Times New Roman" w:cs="Times New Roman"/>
            <w:sz w:val="26"/>
            <w:szCs w:val="26"/>
          </w:rPr>
          <w:delText>8) розмір та порядок розрахунку винагороди Організатора.</w:delText>
        </w:r>
      </w:del>
    </w:p>
    <w:p w:rsidR="00521097" w:rsidRPr="00EE2ED3" w:rsidDel="008A49D3" w:rsidRDefault="00720A98">
      <w:pPr>
        <w:widowControl w:val="0"/>
        <w:spacing w:after="0" w:line="240" w:lineRule="auto"/>
        <w:jc w:val="both"/>
        <w:rPr>
          <w:del w:id="670" w:author="s.pavlenko" w:date="2022-08-23T12:01:00Z"/>
          <w:rFonts w:ascii="Times New Roman" w:eastAsia="Times New Roman" w:hAnsi="Times New Roman" w:cs="Times New Roman"/>
          <w:sz w:val="26"/>
          <w:szCs w:val="26"/>
        </w:rPr>
      </w:pPr>
      <w:del w:id="671" w:author="s.pavlenko" w:date="2022-08-23T12:01:00Z">
        <w:r w:rsidRPr="00EE2ED3" w:rsidDel="008A49D3">
          <w:rPr>
            <w:rFonts w:ascii="Times New Roman" w:eastAsia="Times New Roman" w:hAnsi="Times New Roman" w:cs="Times New Roman"/>
            <w:sz w:val="26"/>
            <w:szCs w:val="26"/>
          </w:rPr>
          <w:tab/>
          <w:delText>5.2. інформацію про актив (лот):</w:delText>
        </w:r>
      </w:del>
    </w:p>
    <w:p w:rsidR="00521097" w:rsidRPr="00EE2ED3" w:rsidDel="008A49D3" w:rsidRDefault="00720A98">
      <w:pPr>
        <w:widowControl w:val="0"/>
        <w:spacing w:after="0" w:line="240" w:lineRule="auto"/>
        <w:ind w:firstLine="709"/>
        <w:jc w:val="both"/>
        <w:rPr>
          <w:del w:id="672" w:author="s.pavlenko" w:date="2022-08-23T12:01:00Z"/>
          <w:rFonts w:ascii="Times New Roman" w:eastAsia="Times New Roman" w:hAnsi="Times New Roman" w:cs="Times New Roman"/>
          <w:sz w:val="26"/>
          <w:szCs w:val="26"/>
        </w:rPr>
      </w:pPr>
      <w:del w:id="673" w:author="s.pavlenko" w:date="2022-08-23T12:01:00Z">
        <w:r w:rsidRPr="00EE2ED3" w:rsidDel="008A49D3">
          <w:rPr>
            <w:rFonts w:ascii="Times New Roman" w:eastAsia="Times New Roman" w:hAnsi="Times New Roman" w:cs="Times New Roman"/>
            <w:sz w:val="26"/>
            <w:szCs w:val="26"/>
          </w:rPr>
          <w:delText>1) номер лота;</w:delText>
        </w:r>
      </w:del>
    </w:p>
    <w:p w:rsidR="00521097" w:rsidRPr="00EE2ED3" w:rsidDel="008A49D3" w:rsidRDefault="00720A98">
      <w:pPr>
        <w:widowControl w:val="0"/>
        <w:spacing w:after="0" w:line="240" w:lineRule="auto"/>
        <w:ind w:firstLine="709"/>
        <w:jc w:val="both"/>
        <w:rPr>
          <w:del w:id="674" w:author="s.pavlenko" w:date="2022-08-23T12:01:00Z"/>
          <w:rFonts w:ascii="Times New Roman" w:eastAsia="Times New Roman" w:hAnsi="Times New Roman" w:cs="Times New Roman"/>
          <w:sz w:val="26"/>
          <w:szCs w:val="26"/>
        </w:rPr>
      </w:pPr>
      <w:del w:id="675" w:author="s.pavlenko" w:date="2022-08-23T12:01:00Z">
        <w:r w:rsidRPr="00EE2ED3" w:rsidDel="008A49D3">
          <w:rPr>
            <w:rFonts w:ascii="Times New Roman" w:eastAsia="Times New Roman" w:hAnsi="Times New Roman" w:cs="Times New Roman"/>
            <w:sz w:val="26"/>
            <w:szCs w:val="26"/>
          </w:rPr>
          <w:delText>2) вид активу;</w:delText>
        </w:r>
      </w:del>
    </w:p>
    <w:p w:rsidR="00521097" w:rsidRPr="00EE2ED3" w:rsidDel="008A49D3" w:rsidRDefault="00720A98">
      <w:pPr>
        <w:widowControl w:val="0"/>
        <w:spacing w:after="0" w:line="240" w:lineRule="auto"/>
        <w:ind w:firstLine="709"/>
        <w:jc w:val="both"/>
        <w:rPr>
          <w:del w:id="676" w:author="s.pavlenko" w:date="2022-08-23T12:01:00Z"/>
          <w:rFonts w:ascii="Times New Roman" w:eastAsia="Times New Roman" w:hAnsi="Times New Roman" w:cs="Times New Roman"/>
          <w:sz w:val="26"/>
          <w:szCs w:val="26"/>
        </w:rPr>
      </w:pPr>
      <w:del w:id="677" w:author="s.pavlenko" w:date="2022-08-23T12:01:00Z">
        <w:r w:rsidRPr="00EE2ED3" w:rsidDel="008A49D3">
          <w:rPr>
            <w:rFonts w:ascii="Times New Roman" w:eastAsia="Times New Roman" w:hAnsi="Times New Roman" w:cs="Times New Roman"/>
            <w:sz w:val="26"/>
            <w:szCs w:val="26"/>
          </w:rPr>
          <w:delText>3) найменування активу;</w:delText>
        </w:r>
      </w:del>
    </w:p>
    <w:p w:rsidR="00521097" w:rsidRPr="00EE2ED3" w:rsidDel="008A49D3" w:rsidRDefault="00720A98">
      <w:pPr>
        <w:widowControl w:val="0"/>
        <w:spacing w:after="0" w:line="240" w:lineRule="auto"/>
        <w:ind w:firstLine="709"/>
        <w:jc w:val="both"/>
        <w:rPr>
          <w:del w:id="678" w:author="s.pavlenko" w:date="2022-08-23T12:01:00Z"/>
          <w:rFonts w:ascii="Times New Roman" w:eastAsia="Times New Roman" w:hAnsi="Times New Roman" w:cs="Times New Roman"/>
          <w:sz w:val="26"/>
          <w:szCs w:val="26"/>
        </w:rPr>
      </w:pPr>
      <w:del w:id="679" w:author="s.pavlenko" w:date="2022-08-23T12:01:00Z">
        <w:r w:rsidRPr="00EE2ED3" w:rsidDel="008A49D3">
          <w:rPr>
            <w:rFonts w:ascii="Times New Roman" w:eastAsia="Times New Roman" w:hAnsi="Times New Roman" w:cs="Times New Roman"/>
            <w:sz w:val="26"/>
            <w:szCs w:val="26"/>
          </w:rPr>
          <w:delText>4) відомості про актив, що становить відповідний лот, його склад, характеристики, опис, наявність дефектів, відомості про чинні обтяження та обмеження, визначена законом підстава передачі активу для реалізації;</w:delText>
        </w:r>
      </w:del>
    </w:p>
    <w:p w:rsidR="00521097" w:rsidRPr="00EE2ED3" w:rsidDel="008A49D3" w:rsidRDefault="00720A98">
      <w:pPr>
        <w:widowControl w:val="0"/>
        <w:spacing w:after="0" w:line="240" w:lineRule="auto"/>
        <w:ind w:firstLine="709"/>
        <w:jc w:val="both"/>
        <w:rPr>
          <w:del w:id="680" w:author="s.pavlenko" w:date="2022-08-23T12:01:00Z"/>
          <w:rFonts w:ascii="Times New Roman" w:eastAsia="Times New Roman" w:hAnsi="Times New Roman" w:cs="Times New Roman"/>
          <w:sz w:val="26"/>
          <w:szCs w:val="26"/>
        </w:rPr>
      </w:pPr>
      <w:del w:id="681" w:author="s.pavlenko" w:date="2022-08-23T12:01:00Z">
        <w:r w:rsidRPr="00EE2ED3" w:rsidDel="008A49D3">
          <w:rPr>
            <w:rFonts w:ascii="Times New Roman" w:eastAsia="Times New Roman" w:hAnsi="Times New Roman" w:cs="Times New Roman"/>
            <w:sz w:val="26"/>
            <w:szCs w:val="26"/>
          </w:rPr>
          <w:delText>5) фотографічне зображення активу (у разі наявності);</w:delText>
        </w:r>
      </w:del>
    </w:p>
    <w:p w:rsidR="00521097" w:rsidRPr="00EE2ED3" w:rsidDel="008A49D3" w:rsidRDefault="00720A98">
      <w:pPr>
        <w:widowControl w:val="0"/>
        <w:spacing w:after="0" w:line="240" w:lineRule="auto"/>
        <w:ind w:firstLine="709"/>
        <w:jc w:val="both"/>
        <w:rPr>
          <w:del w:id="682" w:author="s.pavlenko" w:date="2022-08-23T12:01:00Z"/>
          <w:rFonts w:ascii="Times New Roman" w:eastAsia="Times New Roman" w:hAnsi="Times New Roman" w:cs="Times New Roman"/>
          <w:sz w:val="26"/>
          <w:szCs w:val="26"/>
        </w:rPr>
      </w:pPr>
      <w:del w:id="683" w:author="s.pavlenko" w:date="2022-08-23T12:01:00Z">
        <w:r w:rsidRPr="00EE2ED3" w:rsidDel="008A49D3">
          <w:rPr>
            <w:rFonts w:ascii="Times New Roman" w:eastAsia="Times New Roman" w:hAnsi="Times New Roman" w:cs="Times New Roman"/>
            <w:sz w:val="26"/>
            <w:szCs w:val="26"/>
          </w:rPr>
          <w:delText>6) стартова ціна лота;</w:delText>
        </w:r>
      </w:del>
    </w:p>
    <w:p w:rsidR="00521097" w:rsidRPr="00EE2ED3" w:rsidDel="008A49D3" w:rsidRDefault="00720A98">
      <w:pPr>
        <w:widowControl w:val="0"/>
        <w:spacing w:after="0" w:line="240" w:lineRule="auto"/>
        <w:ind w:firstLine="709"/>
        <w:jc w:val="both"/>
        <w:rPr>
          <w:del w:id="684" w:author="s.pavlenko" w:date="2022-08-23T12:01:00Z"/>
          <w:rFonts w:ascii="Times New Roman" w:eastAsia="Times New Roman" w:hAnsi="Times New Roman" w:cs="Times New Roman"/>
          <w:sz w:val="26"/>
          <w:szCs w:val="26"/>
        </w:rPr>
      </w:pPr>
      <w:del w:id="685" w:author="s.pavlenko" w:date="2022-08-23T12:01:00Z">
        <w:r w:rsidRPr="00EE2ED3" w:rsidDel="008A49D3">
          <w:rPr>
            <w:rFonts w:ascii="Times New Roman" w:eastAsia="Times New Roman" w:hAnsi="Times New Roman" w:cs="Times New Roman"/>
            <w:sz w:val="26"/>
            <w:szCs w:val="26"/>
          </w:rPr>
          <w:delText>7) крок електронних торгів;</w:delText>
        </w:r>
      </w:del>
    </w:p>
    <w:p w:rsidR="00521097" w:rsidRPr="00EE2ED3" w:rsidDel="008A49D3" w:rsidRDefault="00720A98">
      <w:pPr>
        <w:widowControl w:val="0"/>
        <w:spacing w:after="0" w:line="240" w:lineRule="auto"/>
        <w:ind w:firstLine="709"/>
        <w:jc w:val="both"/>
        <w:rPr>
          <w:del w:id="686" w:author="s.pavlenko" w:date="2022-08-23T12:01:00Z"/>
          <w:rFonts w:ascii="Times New Roman" w:eastAsia="Times New Roman" w:hAnsi="Times New Roman" w:cs="Times New Roman"/>
          <w:sz w:val="26"/>
          <w:szCs w:val="26"/>
        </w:rPr>
      </w:pPr>
      <w:del w:id="687" w:author="s.pavlenko" w:date="2022-08-23T12:01:00Z">
        <w:r w:rsidRPr="00EE2ED3" w:rsidDel="008A49D3">
          <w:rPr>
            <w:rFonts w:ascii="Times New Roman" w:eastAsia="Times New Roman" w:hAnsi="Times New Roman" w:cs="Times New Roman"/>
            <w:sz w:val="26"/>
            <w:szCs w:val="26"/>
          </w:rPr>
          <w:delText>8) відомості про місцезнаходження активу (фактична адреса зберігання активу), порядок ознайомлення з активом (час для ознайомлення, прізвище ім'я по-батькові, контакти осіб, які повинні забезпечувати демонстрацію активу);</w:delText>
        </w:r>
      </w:del>
    </w:p>
    <w:p w:rsidR="00521097" w:rsidRPr="00EE2ED3" w:rsidDel="008A49D3" w:rsidRDefault="00720A98">
      <w:pPr>
        <w:widowControl w:val="0"/>
        <w:spacing w:after="0" w:line="240" w:lineRule="auto"/>
        <w:ind w:firstLine="709"/>
        <w:jc w:val="both"/>
        <w:rPr>
          <w:del w:id="688" w:author="s.pavlenko" w:date="2022-08-23T12:01:00Z"/>
          <w:rFonts w:ascii="Times New Roman" w:eastAsia="Times New Roman" w:hAnsi="Times New Roman" w:cs="Times New Roman"/>
          <w:sz w:val="26"/>
          <w:szCs w:val="26"/>
        </w:rPr>
      </w:pPr>
      <w:del w:id="689" w:author="s.pavlenko" w:date="2022-08-23T12:01:00Z">
        <w:r w:rsidRPr="00EE2ED3" w:rsidDel="008A49D3">
          <w:rPr>
            <w:rFonts w:ascii="Times New Roman" w:eastAsia="Times New Roman" w:hAnsi="Times New Roman" w:cs="Times New Roman"/>
            <w:sz w:val="26"/>
            <w:szCs w:val="26"/>
          </w:rPr>
          <w:delText>9) інші додаткові відомості щодо активу (лоту), зазначені у Заявці.</w:delText>
        </w:r>
      </w:del>
    </w:p>
    <w:p w:rsidR="00521097" w:rsidRPr="00EE2ED3" w:rsidDel="008A49D3" w:rsidRDefault="00720A98">
      <w:pPr>
        <w:widowControl w:val="0"/>
        <w:spacing w:after="0" w:line="240" w:lineRule="auto"/>
        <w:ind w:firstLine="709"/>
        <w:jc w:val="both"/>
        <w:rPr>
          <w:del w:id="690" w:author="s.pavlenko" w:date="2022-08-23T12:01:00Z"/>
          <w:rFonts w:ascii="Times New Roman" w:eastAsia="Times New Roman" w:hAnsi="Times New Roman" w:cs="Times New Roman"/>
          <w:sz w:val="26"/>
          <w:szCs w:val="26"/>
        </w:rPr>
      </w:pPr>
      <w:del w:id="691" w:author="s.pavlenko" w:date="2022-08-23T12:01:00Z">
        <w:r w:rsidRPr="00EE2ED3" w:rsidDel="008A49D3">
          <w:rPr>
            <w:rFonts w:ascii="Times New Roman" w:eastAsia="Times New Roman" w:hAnsi="Times New Roman" w:cs="Times New Roman"/>
            <w:sz w:val="26"/>
            <w:szCs w:val="26"/>
          </w:rPr>
          <w:delText>Організатор забезпечує розміщення в інформаційному повідомленні про електронні торги посилання на проект акта про реалізацію активів на електронних торгах</w:delText>
        </w:r>
      </w:del>
      <w:del w:id="692" w:author="s.pavlenko" w:date="2022-08-19T13:57:00Z">
        <w:r w:rsidRPr="00EE2ED3" w:rsidDel="004D4C1D">
          <w:rPr>
            <w:rFonts w:ascii="Times New Roman" w:eastAsia="Times New Roman" w:hAnsi="Times New Roman" w:cs="Times New Roman"/>
            <w:sz w:val="26"/>
            <w:szCs w:val="26"/>
          </w:rPr>
          <w:delText>,</w:delText>
        </w:r>
      </w:del>
      <w:del w:id="693" w:author="s.pavlenko" w:date="2022-08-23T12:01:00Z">
        <w:r w:rsidRPr="00EE2ED3" w:rsidDel="008A49D3">
          <w:rPr>
            <w:rFonts w:ascii="Times New Roman" w:eastAsia="Times New Roman" w:hAnsi="Times New Roman" w:cs="Times New Roman"/>
            <w:sz w:val="26"/>
            <w:szCs w:val="26"/>
          </w:rPr>
          <w:delText xml:space="preserve"> або проект договору купівлі-продажу щодо активів.</w:delText>
        </w:r>
      </w:del>
    </w:p>
    <w:p w:rsidR="00521097" w:rsidRPr="00EE2ED3" w:rsidDel="008A49D3" w:rsidRDefault="00720A98">
      <w:pPr>
        <w:widowControl w:val="0"/>
        <w:spacing w:after="0" w:line="240" w:lineRule="auto"/>
        <w:ind w:firstLine="709"/>
        <w:jc w:val="both"/>
        <w:rPr>
          <w:del w:id="694" w:author="s.pavlenko" w:date="2022-08-23T12:01:00Z"/>
          <w:rFonts w:ascii="Times New Roman" w:eastAsia="Times New Roman" w:hAnsi="Times New Roman" w:cs="Times New Roman"/>
          <w:sz w:val="26"/>
          <w:szCs w:val="26"/>
        </w:rPr>
      </w:pPr>
      <w:del w:id="695" w:author="s.pavlenko" w:date="2022-08-23T12:01:00Z">
        <w:r w:rsidRPr="00EE2ED3" w:rsidDel="008A49D3">
          <w:rPr>
            <w:rFonts w:ascii="Times New Roman" w:eastAsia="Times New Roman" w:hAnsi="Times New Roman" w:cs="Times New Roman"/>
            <w:sz w:val="26"/>
            <w:szCs w:val="26"/>
          </w:rPr>
          <w:delText>6. Строк підготовки до проведення перших електронних торгів встановлюється АРМА у Заявці та визначається з урахуванням особливостей активу, що передається для реалізації, але не може бути меншим:</w:delText>
        </w:r>
      </w:del>
    </w:p>
    <w:p w:rsidR="00521097" w:rsidRPr="00EE2ED3" w:rsidDel="008A49D3" w:rsidRDefault="00720A98">
      <w:pPr>
        <w:widowControl w:val="0"/>
        <w:spacing w:after="0" w:line="240" w:lineRule="auto"/>
        <w:ind w:firstLine="709"/>
        <w:jc w:val="both"/>
        <w:rPr>
          <w:del w:id="696" w:author="s.pavlenko" w:date="2022-08-23T12:01:00Z"/>
          <w:rFonts w:ascii="Times New Roman" w:eastAsia="Times New Roman" w:hAnsi="Times New Roman" w:cs="Times New Roman"/>
          <w:sz w:val="26"/>
          <w:szCs w:val="26"/>
        </w:rPr>
      </w:pPr>
      <w:del w:id="697" w:author="s.pavlenko" w:date="2022-08-23T12:01:00Z">
        <w:r w:rsidRPr="00EE2ED3" w:rsidDel="008A49D3">
          <w:rPr>
            <w:rFonts w:ascii="Times New Roman" w:eastAsia="Times New Roman" w:hAnsi="Times New Roman" w:cs="Times New Roman"/>
            <w:sz w:val="26"/>
            <w:szCs w:val="26"/>
          </w:rPr>
          <w:delText>для нерухомого майна у разі проведення перших електронних торгів - п'ятнадцяти календарних днів та у разі проведення повторних (других, третіх) електронних торгів - п'яти календарних днів;</w:delText>
        </w:r>
      </w:del>
    </w:p>
    <w:p w:rsidR="00521097" w:rsidRPr="00EE2ED3" w:rsidDel="004D4C1D" w:rsidRDefault="00E61F14">
      <w:pPr>
        <w:widowControl w:val="0"/>
        <w:spacing w:after="0" w:line="240" w:lineRule="auto"/>
        <w:ind w:firstLine="709"/>
        <w:jc w:val="both"/>
        <w:rPr>
          <w:del w:id="698" w:author="s.pavlenko" w:date="2022-08-19T13:58:00Z"/>
          <w:rFonts w:ascii="Times New Roman" w:eastAsia="Times New Roman" w:hAnsi="Times New Roman" w:cs="Times New Roman"/>
          <w:sz w:val="26"/>
          <w:szCs w:val="26"/>
        </w:rPr>
      </w:pPr>
      <w:ins w:id="699" w:author="Nataliya P. Ilnitska" w:date="2022-04-27T16:41:00Z">
        <w:del w:id="700" w:author="s.pavlenko" w:date="2022-08-23T12:01:00Z">
          <w:r w:rsidRPr="00EE2ED3" w:rsidDel="008A49D3">
            <w:rPr>
              <w:rFonts w:ascii="Times New Roman" w:eastAsia="Times New Roman" w:hAnsi="Times New Roman" w:cs="Times New Roman"/>
              <w:sz w:val="26"/>
              <w:szCs w:val="26"/>
            </w:rPr>
            <w:delText>для рухомого майна, що піддається швидкому псуванню, швидко втрачає свою вартість, а також витрати на зберігання якого протягом одного календарного року становлять більше 50 відсотків його вартості, у разі проведення перших електронних торгів - десяти календарних днів та у разі проведення повторних (других, третіх) електронних торгів - п’яти календарних днів.</w:delText>
          </w:r>
        </w:del>
      </w:ins>
      <w:del w:id="701" w:author="s.pavlenko" w:date="2022-08-23T12:01:00Z">
        <w:r w:rsidR="00720A98" w:rsidRPr="00EE2ED3" w:rsidDel="008A49D3">
          <w:rPr>
            <w:rFonts w:ascii="Times New Roman" w:eastAsia="Times New Roman" w:hAnsi="Times New Roman" w:cs="Times New Roman"/>
            <w:sz w:val="26"/>
            <w:szCs w:val="26"/>
          </w:rPr>
          <w:delText>для рухомого майна</w:delText>
        </w:r>
        <w:r w:rsidR="00791A77" w:rsidDel="008A49D3">
          <w:rPr>
            <w:rFonts w:ascii="Times New Roman" w:eastAsia="Times New Roman" w:hAnsi="Times New Roman" w:cs="Times New Roman"/>
            <w:sz w:val="26"/>
            <w:szCs w:val="26"/>
          </w:rPr>
          <w:delText xml:space="preserve">, </w:delText>
        </w:r>
        <w:r w:rsidR="00791A77" w:rsidRPr="00EE2ED3" w:rsidDel="008A49D3">
          <w:rPr>
            <w:rFonts w:ascii="Times New Roman" w:eastAsia="Times New Roman" w:hAnsi="Times New Roman" w:cs="Times New Roman"/>
            <w:sz w:val="26"/>
            <w:szCs w:val="26"/>
          </w:rPr>
          <w:delText>що піддається швидкому псуванню,</w:delText>
        </w:r>
        <w:r w:rsidR="00791A77" w:rsidDel="008A49D3">
          <w:rPr>
            <w:rFonts w:ascii="Times New Roman" w:eastAsia="Times New Roman" w:hAnsi="Times New Roman" w:cs="Times New Roman"/>
            <w:sz w:val="26"/>
            <w:szCs w:val="26"/>
          </w:rPr>
          <w:delText xml:space="preserve"> </w:delText>
        </w:r>
      </w:del>
      <w:del w:id="702" w:author="s.pavlenko" w:date="2022-08-19T13:58:00Z">
        <w:r w:rsidR="00791A77" w:rsidDel="004D4C1D">
          <w:rPr>
            <w:rFonts w:ascii="Times New Roman" w:eastAsia="Times New Roman" w:hAnsi="Times New Roman" w:cs="Times New Roman"/>
            <w:sz w:val="26"/>
            <w:szCs w:val="26"/>
          </w:rPr>
          <w:delText xml:space="preserve">швидко втрачає свою вартість, а також витрати на зберігання якого протягом одного календарного року становлять більше 50 відсотків його вартості, </w:delText>
        </w:r>
      </w:del>
      <w:del w:id="703" w:author="s.pavlenko" w:date="2022-08-23T12:01:00Z">
        <w:r w:rsidR="00720A98" w:rsidRPr="00EE2ED3" w:rsidDel="008A49D3">
          <w:rPr>
            <w:rFonts w:ascii="Times New Roman" w:eastAsia="Times New Roman" w:hAnsi="Times New Roman" w:cs="Times New Roman"/>
            <w:sz w:val="26"/>
            <w:szCs w:val="26"/>
          </w:rPr>
          <w:delText>у разі проведення перших електронних торгів - десяти календарних днів та у разі проведення повторних (других, третіх) електронних торгів - п'яти календарних днів</w:delText>
        </w:r>
        <w:r w:rsidR="00720A98" w:rsidRPr="00EE2ED3" w:rsidDel="008A49D3">
          <w:rPr>
            <w:rFonts w:ascii="Times New Roman" w:eastAsia="Times New Roman" w:hAnsi="Times New Roman" w:cs="Times New Roman"/>
            <w:sz w:val="26"/>
            <w:szCs w:val="26"/>
          </w:rPr>
          <w:delText>;</w:delText>
        </w:r>
      </w:del>
    </w:p>
    <w:p w:rsidR="00521097" w:rsidRPr="00EE2ED3" w:rsidDel="008A49D3" w:rsidRDefault="00720A98">
      <w:pPr>
        <w:widowControl w:val="0"/>
        <w:spacing w:after="0" w:line="240" w:lineRule="auto"/>
        <w:ind w:firstLine="709"/>
        <w:jc w:val="both"/>
        <w:rPr>
          <w:del w:id="704" w:author="s.pavlenko" w:date="2022-08-23T12:01:00Z"/>
          <w:rFonts w:ascii="Times New Roman" w:eastAsia="Times New Roman" w:hAnsi="Times New Roman" w:cs="Times New Roman"/>
          <w:sz w:val="26"/>
          <w:szCs w:val="26"/>
        </w:rPr>
      </w:pPr>
      <w:del w:id="705" w:author="s.pavlenko" w:date="2022-08-23T12:01:00Z">
        <w:r w:rsidRPr="00EE2ED3" w:rsidDel="008A49D3">
          <w:rPr>
            <w:rFonts w:ascii="Times New Roman" w:eastAsia="Times New Roman" w:hAnsi="Times New Roman" w:cs="Times New Roman"/>
            <w:sz w:val="26"/>
            <w:szCs w:val="26"/>
          </w:rPr>
          <w:delText>Нереалізовані на перших електронних торгах, повторних електронних торгах активи протягом двох робочих днів з дня, що настає за днем відповідних торгів, виставляються організатором на повторні електронні торги.</w:delText>
        </w:r>
      </w:del>
    </w:p>
    <w:p w:rsidR="00521097" w:rsidRPr="00EE2ED3" w:rsidDel="008A49D3" w:rsidRDefault="00720A98">
      <w:pPr>
        <w:widowControl w:val="0"/>
        <w:spacing w:after="0" w:line="240" w:lineRule="auto"/>
        <w:ind w:firstLine="709"/>
        <w:jc w:val="both"/>
        <w:rPr>
          <w:del w:id="706" w:author="s.pavlenko" w:date="2022-08-23T12:01:00Z"/>
          <w:rFonts w:ascii="Times New Roman" w:eastAsia="Times New Roman" w:hAnsi="Times New Roman" w:cs="Times New Roman"/>
          <w:sz w:val="26"/>
          <w:szCs w:val="26"/>
        </w:rPr>
      </w:pPr>
      <w:del w:id="707" w:author="s.pavlenko" w:date="2022-08-23T12:01:00Z">
        <w:r w:rsidRPr="00EE2ED3" w:rsidDel="008A49D3">
          <w:rPr>
            <w:rFonts w:ascii="Times New Roman" w:eastAsia="Times New Roman" w:hAnsi="Times New Roman" w:cs="Times New Roman"/>
            <w:sz w:val="26"/>
            <w:szCs w:val="26"/>
          </w:rPr>
          <w:delText>С</w:delText>
        </w:r>
        <w:r w:rsidRPr="00EE2ED3" w:rsidDel="008A49D3">
          <w:rPr>
            <w:rFonts w:ascii="Times New Roman" w:eastAsia="Times New Roman" w:hAnsi="Times New Roman" w:cs="Times New Roman"/>
            <w:color w:val="000000"/>
            <w:sz w:val="26"/>
            <w:szCs w:val="26"/>
          </w:rPr>
          <w:delText xml:space="preserve">трок підготовки до проведення перших електронних торгів розпочинається з дня, наступного за днем розміщення інформаційного повідомлення та </w:delText>
        </w:r>
        <w:r w:rsidRPr="00EE2ED3" w:rsidDel="008A49D3">
          <w:rPr>
            <w:rFonts w:ascii="Times New Roman" w:eastAsia="Times New Roman" w:hAnsi="Times New Roman" w:cs="Times New Roman"/>
            <w:sz w:val="26"/>
            <w:szCs w:val="26"/>
          </w:rPr>
          <w:delText>включає час на реєстрацію учасників електронних торгів та ознайомлення з активом (лотом).</w:delText>
        </w:r>
      </w:del>
    </w:p>
    <w:p w:rsidR="00521097" w:rsidRPr="00EE2ED3" w:rsidDel="008A49D3" w:rsidRDefault="00720A98">
      <w:pPr>
        <w:widowControl w:val="0"/>
        <w:spacing w:after="0" w:line="240" w:lineRule="auto"/>
        <w:ind w:firstLine="709"/>
        <w:jc w:val="both"/>
        <w:rPr>
          <w:del w:id="708" w:author="s.pavlenko" w:date="2022-08-23T12:01:00Z"/>
          <w:rFonts w:ascii="Times New Roman" w:eastAsia="Times New Roman" w:hAnsi="Times New Roman" w:cs="Times New Roman"/>
          <w:b/>
          <w:sz w:val="26"/>
          <w:szCs w:val="26"/>
        </w:rPr>
      </w:pPr>
      <w:del w:id="709" w:author="s.pavlenko" w:date="2022-08-23T12:01:00Z">
        <w:r w:rsidRPr="00EE2ED3" w:rsidDel="008A49D3">
          <w:rPr>
            <w:rFonts w:ascii="Times New Roman" w:eastAsia="Times New Roman" w:hAnsi="Times New Roman" w:cs="Times New Roman"/>
            <w:sz w:val="26"/>
            <w:szCs w:val="26"/>
          </w:rPr>
          <w:delText>6. Стартова ціна лота на перших електронних торгах дорівнює ринковій вартості активу, який становить відповідний лот, за звітом про оцінку.</w:delText>
        </w:r>
      </w:del>
    </w:p>
    <w:p w:rsidR="00521097" w:rsidRPr="00EE2ED3" w:rsidDel="008A49D3" w:rsidRDefault="00521097">
      <w:pPr>
        <w:widowControl w:val="0"/>
        <w:spacing w:after="0" w:line="240" w:lineRule="auto"/>
        <w:ind w:firstLine="709"/>
        <w:jc w:val="both"/>
        <w:rPr>
          <w:del w:id="710" w:author="s.pavlenko" w:date="2022-08-23T12:01:00Z"/>
          <w:rFonts w:ascii="Times New Roman" w:eastAsia="Times New Roman" w:hAnsi="Times New Roman" w:cs="Times New Roman"/>
          <w:b/>
          <w:sz w:val="26"/>
          <w:szCs w:val="26"/>
        </w:rPr>
      </w:pPr>
    </w:p>
    <w:p w:rsidR="00521097" w:rsidRPr="00EE2ED3" w:rsidDel="008A49D3" w:rsidRDefault="00720A98">
      <w:pPr>
        <w:widowControl w:val="0"/>
        <w:spacing w:after="0" w:line="240" w:lineRule="auto"/>
        <w:ind w:firstLine="709"/>
        <w:jc w:val="center"/>
        <w:rPr>
          <w:del w:id="711" w:author="s.pavlenko" w:date="2022-08-23T12:01:00Z"/>
          <w:rFonts w:ascii="Times New Roman" w:eastAsia="Times New Roman" w:hAnsi="Times New Roman" w:cs="Times New Roman"/>
          <w:sz w:val="26"/>
          <w:szCs w:val="26"/>
        </w:rPr>
      </w:pPr>
      <w:del w:id="712" w:author="s.pavlenko" w:date="2022-08-23T12:01:00Z">
        <w:r w:rsidRPr="00EE2ED3" w:rsidDel="008A49D3">
          <w:rPr>
            <w:rFonts w:ascii="Times New Roman" w:eastAsia="Times New Roman" w:hAnsi="Times New Roman" w:cs="Times New Roman"/>
            <w:b/>
            <w:sz w:val="26"/>
            <w:szCs w:val="26"/>
          </w:rPr>
          <w:delText>ІІІ. Реєстрація учасників та допуск до участі в електронних торгах</w:delText>
        </w:r>
      </w:del>
    </w:p>
    <w:p w:rsidR="00521097" w:rsidRPr="00EE2ED3" w:rsidDel="008A49D3" w:rsidRDefault="00720A98">
      <w:pPr>
        <w:widowControl w:val="0"/>
        <w:spacing w:after="0" w:line="240" w:lineRule="auto"/>
        <w:ind w:firstLine="709"/>
        <w:jc w:val="both"/>
        <w:rPr>
          <w:del w:id="713" w:author="s.pavlenko" w:date="2022-08-23T12:01:00Z"/>
          <w:rFonts w:ascii="Times New Roman" w:eastAsia="Times New Roman" w:hAnsi="Times New Roman" w:cs="Times New Roman"/>
          <w:sz w:val="26"/>
          <w:szCs w:val="26"/>
        </w:rPr>
      </w:pPr>
      <w:del w:id="714" w:author="s.pavlenko" w:date="2022-08-23T12:01:00Z">
        <w:r w:rsidRPr="00EE2ED3" w:rsidDel="008A49D3">
          <w:rPr>
            <w:rFonts w:ascii="Times New Roman" w:eastAsia="Times New Roman" w:hAnsi="Times New Roman" w:cs="Times New Roman"/>
            <w:sz w:val="26"/>
            <w:szCs w:val="26"/>
          </w:rPr>
          <w:delText>1. Фізична або юридична особа, яка виявила намір придбати лот, зобов’язана зареєструватися на вебсайті. З моменту реєстрації</w:delText>
        </w:r>
      </w:del>
      <w:del w:id="715" w:author="s.pavlenko" w:date="2022-08-19T14:00:00Z">
        <w:r w:rsidRPr="00EE2ED3" w:rsidDel="00207A9B">
          <w:rPr>
            <w:rFonts w:ascii="Times New Roman" w:eastAsia="Times New Roman" w:hAnsi="Times New Roman" w:cs="Times New Roman"/>
            <w:sz w:val="26"/>
            <w:szCs w:val="26"/>
          </w:rPr>
          <w:delText>,</w:delText>
        </w:r>
      </w:del>
      <w:del w:id="716" w:author="s.pavlenko" w:date="2022-08-23T12:01:00Z">
        <w:r w:rsidRPr="00EE2ED3" w:rsidDel="008A49D3">
          <w:rPr>
            <w:rFonts w:ascii="Times New Roman" w:eastAsia="Times New Roman" w:hAnsi="Times New Roman" w:cs="Times New Roman"/>
            <w:sz w:val="26"/>
            <w:szCs w:val="26"/>
          </w:rPr>
          <w:delText xml:space="preserve"> така особа набуває статусу користувача. З метою реєстрації через вебсайт особа надає такі дані:</w:delText>
        </w:r>
      </w:del>
    </w:p>
    <w:p w:rsidR="00521097" w:rsidRPr="00EE2ED3" w:rsidDel="008A49D3" w:rsidRDefault="00720A98">
      <w:pPr>
        <w:widowControl w:val="0"/>
        <w:spacing w:after="0" w:line="240" w:lineRule="auto"/>
        <w:ind w:firstLine="709"/>
        <w:jc w:val="both"/>
        <w:rPr>
          <w:del w:id="717" w:author="s.pavlenko" w:date="2022-08-23T12:01:00Z"/>
          <w:rFonts w:ascii="Times New Roman" w:eastAsia="Times New Roman" w:hAnsi="Times New Roman" w:cs="Times New Roman"/>
          <w:sz w:val="26"/>
          <w:szCs w:val="26"/>
        </w:rPr>
      </w:pPr>
      <w:del w:id="718" w:author="s.pavlenko" w:date="2022-08-23T12:01:00Z">
        <w:r w:rsidRPr="00EE2ED3" w:rsidDel="008A49D3">
          <w:rPr>
            <w:rFonts w:ascii="Times New Roman" w:eastAsia="Times New Roman" w:hAnsi="Times New Roman" w:cs="Times New Roman"/>
            <w:sz w:val="26"/>
            <w:szCs w:val="26"/>
          </w:rPr>
          <w:delText>1) для фізичної особи: прізвище, ім'я та по батькові (за наявності останнього), реєстраційний номер облікової картки платника податків (за наявності), адресу електронної пошти для надсилання повідомлень ЕТС та Організатором, номер контактного телефону, логін і пароль;</w:delText>
        </w:r>
      </w:del>
    </w:p>
    <w:p w:rsidR="00521097" w:rsidRPr="00EE2ED3" w:rsidDel="008A49D3" w:rsidRDefault="00720A98">
      <w:pPr>
        <w:widowControl w:val="0"/>
        <w:spacing w:after="0" w:line="240" w:lineRule="auto"/>
        <w:ind w:firstLine="709"/>
        <w:jc w:val="both"/>
        <w:rPr>
          <w:del w:id="719" w:author="s.pavlenko" w:date="2022-08-23T12:01:00Z"/>
          <w:rFonts w:ascii="Times New Roman" w:eastAsia="Times New Roman" w:hAnsi="Times New Roman" w:cs="Times New Roman"/>
          <w:sz w:val="26"/>
          <w:szCs w:val="26"/>
        </w:rPr>
      </w:pPr>
      <w:del w:id="720" w:author="s.pavlenko" w:date="2022-08-23T12:01:00Z">
        <w:r w:rsidRPr="00EE2ED3" w:rsidDel="008A49D3">
          <w:rPr>
            <w:rFonts w:ascii="Times New Roman" w:eastAsia="Times New Roman" w:hAnsi="Times New Roman" w:cs="Times New Roman"/>
            <w:sz w:val="26"/>
            <w:szCs w:val="26"/>
          </w:rPr>
          <w:delText>2) для уповноваженого представника юридичної особи: найменування юридичної особи, код за ЄДРПОУ, прізвище, ім'я та по батькові (за наявності останнього) представника юридичної особи, адресу електронної пошти уповноваженої особи для надсилання повідомлень ЕТС та Організатором, номер контактного телефону уповноваженої особи, логін і пароль.</w:delText>
        </w:r>
      </w:del>
    </w:p>
    <w:p w:rsidR="00521097" w:rsidRPr="00EE2ED3" w:rsidDel="008A49D3" w:rsidRDefault="00674BD3">
      <w:pPr>
        <w:widowControl w:val="0"/>
        <w:spacing w:after="0" w:line="240" w:lineRule="auto"/>
        <w:ind w:firstLine="709"/>
        <w:jc w:val="both"/>
        <w:rPr>
          <w:del w:id="721" w:author="s.pavlenko" w:date="2022-08-23T12:01:00Z"/>
          <w:rFonts w:ascii="Times New Roman" w:eastAsia="Times New Roman" w:hAnsi="Times New Roman" w:cs="Times New Roman"/>
          <w:sz w:val="26"/>
          <w:szCs w:val="26"/>
        </w:rPr>
      </w:pPr>
      <w:del w:id="722" w:author="s.pavlenko" w:date="2022-08-23T12:01:00Z">
        <w:r w:rsidRPr="00EE2ED3" w:rsidDel="008A49D3">
          <w:rPr>
            <w:rFonts w:ascii="Times New Roman" w:eastAsia="Times New Roman" w:hAnsi="Times New Roman" w:cs="Times New Roman"/>
            <w:sz w:val="26"/>
            <w:szCs w:val="26"/>
          </w:rPr>
          <w:delText>Факт реєстрації на вебс</w:delText>
        </w:r>
        <w:r w:rsidR="00720A98" w:rsidRPr="00EE2ED3" w:rsidDel="008A49D3">
          <w:rPr>
            <w:rFonts w:ascii="Times New Roman" w:eastAsia="Times New Roman" w:hAnsi="Times New Roman" w:cs="Times New Roman"/>
            <w:sz w:val="26"/>
            <w:szCs w:val="26"/>
          </w:rPr>
          <w:delText xml:space="preserve">айті підтверджує, що користувач ознайомлений із цими Правилами та погоджується на обробку Організатором його персональних даних та, в тому числі на розкриття інформації про прізвище, ім’я та по батькові такого користувача після завершення електронних торгів. </w:delText>
        </w:r>
      </w:del>
    </w:p>
    <w:p w:rsidR="00521097" w:rsidRPr="00EE2ED3" w:rsidDel="008A49D3" w:rsidRDefault="00720A98">
      <w:pPr>
        <w:widowControl w:val="0"/>
        <w:spacing w:after="0" w:line="240" w:lineRule="auto"/>
        <w:ind w:firstLine="709"/>
        <w:jc w:val="both"/>
        <w:rPr>
          <w:del w:id="723" w:author="s.pavlenko" w:date="2022-08-23T12:01:00Z"/>
          <w:rFonts w:ascii="Times New Roman" w:eastAsia="Times New Roman" w:hAnsi="Times New Roman" w:cs="Times New Roman"/>
          <w:sz w:val="26"/>
          <w:szCs w:val="26"/>
        </w:rPr>
      </w:pPr>
      <w:del w:id="724" w:author="s.pavlenko" w:date="2022-08-23T12:01:00Z">
        <w:r w:rsidRPr="00EE2ED3" w:rsidDel="008A49D3">
          <w:rPr>
            <w:rFonts w:ascii="Times New Roman" w:eastAsia="Times New Roman" w:hAnsi="Times New Roman" w:cs="Times New Roman"/>
            <w:sz w:val="26"/>
            <w:szCs w:val="26"/>
          </w:rPr>
          <w:delText>Під час реєстрації користувач повинен заповнити графу «Банківські реквізити».</w:delText>
        </w:r>
      </w:del>
    </w:p>
    <w:p w:rsidR="00521097" w:rsidRPr="00EE2ED3" w:rsidDel="008A49D3" w:rsidRDefault="00720A98">
      <w:pPr>
        <w:widowControl w:val="0"/>
        <w:spacing w:after="0" w:line="240" w:lineRule="auto"/>
        <w:ind w:firstLine="709"/>
        <w:jc w:val="both"/>
        <w:rPr>
          <w:del w:id="725" w:author="s.pavlenko" w:date="2022-08-23T12:01:00Z"/>
          <w:rFonts w:ascii="Times New Roman" w:eastAsia="Times New Roman" w:hAnsi="Times New Roman" w:cs="Times New Roman"/>
          <w:sz w:val="26"/>
          <w:szCs w:val="26"/>
        </w:rPr>
      </w:pPr>
      <w:del w:id="726" w:author="s.pavlenko" w:date="2022-08-23T12:01:00Z">
        <w:r w:rsidRPr="00EE2ED3" w:rsidDel="008A49D3">
          <w:rPr>
            <w:rFonts w:ascii="Times New Roman" w:eastAsia="Times New Roman" w:hAnsi="Times New Roman" w:cs="Times New Roman"/>
            <w:sz w:val="26"/>
            <w:szCs w:val="26"/>
          </w:rPr>
          <w:delText xml:space="preserve">У разі відсутності актуальних та повних банківських реквізитів та номер рахунку </w:delText>
        </w:r>
        <w:r w:rsidRPr="00EE2ED3" w:rsidDel="008A49D3">
          <w:rPr>
            <w:rFonts w:ascii="Times New Roman" w:eastAsia="Times New Roman" w:hAnsi="Times New Roman" w:cs="Times New Roman"/>
            <w:color w:val="232B30"/>
            <w:sz w:val="26"/>
            <w:szCs w:val="26"/>
          </w:rPr>
          <w:delText>IBAN</w:delText>
        </w:r>
        <w:r w:rsidRPr="00EE2ED3" w:rsidDel="008A49D3">
          <w:rPr>
            <w:rFonts w:ascii="Times New Roman" w:eastAsia="Times New Roman" w:hAnsi="Times New Roman" w:cs="Times New Roman"/>
            <w:sz w:val="26"/>
            <w:szCs w:val="26"/>
          </w:rPr>
          <w:delText>:UA</w:delText>
        </w:r>
      </w:del>
      <w:del w:id="727" w:author="s.pavlenko" w:date="2022-08-19T14:01:00Z">
        <w:r w:rsidRPr="00EE2ED3" w:rsidDel="00207A9B">
          <w:rPr>
            <w:rFonts w:ascii="Times New Roman" w:eastAsia="Times New Roman" w:hAnsi="Times New Roman" w:cs="Times New Roman"/>
            <w:sz w:val="26"/>
            <w:szCs w:val="26"/>
          </w:rPr>
          <w:delText>,</w:delText>
        </w:r>
      </w:del>
      <w:del w:id="728" w:author="s.pavlenko" w:date="2022-08-23T12:01:00Z">
        <w:r w:rsidRPr="00EE2ED3" w:rsidDel="008A49D3">
          <w:rPr>
            <w:rFonts w:ascii="Times New Roman" w:eastAsia="Times New Roman" w:hAnsi="Times New Roman" w:cs="Times New Roman"/>
            <w:sz w:val="26"/>
            <w:szCs w:val="26"/>
          </w:rPr>
          <w:delText xml:space="preserve"> Організатор звільняється від обов'язку повернення гарантійного внеску.</w:delText>
        </w:r>
      </w:del>
    </w:p>
    <w:p w:rsidR="00521097" w:rsidRPr="00EE2ED3" w:rsidDel="008A49D3" w:rsidRDefault="00720A98">
      <w:pPr>
        <w:widowControl w:val="0"/>
        <w:spacing w:after="0" w:line="240" w:lineRule="auto"/>
        <w:ind w:firstLine="709"/>
        <w:jc w:val="both"/>
        <w:rPr>
          <w:del w:id="729" w:author="s.pavlenko" w:date="2022-08-23T12:01:00Z"/>
          <w:rFonts w:ascii="Times New Roman" w:eastAsia="Times New Roman" w:hAnsi="Times New Roman" w:cs="Times New Roman"/>
          <w:sz w:val="26"/>
          <w:szCs w:val="26"/>
        </w:rPr>
      </w:pPr>
      <w:del w:id="730" w:author="s.pavlenko" w:date="2022-08-23T12:01:00Z">
        <w:r w:rsidRPr="00EE2ED3" w:rsidDel="008A49D3">
          <w:rPr>
            <w:rFonts w:ascii="Times New Roman" w:eastAsia="Times New Roman" w:hAnsi="Times New Roman" w:cs="Times New Roman"/>
            <w:sz w:val="26"/>
            <w:szCs w:val="26"/>
          </w:rPr>
          <w:delText>2. Для участі в електронних торгах</w:delText>
        </w:r>
      </w:del>
      <w:del w:id="731" w:author="s.pavlenko" w:date="2022-08-19T14:02:00Z">
        <w:r w:rsidRPr="00EE2ED3" w:rsidDel="00207A9B">
          <w:rPr>
            <w:rFonts w:ascii="Times New Roman" w:eastAsia="Times New Roman" w:hAnsi="Times New Roman" w:cs="Times New Roman"/>
            <w:sz w:val="26"/>
            <w:szCs w:val="26"/>
          </w:rPr>
          <w:delText>,</w:delText>
        </w:r>
      </w:del>
      <w:del w:id="732" w:author="s.pavlenko" w:date="2022-08-23T12:01:00Z">
        <w:r w:rsidRPr="00EE2ED3" w:rsidDel="008A49D3">
          <w:rPr>
            <w:rFonts w:ascii="Times New Roman" w:eastAsia="Times New Roman" w:hAnsi="Times New Roman" w:cs="Times New Roman"/>
            <w:sz w:val="26"/>
            <w:szCs w:val="26"/>
          </w:rPr>
          <w:delText xml:space="preserve"> користувач подає заявку на участь</w:delText>
        </w:r>
        <w:r w:rsidR="00674BD3" w:rsidRPr="00EE2ED3" w:rsidDel="008A49D3">
          <w:rPr>
            <w:rFonts w:ascii="Times New Roman" w:eastAsia="Times New Roman" w:hAnsi="Times New Roman" w:cs="Times New Roman"/>
            <w:sz w:val="26"/>
            <w:szCs w:val="26"/>
          </w:rPr>
          <w:delText xml:space="preserve"> в електронних торгах через вебс</w:delText>
        </w:r>
        <w:r w:rsidRPr="00EE2ED3" w:rsidDel="008A49D3">
          <w:rPr>
            <w:rFonts w:ascii="Times New Roman" w:eastAsia="Times New Roman" w:hAnsi="Times New Roman" w:cs="Times New Roman"/>
            <w:sz w:val="26"/>
            <w:szCs w:val="26"/>
          </w:rPr>
          <w:delText>айт за кожним лотом окремо, сплачує гарантійний внесок на рахунок Організатора.</w:delText>
        </w:r>
      </w:del>
    </w:p>
    <w:p w:rsidR="00521097" w:rsidRPr="00EE2ED3" w:rsidDel="008A49D3" w:rsidRDefault="00720A98">
      <w:pPr>
        <w:widowControl w:val="0"/>
        <w:spacing w:after="0" w:line="240" w:lineRule="auto"/>
        <w:ind w:firstLine="709"/>
        <w:jc w:val="both"/>
        <w:rPr>
          <w:del w:id="733" w:author="s.pavlenko" w:date="2022-08-23T12:01:00Z"/>
          <w:rFonts w:ascii="Times New Roman" w:eastAsia="Times New Roman" w:hAnsi="Times New Roman" w:cs="Times New Roman"/>
          <w:sz w:val="26"/>
          <w:szCs w:val="26"/>
        </w:rPr>
      </w:pPr>
      <w:del w:id="734" w:author="s.pavlenko" w:date="2022-08-23T12:01:00Z">
        <w:r w:rsidRPr="00EE2ED3" w:rsidDel="008A49D3">
          <w:rPr>
            <w:rFonts w:ascii="Times New Roman" w:eastAsia="Times New Roman" w:hAnsi="Times New Roman" w:cs="Times New Roman"/>
            <w:sz w:val="26"/>
            <w:szCs w:val="26"/>
          </w:rPr>
          <w:delText>Гарантійний внесок вважається сплаченим з моменту його зарахування на рахунок Організатора.</w:delText>
        </w:r>
      </w:del>
    </w:p>
    <w:p w:rsidR="00521097" w:rsidRPr="00EE2ED3" w:rsidDel="008A49D3" w:rsidRDefault="00720A98">
      <w:pPr>
        <w:widowControl w:val="0"/>
        <w:spacing w:after="0" w:line="240" w:lineRule="auto"/>
        <w:ind w:firstLine="709"/>
        <w:jc w:val="both"/>
        <w:rPr>
          <w:del w:id="735" w:author="s.pavlenko" w:date="2022-08-23T12:01:00Z"/>
          <w:rFonts w:ascii="Times New Roman" w:eastAsia="Times New Roman" w:hAnsi="Times New Roman" w:cs="Times New Roman"/>
          <w:sz w:val="26"/>
          <w:szCs w:val="26"/>
        </w:rPr>
      </w:pPr>
      <w:del w:id="736" w:author="s.pavlenko" w:date="2022-08-23T12:01:00Z">
        <w:r w:rsidRPr="00EE2ED3" w:rsidDel="008A49D3">
          <w:rPr>
            <w:rFonts w:ascii="Times New Roman" w:eastAsia="Times New Roman" w:hAnsi="Times New Roman" w:cs="Times New Roman"/>
            <w:sz w:val="26"/>
            <w:szCs w:val="26"/>
          </w:rPr>
          <w:delText xml:space="preserve">Заявка на участь в електронних торгах подається користувачем щодо </w:delText>
        </w:r>
        <w:r w:rsidR="00674BD3" w:rsidRPr="00EE2ED3" w:rsidDel="008A49D3">
          <w:rPr>
            <w:rFonts w:ascii="Times New Roman" w:eastAsia="Times New Roman" w:hAnsi="Times New Roman" w:cs="Times New Roman"/>
            <w:sz w:val="26"/>
            <w:szCs w:val="26"/>
          </w:rPr>
          <w:delText>кожного окремого лота через веб</w:delText>
        </w:r>
        <w:r w:rsidRPr="00EE2ED3" w:rsidDel="008A49D3">
          <w:rPr>
            <w:rFonts w:ascii="Times New Roman" w:eastAsia="Times New Roman" w:hAnsi="Times New Roman" w:cs="Times New Roman"/>
            <w:sz w:val="26"/>
            <w:szCs w:val="26"/>
          </w:rPr>
          <w:delText>сайт в електронному вигляді, шляхом активування позначки «Подати заяву». Після подання заявки на участь в електронних торгах користувач отримує можливість сформувати квитанцію про оплату гарантійного внеску.</w:delText>
        </w:r>
      </w:del>
    </w:p>
    <w:p w:rsidR="00521097" w:rsidRPr="00EE2ED3" w:rsidDel="008A49D3" w:rsidRDefault="00720A98">
      <w:pPr>
        <w:widowControl w:val="0"/>
        <w:spacing w:after="0" w:line="240" w:lineRule="auto"/>
        <w:ind w:firstLine="709"/>
        <w:jc w:val="both"/>
        <w:rPr>
          <w:del w:id="737" w:author="s.pavlenko" w:date="2022-08-23T12:01:00Z"/>
          <w:rFonts w:ascii="Times New Roman" w:eastAsia="Times New Roman" w:hAnsi="Times New Roman" w:cs="Times New Roman"/>
          <w:sz w:val="26"/>
          <w:szCs w:val="26"/>
        </w:rPr>
      </w:pPr>
      <w:del w:id="738" w:author="s.pavlenko" w:date="2022-08-23T12:01:00Z">
        <w:r w:rsidRPr="00EE2ED3" w:rsidDel="008A49D3">
          <w:rPr>
            <w:rFonts w:ascii="Times New Roman" w:eastAsia="Times New Roman" w:hAnsi="Times New Roman" w:cs="Times New Roman"/>
            <w:sz w:val="26"/>
            <w:szCs w:val="26"/>
          </w:rPr>
          <w:delText>Після подачі заявки на участь</w:delText>
        </w:r>
        <w:r w:rsidR="00674BD3" w:rsidRPr="00EE2ED3" w:rsidDel="008A49D3">
          <w:rPr>
            <w:rFonts w:ascii="Times New Roman" w:eastAsia="Times New Roman" w:hAnsi="Times New Roman" w:cs="Times New Roman"/>
            <w:sz w:val="26"/>
            <w:szCs w:val="26"/>
          </w:rPr>
          <w:delText xml:space="preserve"> в електронних торгах через веб</w:delText>
        </w:r>
        <w:r w:rsidRPr="00EE2ED3" w:rsidDel="008A49D3">
          <w:rPr>
            <w:rFonts w:ascii="Times New Roman" w:eastAsia="Times New Roman" w:hAnsi="Times New Roman" w:cs="Times New Roman"/>
            <w:sz w:val="26"/>
            <w:szCs w:val="26"/>
          </w:rPr>
          <w:delText>сайт</w:delText>
        </w:r>
      </w:del>
      <w:del w:id="739" w:author="s.pavlenko" w:date="2022-08-19T14:02:00Z">
        <w:r w:rsidRPr="00EE2ED3" w:rsidDel="00207A9B">
          <w:rPr>
            <w:rFonts w:ascii="Times New Roman" w:eastAsia="Times New Roman" w:hAnsi="Times New Roman" w:cs="Times New Roman"/>
            <w:sz w:val="26"/>
            <w:szCs w:val="26"/>
          </w:rPr>
          <w:delText>,</w:delText>
        </w:r>
      </w:del>
      <w:del w:id="740" w:author="s.pavlenko" w:date="2022-08-23T12:01:00Z">
        <w:r w:rsidRPr="00EE2ED3" w:rsidDel="008A49D3">
          <w:rPr>
            <w:rFonts w:ascii="Times New Roman" w:eastAsia="Times New Roman" w:hAnsi="Times New Roman" w:cs="Times New Roman"/>
            <w:sz w:val="26"/>
            <w:szCs w:val="26"/>
          </w:rPr>
          <w:delText xml:space="preserve"> користувачу автоматично присвоюється індивідуальний код учасника, фіксуються дата і час подання відповідної заявки.</w:delText>
        </w:r>
      </w:del>
    </w:p>
    <w:p w:rsidR="00521097" w:rsidRPr="00EE2ED3" w:rsidDel="008A49D3" w:rsidRDefault="00720A98">
      <w:pPr>
        <w:widowControl w:val="0"/>
        <w:spacing w:after="0" w:line="240" w:lineRule="auto"/>
        <w:ind w:firstLine="709"/>
        <w:jc w:val="both"/>
        <w:rPr>
          <w:del w:id="741" w:author="s.pavlenko" w:date="2022-08-23T12:01:00Z"/>
          <w:rFonts w:ascii="Times New Roman" w:eastAsia="Times New Roman" w:hAnsi="Times New Roman" w:cs="Times New Roman"/>
          <w:sz w:val="26"/>
          <w:szCs w:val="26"/>
        </w:rPr>
      </w:pPr>
      <w:del w:id="742" w:author="s.pavlenko" w:date="2022-08-23T12:01:00Z">
        <w:r w:rsidRPr="00EE2ED3" w:rsidDel="008A49D3">
          <w:rPr>
            <w:rFonts w:ascii="Times New Roman" w:eastAsia="Times New Roman" w:hAnsi="Times New Roman" w:cs="Times New Roman"/>
            <w:sz w:val="26"/>
            <w:szCs w:val="26"/>
          </w:rPr>
          <w:delText>3. Прийом заявок на участь в електронних торгах починається з моменту розміщення інформаційного повідомлення і закінчується за одну добу до початку електронних торгів. Після завершення зазначеного терміну заявки Організатором не приймаються.</w:delText>
        </w:r>
      </w:del>
    </w:p>
    <w:p w:rsidR="00521097" w:rsidRPr="00EE2ED3" w:rsidDel="008A49D3" w:rsidRDefault="00412338">
      <w:pPr>
        <w:widowControl w:val="0"/>
        <w:spacing w:after="0" w:line="240" w:lineRule="auto"/>
        <w:ind w:firstLine="709"/>
        <w:jc w:val="both"/>
        <w:rPr>
          <w:del w:id="743" w:author="s.pavlenko" w:date="2022-08-23T12:01:00Z"/>
          <w:rFonts w:ascii="Times New Roman" w:eastAsia="Times New Roman" w:hAnsi="Times New Roman" w:cs="Times New Roman"/>
          <w:sz w:val="26"/>
          <w:szCs w:val="26"/>
        </w:rPr>
      </w:pPr>
      <w:del w:id="744" w:author="s.pavlenko" w:date="2022-08-23T12:01:00Z">
        <w:r w:rsidRPr="00412338" w:rsidDel="008A49D3">
          <w:rPr>
            <w:rFonts w:ascii="Times New Roman" w:eastAsia="Times New Roman" w:hAnsi="Times New Roman" w:cs="Times New Roman"/>
            <w:sz w:val="26"/>
            <w:szCs w:val="26"/>
            <w:highlight w:val="magenta"/>
            <w:rPrChange w:id="745" w:author="s.pavlenko" w:date="2022-08-22T15:22:00Z">
              <w:rPr>
                <w:rFonts w:ascii="Times New Roman" w:eastAsia="Times New Roman" w:hAnsi="Times New Roman" w:cs="Times New Roman"/>
                <w:sz w:val="26"/>
                <w:szCs w:val="26"/>
              </w:rPr>
            </w:rPrChange>
          </w:rPr>
          <w:delText>4.</w:delText>
        </w:r>
        <w:r w:rsidR="00720A98" w:rsidRPr="00EE2ED3" w:rsidDel="008A49D3">
          <w:rPr>
            <w:rFonts w:ascii="Times New Roman" w:eastAsia="Times New Roman" w:hAnsi="Times New Roman" w:cs="Times New Roman"/>
            <w:sz w:val="26"/>
            <w:szCs w:val="26"/>
          </w:rPr>
          <w:delText xml:space="preserve"> Організатор забезпечує реєстрацію та допуск до електронних торгів усіх учасників, які виконали вимоги щодо реєстрації, подачі заявки на участь та сплатили гарантійний внесок на рахунок Організатора, </w:delText>
        </w:r>
        <w:commentRangeStart w:id="746"/>
        <w:r w:rsidR="00720A98" w:rsidRPr="00EE2ED3" w:rsidDel="008A49D3">
          <w:rPr>
            <w:rFonts w:ascii="Times New Roman" w:eastAsia="Times New Roman" w:hAnsi="Times New Roman" w:cs="Times New Roman"/>
            <w:sz w:val="26"/>
            <w:szCs w:val="26"/>
          </w:rPr>
          <w:delText>підтвердження щодо надходження якого на рахунок Організатора надійшло останньому не пізніше ніж за одну добу до початку електронних торгів,</w:delText>
        </w:r>
        <w:commentRangeEnd w:id="746"/>
        <w:r w:rsidR="00207A9B" w:rsidDel="008A49D3">
          <w:rPr>
            <w:rStyle w:val="ab"/>
          </w:rPr>
          <w:commentReference w:id="746"/>
        </w:r>
        <w:r w:rsidR="00720A98" w:rsidRPr="00EE2ED3" w:rsidDel="008A49D3">
          <w:rPr>
            <w:rFonts w:ascii="Times New Roman" w:eastAsia="Times New Roman" w:hAnsi="Times New Roman" w:cs="Times New Roman"/>
            <w:sz w:val="26"/>
            <w:szCs w:val="26"/>
          </w:rPr>
          <w:delText xml:space="preserve"> зазначеного в інформаційному повідомленні про електронні торги, а також виконали інші вимоги, передбачені цими Правилами.</w:delText>
        </w:r>
      </w:del>
    </w:p>
    <w:p w:rsidR="00521097" w:rsidRPr="00EE2ED3" w:rsidDel="008A49D3" w:rsidRDefault="00720A98">
      <w:pPr>
        <w:widowControl w:val="0"/>
        <w:spacing w:after="0" w:line="240" w:lineRule="auto"/>
        <w:ind w:firstLine="709"/>
        <w:jc w:val="both"/>
        <w:rPr>
          <w:del w:id="747" w:author="s.pavlenko" w:date="2022-08-23T12:01:00Z"/>
          <w:rFonts w:ascii="Times New Roman" w:eastAsia="Times New Roman" w:hAnsi="Times New Roman" w:cs="Times New Roman"/>
          <w:sz w:val="26"/>
          <w:szCs w:val="26"/>
        </w:rPr>
      </w:pPr>
      <w:del w:id="748" w:author="s.pavlenko" w:date="2022-08-23T12:01:00Z">
        <w:r w:rsidRPr="00EE2ED3" w:rsidDel="008A49D3">
          <w:rPr>
            <w:rFonts w:ascii="Times New Roman" w:eastAsia="Times New Roman" w:hAnsi="Times New Roman" w:cs="Times New Roman"/>
            <w:sz w:val="26"/>
            <w:szCs w:val="26"/>
          </w:rPr>
          <w:delText>ЕТС надає учаснику доступ до участі в електронних торгах негайно після підтвердження Організатором сплати гарантійного внеску одразу після подання учасником заявки на участь в електронних торгах.</w:delText>
        </w:r>
      </w:del>
    </w:p>
    <w:p w:rsidR="00521097" w:rsidRPr="00EE2ED3" w:rsidDel="008A49D3" w:rsidRDefault="00720A98">
      <w:pPr>
        <w:widowControl w:val="0"/>
        <w:spacing w:after="0" w:line="240" w:lineRule="auto"/>
        <w:ind w:firstLine="709"/>
        <w:jc w:val="both"/>
        <w:rPr>
          <w:del w:id="749" w:author="s.pavlenko" w:date="2022-08-23T12:01:00Z"/>
          <w:rFonts w:ascii="Times New Roman" w:eastAsia="Times New Roman" w:hAnsi="Times New Roman" w:cs="Times New Roman"/>
          <w:sz w:val="26"/>
          <w:szCs w:val="26"/>
        </w:rPr>
      </w:pPr>
      <w:del w:id="750" w:author="s.pavlenko" w:date="2022-08-23T12:01:00Z">
        <w:r w:rsidRPr="00EE2ED3" w:rsidDel="008A49D3">
          <w:rPr>
            <w:rFonts w:ascii="Times New Roman" w:eastAsia="Times New Roman" w:hAnsi="Times New Roman" w:cs="Times New Roman"/>
            <w:sz w:val="26"/>
            <w:szCs w:val="26"/>
          </w:rPr>
          <w:delText>У разі, якщо сума гарантійного внеску надійшла з порушенням строків, встановлених абзацом першим цього пункту, кошти підлягають поверненню платнику протягом п’яти робочих днів з дня їх зарахування на рахунок.</w:delText>
        </w:r>
      </w:del>
    </w:p>
    <w:p w:rsidR="00521097" w:rsidRPr="00EE2ED3" w:rsidDel="008A49D3" w:rsidRDefault="00720A98">
      <w:pPr>
        <w:widowControl w:val="0"/>
        <w:spacing w:after="0" w:line="240" w:lineRule="auto"/>
        <w:ind w:firstLine="709"/>
        <w:jc w:val="both"/>
        <w:rPr>
          <w:del w:id="751" w:author="s.pavlenko" w:date="2022-08-23T12:01:00Z"/>
          <w:rFonts w:ascii="Times New Roman" w:eastAsia="Times New Roman" w:hAnsi="Times New Roman" w:cs="Times New Roman"/>
          <w:sz w:val="26"/>
          <w:szCs w:val="26"/>
        </w:rPr>
      </w:pPr>
      <w:del w:id="752" w:author="s.pavlenko" w:date="2022-08-23T12:01:00Z">
        <w:r w:rsidRPr="00EE2ED3" w:rsidDel="008A49D3">
          <w:rPr>
            <w:rFonts w:ascii="Times New Roman" w:eastAsia="Times New Roman" w:hAnsi="Times New Roman" w:cs="Times New Roman"/>
            <w:sz w:val="26"/>
            <w:szCs w:val="26"/>
          </w:rPr>
          <w:delText>5. Розмір гарантійного внеску на перших електронних торгах складає 10 відсотків  ринкової вартості активу за звітом про оцінку на перших електронних торгах.</w:delText>
        </w:r>
      </w:del>
    </w:p>
    <w:p w:rsidR="00521097" w:rsidRPr="00EE2ED3" w:rsidDel="008A49D3" w:rsidRDefault="00720A98">
      <w:pPr>
        <w:widowControl w:val="0"/>
        <w:spacing w:after="0" w:line="240" w:lineRule="auto"/>
        <w:ind w:firstLine="709"/>
        <w:jc w:val="both"/>
        <w:rPr>
          <w:del w:id="753" w:author="s.pavlenko" w:date="2022-08-23T12:01:00Z"/>
          <w:rFonts w:ascii="Times New Roman" w:eastAsia="Times New Roman" w:hAnsi="Times New Roman" w:cs="Times New Roman"/>
          <w:sz w:val="26"/>
          <w:szCs w:val="26"/>
        </w:rPr>
      </w:pPr>
      <w:del w:id="754" w:author="s.pavlenko" w:date="2022-08-23T12:01:00Z">
        <w:r w:rsidRPr="00EE2ED3" w:rsidDel="008A49D3">
          <w:rPr>
            <w:rFonts w:ascii="Times New Roman" w:eastAsia="Times New Roman" w:hAnsi="Times New Roman" w:cs="Times New Roman"/>
            <w:sz w:val="26"/>
            <w:szCs w:val="26"/>
          </w:rPr>
          <w:delText xml:space="preserve">6. Інформація про кількість учасників електронних торгів оприлюднюється на вебсайті в інформаційному повідомленні про електронні торги. </w:delText>
        </w:r>
      </w:del>
    </w:p>
    <w:p w:rsidR="00521097" w:rsidRPr="00EE2ED3" w:rsidDel="008A49D3" w:rsidRDefault="00720A98">
      <w:pPr>
        <w:widowControl w:val="0"/>
        <w:spacing w:after="0" w:line="240" w:lineRule="auto"/>
        <w:ind w:firstLine="709"/>
        <w:jc w:val="both"/>
        <w:rPr>
          <w:del w:id="755" w:author="s.pavlenko" w:date="2022-08-23T12:01:00Z"/>
          <w:rFonts w:ascii="Times New Roman" w:eastAsia="Times New Roman" w:hAnsi="Times New Roman" w:cs="Times New Roman"/>
          <w:sz w:val="26"/>
          <w:szCs w:val="26"/>
        </w:rPr>
      </w:pPr>
      <w:del w:id="756" w:author="s.pavlenko" w:date="2022-08-23T12:01:00Z">
        <w:r w:rsidRPr="00EE2ED3" w:rsidDel="008A49D3">
          <w:rPr>
            <w:rFonts w:ascii="Times New Roman" w:eastAsia="Times New Roman" w:hAnsi="Times New Roman" w:cs="Times New Roman"/>
            <w:sz w:val="26"/>
            <w:szCs w:val="26"/>
          </w:rPr>
          <w:delText>Організатор забезпечує непорушність даних про учасників електронних торгів.</w:delText>
        </w:r>
      </w:del>
    </w:p>
    <w:p w:rsidR="00521097" w:rsidRPr="00EE2ED3" w:rsidDel="008A49D3" w:rsidRDefault="00720A98">
      <w:pPr>
        <w:widowControl w:val="0"/>
        <w:spacing w:after="0" w:line="240" w:lineRule="auto"/>
        <w:ind w:firstLine="709"/>
        <w:jc w:val="both"/>
        <w:rPr>
          <w:del w:id="757" w:author="s.pavlenko" w:date="2022-08-23T12:01:00Z"/>
          <w:rFonts w:ascii="Times New Roman" w:eastAsia="Times New Roman" w:hAnsi="Times New Roman" w:cs="Times New Roman"/>
          <w:sz w:val="26"/>
          <w:szCs w:val="26"/>
        </w:rPr>
      </w:pPr>
      <w:del w:id="758" w:author="s.pavlenko" w:date="2022-08-23T12:01:00Z">
        <w:r w:rsidRPr="00EE2ED3" w:rsidDel="008A49D3">
          <w:rPr>
            <w:rFonts w:ascii="Times New Roman" w:eastAsia="Times New Roman" w:hAnsi="Times New Roman" w:cs="Times New Roman"/>
            <w:sz w:val="26"/>
            <w:szCs w:val="26"/>
          </w:rPr>
          <w:delText>Організатор забезпечує конфіденційність інформації про учасників електронних торгів, за виключенням інформації про прізвище, ім’я та по батькові/найменування, які підлягають оприлюдненн</w:delText>
        </w:r>
      </w:del>
      <w:del w:id="759" w:author="s.pavlenko" w:date="2022-08-19T14:05:00Z">
        <w:r w:rsidRPr="00EE2ED3" w:rsidDel="00BE3610">
          <w:rPr>
            <w:rFonts w:ascii="Times New Roman" w:eastAsia="Times New Roman" w:hAnsi="Times New Roman" w:cs="Times New Roman"/>
            <w:sz w:val="26"/>
            <w:szCs w:val="26"/>
          </w:rPr>
          <w:delText>я</w:delText>
        </w:r>
      </w:del>
      <w:del w:id="760" w:author="s.pavlenko" w:date="2022-08-23T12:01:00Z">
        <w:r w:rsidRPr="00EE2ED3" w:rsidDel="008A49D3">
          <w:rPr>
            <w:rFonts w:ascii="Times New Roman" w:eastAsia="Times New Roman" w:hAnsi="Times New Roman" w:cs="Times New Roman"/>
            <w:sz w:val="26"/>
            <w:szCs w:val="26"/>
          </w:rPr>
          <w:delText xml:space="preserve"> після завершення електронних торгів.</w:delText>
        </w:r>
      </w:del>
    </w:p>
    <w:p w:rsidR="00521097" w:rsidRPr="00EE2ED3" w:rsidDel="008A49D3" w:rsidRDefault="00720A98">
      <w:pPr>
        <w:widowControl w:val="0"/>
        <w:spacing w:after="0" w:line="240" w:lineRule="auto"/>
        <w:ind w:firstLine="709"/>
        <w:jc w:val="both"/>
        <w:rPr>
          <w:del w:id="761" w:author="s.pavlenko" w:date="2022-08-23T12:01:00Z"/>
          <w:rFonts w:ascii="Times New Roman" w:eastAsia="Times New Roman" w:hAnsi="Times New Roman" w:cs="Times New Roman"/>
          <w:sz w:val="26"/>
          <w:szCs w:val="26"/>
        </w:rPr>
      </w:pPr>
      <w:del w:id="762" w:author="s.pavlenko" w:date="2022-08-23T12:01:00Z">
        <w:r w:rsidRPr="00EE2ED3" w:rsidDel="008A49D3">
          <w:rPr>
            <w:rFonts w:ascii="Times New Roman" w:eastAsia="Times New Roman" w:hAnsi="Times New Roman" w:cs="Times New Roman"/>
            <w:sz w:val="26"/>
            <w:szCs w:val="26"/>
          </w:rPr>
          <w:delText>7. Потенційний учасник електронних торгів має право до моменту закінчення терміну подачі заявок на участь в електронних торгах</w:delText>
        </w:r>
      </w:del>
      <w:del w:id="763" w:author="s.pavlenko" w:date="2022-08-19T14:07:00Z">
        <w:r w:rsidRPr="00EE2ED3" w:rsidDel="008B038D">
          <w:rPr>
            <w:rFonts w:ascii="Times New Roman" w:eastAsia="Times New Roman" w:hAnsi="Times New Roman" w:cs="Times New Roman"/>
            <w:sz w:val="26"/>
            <w:szCs w:val="26"/>
          </w:rPr>
          <w:delText>,</w:delText>
        </w:r>
      </w:del>
      <w:del w:id="764" w:author="s.pavlenko" w:date="2022-08-23T12:01:00Z">
        <w:r w:rsidRPr="00EE2ED3" w:rsidDel="008A49D3">
          <w:rPr>
            <w:rFonts w:ascii="Times New Roman" w:eastAsia="Times New Roman" w:hAnsi="Times New Roman" w:cs="Times New Roman"/>
            <w:sz w:val="26"/>
            <w:szCs w:val="26"/>
          </w:rPr>
          <w:delText xml:space="preserve"> заявити вимогу про ознайомлення із активом, що є предметом лота.</w:delText>
        </w:r>
      </w:del>
    </w:p>
    <w:p w:rsidR="00521097" w:rsidRPr="00EE2ED3" w:rsidDel="008A49D3" w:rsidRDefault="00720A98">
      <w:pPr>
        <w:widowControl w:val="0"/>
        <w:spacing w:after="0" w:line="240" w:lineRule="auto"/>
        <w:ind w:firstLine="709"/>
        <w:jc w:val="both"/>
        <w:rPr>
          <w:del w:id="765" w:author="s.pavlenko" w:date="2022-08-23T12:01:00Z"/>
          <w:rFonts w:ascii="Times New Roman" w:eastAsia="Times New Roman" w:hAnsi="Times New Roman" w:cs="Times New Roman"/>
          <w:sz w:val="26"/>
          <w:szCs w:val="26"/>
        </w:rPr>
      </w:pPr>
      <w:del w:id="766" w:author="s.pavlenko" w:date="2022-08-23T12:01:00Z">
        <w:r w:rsidRPr="00EE2ED3" w:rsidDel="008A49D3">
          <w:rPr>
            <w:rFonts w:ascii="Times New Roman" w:eastAsia="Times New Roman" w:hAnsi="Times New Roman" w:cs="Times New Roman"/>
            <w:sz w:val="26"/>
            <w:szCs w:val="26"/>
          </w:rPr>
          <w:delText>Ознайомлення із активом, що є предметом лота, його демонстрація потенційним учасникам забезпечується відповідальною особою не пізніше трьох робочих днів з дня отримання звернення від зацікавленої особи, але не пізніше дня, що передує дню проведення електронних торгів. Організатор забезпечує при цьому надання контактних даних відповідальних  осіб.</w:delText>
        </w:r>
      </w:del>
    </w:p>
    <w:p w:rsidR="00521097" w:rsidRPr="00EE2ED3" w:rsidDel="008A49D3" w:rsidRDefault="00521097">
      <w:pPr>
        <w:widowControl w:val="0"/>
        <w:spacing w:after="0" w:line="240" w:lineRule="auto"/>
        <w:ind w:firstLine="709"/>
        <w:jc w:val="center"/>
        <w:rPr>
          <w:del w:id="767" w:author="s.pavlenko" w:date="2022-08-23T12:01:00Z"/>
          <w:rFonts w:ascii="Times New Roman" w:eastAsia="Times New Roman" w:hAnsi="Times New Roman" w:cs="Times New Roman"/>
          <w:sz w:val="26"/>
          <w:szCs w:val="26"/>
        </w:rPr>
      </w:pPr>
    </w:p>
    <w:p w:rsidR="00521097" w:rsidRPr="00EE2ED3" w:rsidDel="008A49D3" w:rsidRDefault="00720A98">
      <w:pPr>
        <w:widowControl w:val="0"/>
        <w:spacing w:after="0" w:line="240" w:lineRule="auto"/>
        <w:ind w:firstLine="709"/>
        <w:jc w:val="center"/>
        <w:rPr>
          <w:del w:id="768" w:author="s.pavlenko" w:date="2022-08-23T12:01:00Z"/>
          <w:rFonts w:ascii="Times New Roman" w:eastAsia="Times New Roman" w:hAnsi="Times New Roman" w:cs="Times New Roman"/>
          <w:sz w:val="26"/>
          <w:szCs w:val="26"/>
        </w:rPr>
      </w:pPr>
      <w:del w:id="769" w:author="s.pavlenko" w:date="2022-08-23T12:01:00Z">
        <w:r w:rsidRPr="00EE2ED3" w:rsidDel="008A49D3">
          <w:rPr>
            <w:rFonts w:ascii="Times New Roman" w:eastAsia="Times New Roman" w:hAnsi="Times New Roman" w:cs="Times New Roman"/>
            <w:b/>
            <w:sz w:val="26"/>
            <w:szCs w:val="26"/>
          </w:rPr>
          <w:delText>ІV. Проведення електронних торгів</w:delText>
        </w:r>
      </w:del>
    </w:p>
    <w:p w:rsidR="00521097" w:rsidRPr="00EE2ED3" w:rsidDel="008A49D3" w:rsidRDefault="00720A98">
      <w:pPr>
        <w:widowControl w:val="0"/>
        <w:spacing w:after="0" w:line="240" w:lineRule="auto"/>
        <w:ind w:firstLine="709"/>
        <w:jc w:val="both"/>
        <w:rPr>
          <w:del w:id="770" w:author="s.pavlenko" w:date="2022-08-23T12:01:00Z"/>
          <w:rFonts w:ascii="Times New Roman" w:eastAsia="Times New Roman" w:hAnsi="Times New Roman" w:cs="Times New Roman"/>
          <w:sz w:val="26"/>
          <w:szCs w:val="26"/>
        </w:rPr>
      </w:pPr>
      <w:del w:id="771" w:author="s.pavlenko" w:date="2022-08-23T12:01:00Z">
        <w:r w:rsidRPr="00EE2ED3" w:rsidDel="008A49D3">
          <w:rPr>
            <w:rFonts w:ascii="Times New Roman" w:eastAsia="Times New Roman" w:hAnsi="Times New Roman" w:cs="Times New Roman"/>
            <w:sz w:val="26"/>
            <w:szCs w:val="26"/>
          </w:rPr>
          <w:delText>1. Дата початку проведення електронних торгів призначається на наступний робочий день після закінчення строку підготовки до проведення електронних торгів.</w:delText>
        </w:r>
      </w:del>
    </w:p>
    <w:p w:rsidR="00521097" w:rsidRPr="00EE2ED3" w:rsidDel="008A49D3" w:rsidRDefault="00720A98">
      <w:pPr>
        <w:widowControl w:val="0"/>
        <w:spacing w:after="0" w:line="240" w:lineRule="auto"/>
        <w:ind w:firstLine="709"/>
        <w:jc w:val="both"/>
        <w:rPr>
          <w:del w:id="772" w:author="s.pavlenko" w:date="2022-08-23T12:01:00Z"/>
          <w:rFonts w:ascii="Times New Roman" w:eastAsia="Times New Roman" w:hAnsi="Times New Roman" w:cs="Times New Roman"/>
          <w:sz w:val="26"/>
          <w:szCs w:val="26"/>
        </w:rPr>
      </w:pPr>
      <w:del w:id="773" w:author="s.pavlenko" w:date="2022-08-23T12:01:00Z">
        <w:r w:rsidRPr="00EE2ED3" w:rsidDel="008A49D3">
          <w:rPr>
            <w:rFonts w:ascii="Times New Roman" w:eastAsia="Times New Roman" w:hAnsi="Times New Roman" w:cs="Times New Roman"/>
            <w:sz w:val="26"/>
            <w:szCs w:val="26"/>
          </w:rPr>
          <w:delText>2. Електронні торги розпочинаються у визначений в інформаційному повідомленні про електронні торги день. Електронні торги проводяться протягом одного робочого дня з 9-ї до 18-ї години.</w:delText>
        </w:r>
      </w:del>
    </w:p>
    <w:p w:rsidR="00521097" w:rsidRPr="00EE2ED3" w:rsidDel="008A49D3" w:rsidRDefault="00720A98">
      <w:pPr>
        <w:widowControl w:val="0"/>
        <w:spacing w:after="0" w:line="240" w:lineRule="auto"/>
        <w:ind w:firstLine="709"/>
        <w:jc w:val="both"/>
        <w:rPr>
          <w:del w:id="774" w:author="s.pavlenko" w:date="2022-08-23T12:01:00Z"/>
          <w:rFonts w:ascii="Times New Roman" w:eastAsia="Times New Roman" w:hAnsi="Times New Roman" w:cs="Times New Roman"/>
          <w:sz w:val="26"/>
          <w:szCs w:val="26"/>
        </w:rPr>
      </w:pPr>
      <w:del w:id="775" w:author="s.pavlenko" w:date="2022-08-23T12:01:00Z">
        <w:r w:rsidRPr="00EE2ED3" w:rsidDel="008A49D3">
          <w:rPr>
            <w:rFonts w:ascii="Times New Roman" w:eastAsia="Times New Roman" w:hAnsi="Times New Roman" w:cs="Times New Roman"/>
            <w:sz w:val="26"/>
            <w:szCs w:val="26"/>
          </w:rPr>
          <w:delText>Якщо остання цінова пропозиція надійшла за 5 (п’ять) хвилин до завершення строку, визначеного в абзаці першому цього пункту, електронні торги автоматично продовжуються на 10 (десять) хвилин від часу подання останньої цінової пропозиції, але не пізніше 22-ї години.</w:delText>
        </w:r>
      </w:del>
    </w:p>
    <w:p w:rsidR="00521097" w:rsidRPr="00EE2ED3" w:rsidDel="008A49D3" w:rsidRDefault="00720A98">
      <w:pPr>
        <w:widowControl w:val="0"/>
        <w:spacing w:after="0" w:line="240" w:lineRule="auto"/>
        <w:ind w:firstLine="709"/>
        <w:jc w:val="both"/>
        <w:rPr>
          <w:del w:id="776" w:author="s.pavlenko" w:date="2022-08-23T12:01:00Z"/>
          <w:rFonts w:ascii="Times New Roman" w:eastAsia="Times New Roman" w:hAnsi="Times New Roman" w:cs="Times New Roman"/>
          <w:sz w:val="26"/>
          <w:szCs w:val="26"/>
        </w:rPr>
      </w:pPr>
      <w:del w:id="777" w:author="s.pavlenko" w:date="2022-08-23T12:01:00Z">
        <w:r w:rsidRPr="00EE2ED3" w:rsidDel="008A49D3">
          <w:rPr>
            <w:rFonts w:ascii="Times New Roman" w:eastAsia="Times New Roman" w:hAnsi="Times New Roman" w:cs="Times New Roman"/>
            <w:sz w:val="26"/>
            <w:szCs w:val="26"/>
          </w:rPr>
          <w:delText>Електронні торги продовжуються також у випадку, якщо остання цінова пропозиція надійшла за 5 (п’ять) хвилин до закінчення десятихвилинного часу їх продовження, але не довше часу, встановленого в абзаці другому цього пункту.</w:delText>
        </w:r>
      </w:del>
    </w:p>
    <w:p w:rsidR="00521097" w:rsidRPr="00EE2ED3" w:rsidDel="008A49D3" w:rsidRDefault="00720A98">
      <w:pPr>
        <w:widowControl w:val="0"/>
        <w:spacing w:after="0" w:line="240" w:lineRule="auto"/>
        <w:ind w:firstLine="709"/>
        <w:jc w:val="both"/>
        <w:rPr>
          <w:del w:id="778" w:author="s.pavlenko" w:date="2022-08-23T12:01:00Z"/>
          <w:rFonts w:ascii="Times New Roman" w:eastAsia="Times New Roman" w:hAnsi="Times New Roman" w:cs="Times New Roman"/>
          <w:sz w:val="26"/>
          <w:szCs w:val="26"/>
        </w:rPr>
      </w:pPr>
      <w:del w:id="779" w:author="s.pavlenko" w:date="2022-08-23T12:01:00Z">
        <w:r w:rsidRPr="00EE2ED3" w:rsidDel="008A49D3">
          <w:rPr>
            <w:rFonts w:ascii="Times New Roman" w:eastAsia="Times New Roman" w:hAnsi="Times New Roman" w:cs="Times New Roman"/>
            <w:sz w:val="26"/>
            <w:szCs w:val="26"/>
          </w:rPr>
          <w:delText>Перші електронні торги проводяться шляхом подання учасниками цінових пропозицій за лотом. Перша цінова пропозиція може бути рівною або вищою стартової ціни лота. Крок підвищення стартової та кожної наступної ціни лота (крок електронних торгів) становить 1 (один) відсоток стартової ціни лота. Учасник може подати цінову пропозицію, яка повинна містити ціну, що на встановлений Організатором крок електронних торгів вища за попередню, лише після перевищення його цінової пропозиції іншим учасником. Моментом подачі цінової пропозиції вважається зафіксований ЕТС момент прийняття цінової пропозиції учасника.</w:delText>
        </w:r>
      </w:del>
    </w:p>
    <w:p w:rsidR="00521097" w:rsidRPr="00EE2ED3" w:rsidDel="008A49D3" w:rsidRDefault="00720A98">
      <w:pPr>
        <w:widowControl w:val="0"/>
        <w:spacing w:after="0" w:line="240" w:lineRule="auto"/>
        <w:ind w:firstLine="709"/>
        <w:jc w:val="both"/>
        <w:rPr>
          <w:del w:id="780" w:author="s.pavlenko" w:date="2022-08-23T12:01:00Z"/>
          <w:rFonts w:ascii="Times New Roman" w:eastAsia="Times New Roman" w:hAnsi="Times New Roman" w:cs="Times New Roman"/>
          <w:sz w:val="26"/>
          <w:szCs w:val="26"/>
        </w:rPr>
      </w:pPr>
      <w:del w:id="781" w:author="s.pavlenko" w:date="2022-08-23T12:01:00Z">
        <w:r w:rsidRPr="00EE2ED3" w:rsidDel="008A49D3">
          <w:rPr>
            <w:rFonts w:ascii="Times New Roman" w:eastAsia="Times New Roman" w:hAnsi="Times New Roman" w:cs="Times New Roman"/>
            <w:sz w:val="26"/>
            <w:szCs w:val="26"/>
          </w:rPr>
          <w:delText>3. Усі учасники електронних торгів мають можливість під ч</w:delText>
        </w:r>
        <w:r w:rsidR="00674BD3" w:rsidRPr="00EE2ED3" w:rsidDel="008A49D3">
          <w:rPr>
            <w:rFonts w:ascii="Times New Roman" w:eastAsia="Times New Roman" w:hAnsi="Times New Roman" w:cs="Times New Roman"/>
            <w:sz w:val="26"/>
            <w:szCs w:val="26"/>
          </w:rPr>
          <w:delText>ас їх перебігу подати через веб</w:delText>
        </w:r>
        <w:r w:rsidRPr="00EE2ED3" w:rsidDel="008A49D3">
          <w:rPr>
            <w:rFonts w:ascii="Times New Roman" w:eastAsia="Times New Roman" w:hAnsi="Times New Roman" w:cs="Times New Roman"/>
            <w:sz w:val="26"/>
            <w:szCs w:val="26"/>
          </w:rPr>
          <w:delText>сайт особливу ставку.</w:delText>
        </w:r>
      </w:del>
    </w:p>
    <w:p w:rsidR="00521097" w:rsidRPr="00EE2ED3" w:rsidDel="008A49D3" w:rsidRDefault="00720A98">
      <w:pPr>
        <w:widowControl w:val="0"/>
        <w:spacing w:after="0" w:line="240" w:lineRule="auto"/>
        <w:ind w:firstLine="709"/>
        <w:jc w:val="both"/>
        <w:rPr>
          <w:del w:id="782" w:author="s.pavlenko" w:date="2022-08-23T12:01:00Z"/>
          <w:rFonts w:ascii="Times New Roman" w:eastAsia="Times New Roman" w:hAnsi="Times New Roman" w:cs="Times New Roman"/>
          <w:sz w:val="26"/>
          <w:szCs w:val="26"/>
        </w:rPr>
      </w:pPr>
      <w:del w:id="783" w:author="s.pavlenko" w:date="2022-08-23T12:01:00Z">
        <w:r w:rsidRPr="00EE2ED3" w:rsidDel="008A49D3">
          <w:rPr>
            <w:rFonts w:ascii="Times New Roman" w:eastAsia="Times New Roman" w:hAnsi="Times New Roman" w:cs="Times New Roman"/>
            <w:sz w:val="26"/>
            <w:szCs w:val="26"/>
          </w:rPr>
          <w:delText>Особлива ставка може бути подана учасником лише один раз під час перебігу електронних торгів на суму не нижчу від стартової ціни лоту.</w:delText>
        </w:r>
      </w:del>
    </w:p>
    <w:p w:rsidR="00521097" w:rsidRPr="00EE2ED3" w:rsidDel="008A49D3" w:rsidRDefault="00720A98">
      <w:pPr>
        <w:widowControl w:val="0"/>
        <w:spacing w:after="0" w:line="240" w:lineRule="auto"/>
        <w:ind w:firstLine="709"/>
        <w:jc w:val="both"/>
        <w:rPr>
          <w:del w:id="784" w:author="s.pavlenko" w:date="2022-08-23T12:01:00Z"/>
          <w:rFonts w:ascii="Times New Roman" w:eastAsia="Times New Roman" w:hAnsi="Times New Roman" w:cs="Times New Roman"/>
          <w:sz w:val="26"/>
          <w:szCs w:val="26"/>
        </w:rPr>
      </w:pPr>
      <w:del w:id="785" w:author="s.pavlenko" w:date="2022-08-23T12:01:00Z">
        <w:r w:rsidRPr="00EE2ED3" w:rsidDel="008A49D3">
          <w:rPr>
            <w:rFonts w:ascii="Times New Roman" w:eastAsia="Times New Roman" w:hAnsi="Times New Roman" w:cs="Times New Roman"/>
            <w:sz w:val="26"/>
            <w:szCs w:val="26"/>
          </w:rPr>
          <w:delText>Особлива ставка не може бути рівна звичайній ціновій пропозиції чи особливій ставці іншого учасника.</w:delText>
        </w:r>
      </w:del>
    </w:p>
    <w:p w:rsidR="00521097" w:rsidRPr="00EE2ED3" w:rsidDel="008A49D3" w:rsidRDefault="00720A98">
      <w:pPr>
        <w:widowControl w:val="0"/>
        <w:spacing w:after="0" w:line="240" w:lineRule="auto"/>
        <w:ind w:firstLine="709"/>
        <w:jc w:val="both"/>
        <w:rPr>
          <w:del w:id="786" w:author="s.pavlenko" w:date="2022-08-23T12:01:00Z"/>
          <w:rFonts w:ascii="Times New Roman" w:eastAsia="Times New Roman" w:hAnsi="Times New Roman" w:cs="Times New Roman"/>
          <w:sz w:val="26"/>
          <w:szCs w:val="26"/>
        </w:rPr>
      </w:pPr>
      <w:del w:id="787" w:author="s.pavlenko" w:date="2022-08-23T12:01:00Z">
        <w:r w:rsidRPr="00EE2ED3" w:rsidDel="008A49D3">
          <w:rPr>
            <w:rFonts w:ascii="Times New Roman" w:eastAsia="Times New Roman" w:hAnsi="Times New Roman" w:cs="Times New Roman"/>
            <w:sz w:val="26"/>
            <w:szCs w:val="26"/>
          </w:rPr>
          <w:delText>У випадку, коли учасником під час перебігу електронних торгів було перевищено його власну особливу ставку, така особлива ставка анулюється та не береться до уваги при визначенні переможця.</w:delText>
        </w:r>
      </w:del>
    </w:p>
    <w:p w:rsidR="00521097" w:rsidRPr="00EE2ED3" w:rsidDel="008A49D3" w:rsidRDefault="00720A98">
      <w:pPr>
        <w:widowControl w:val="0"/>
        <w:spacing w:after="0" w:line="240" w:lineRule="auto"/>
        <w:ind w:firstLine="709"/>
        <w:jc w:val="both"/>
        <w:rPr>
          <w:del w:id="788" w:author="s.pavlenko" w:date="2022-08-23T12:01:00Z"/>
          <w:rFonts w:ascii="Times New Roman" w:eastAsia="Times New Roman" w:hAnsi="Times New Roman" w:cs="Times New Roman"/>
          <w:sz w:val="26"/>
          <w:szCs w:val="26"/>
        </w:rPr>
      </w:pPr>
      <w:del w:id="789" w:author="s.pavlenko" w:date="2022-08-23T12:01:00Z">
        <w:r w:rsidRPr="00EE2ED3" w:rsidDel="008A49D3">
          <w:rPr>
            <w:rFonts w:ascii="Times New Roman" w:eastAsia="Times New Roman" w:hAnsi="Times New Roman" w:cs="Times New Roman"/>
            <w:sz w:val="26"/>
            <w:szCs w:val="26"/>
          </w:rPr>
          <w:delText>Після подання особливої ставки учасник може подавати лише звичайні цінові пропозиції з дотриманням умов пункту 4 цього Розділу.</w:delText>
        </w:r>
      </w:del>
    </w:p>
    <w:p w:rsidR="00521097" w:rsidRPr="00EE2ED3" w:rsidDel="008A49D3" w:rsidRDefault="00720A98">
      <w:pPr>
        <w:widowControl w:val="0"/>
        <w:spacing w:after="0" w:line="240" w:lineRule="auto"/>
        <w:ind w:firstLine="709"/>
        <w:jc w:val="both"/>
        <w:rPr>
          <w:del w:id="790" w:author="s.pavlenko" w:date="2022-08-23T12:01:00Z"/>
          <w:rFonts w:ascii="Times New Roman" w:eastAsia="Times New Roman" w:hAnsi="Times New Roman" w:cs="Times New Roman"/>
          <w:sz w:val="26"/>
          <w:szCs w:val="26"/>
        </w:rPr>
      </w:pPr>
      <w:del w:id="791" w:author="s.pavlenko" w:date="2022-08-23T12:01:00Z">
        <w:r w:rsidRPr="00EE2ED3" w:rsidDel="008A49D3">
          <w:rPr>
            <w:rFonts w:ascii="Times New Roman" w:eastAsia="Times New Roman" w:hAnsi="Times New Roman" w:cs="Times New Roman"/>
            <w:sz w:val="26"/>
            <w:szCs w:val="26"/>
          </w:rPr>
          <w:delText>Факт подання особливої ставки будь-яким з учасників відображається в інформації про перебіг електронних торгів.</w:delText>
        </w:r>
      </w:del>
    </w:p>
    <w:p w:rsidR="00521097" w:rsidRPr="00EE2ED3" w:rsidDel="008A49D3" w:rsidRDefault="00720A98">
      <w:pPr>
        <w:widowControl w:val="0"/>
        <w:spacing w:after="0" w:line="240" w:lineRule="auto"/>
        <w:ind w:firstLine="709"/>
        <w:jc w:val="both"/>
        <w:rPr>
          <w:del w:id="792" w:author="s.pavlenko" w:date="2022-08-23T12:01:00Z"/>
          <w:rFonts w:ascii="Times New Roman" w:eastAsia="Times New Roman" w:hAnsi="Times New Roman" w:cs="Times New Roman"/>
          <w:sz w:val="26"/>
          <w:szCs w:val="26"/>
        </w:rPr>
      </w:pPr>
      <w:del w:id="793" w:author="s.pavlenko" w:date="2022-08-23T12:01:00Z">
        <w:r w:rsidRPr="00EE2ED3" w:rsidDel="008A49D3">
          <w:rPr>
            <w:rFonts w:ascii="Times New Roman" w:eastAsia="Times New Roman" w:hAnsi="Times New Roman" w:cs="Times New Roman"/>
            <w:sz w:val="26"/>
            <w:szCs w:val="26"/>
          </w:rPr>
          <w:delText>Розмір поданої особливої ставки відображається в інформації про перебіг електронних торгів лише після її перевищення звичайною ціновою пропозицією, зробленою при звичайному перебігу електронних торгів.</w:delText>
        </w:r>
      </w:del>
    </w:p>
    <w:p w:rsidR="00521097" w:rsidRPr="00EE2ED3" w:rsidDel="008A49D3" w:rsidRDefault="00720A98">
      <w:pPr>
        <w:widowControl w:val="0"/>
        <w:spacing w:after="0" w:line="240" w:lineRule="auto"/>
        <w:ind w:firstLine="709"/>
        <w:jc w:val="both"/>
        <w:rPr>
          <w:del w:id="794" w:author="s.pavlenko" w:date="2022-08-23T12:01:00Z"/>
          <w:rFonts w:ascii="Times New Roman" w:eastAsia="Times New Roman" w:hAnsi="Times New Roman" w:cs="Times New Roman"/>
          <w:sz w:val="26"/>
          <w:szCs w:val="26"/>
        </w:rPr>
      </w:pPr>
      <w:del w:id="795" w:author="s.pavlenko" w:date="2022-08-23T12:01:00Z">
        <w:r w:rsidRPr="00EE2ED3" w:rsidDel="008A49D3">
          <w:rPr>
            <w:rFonts w:ascii="Times New Roman" w:eastAsia="Times New Roman" w:hAnsi="Times New Roman" w:cs="Times New Roman"/>
            <w:sz w:val="26"/>
            <w:szCs w:val="26"/>
          </w:rPr>
          <w:delText>4. Інформація про перебіг електронних торгів оновлюється одразу після внесення учасником цінової пропозиції. Переможцем перших електронних торгів визнається учасник, від якого на момент завершення електронних торгів надійшла найвища цінова пропозиція. Якщо на перших електронних торгах один із учасників запропонував придбати актив за стартовою ціною і пропозицій щодо купівлі активу від інших учасників не надійшло, актив продається за стартовою ціною.</w:delText>
        </w:r>
      </w:del>
    </w:p>
    <w:p w:rsidR="00521097" w:rsidRPr="00EE2ED3" w:rsidDel="008A49D3" w:rsidRDefault="00720A98">
      <w:pPr>
        <w:widowControl w:val="0"/>
        <w:spacing w:after="0" w:line="240" w:lineRule="auto"/>
        <w:ind w:firstLine="709"/>
        <w:jc w:val="both"/>
        <w:rPr>
          <w:del w:id="796" w:author="s.pavlenko" w:date="2022-08-23T12:01:00Z"/>
          <w:rFonts w:ascii="Times New Roman" w:eastAsia="Times New Roman" w:hAnsi="Times New Roman" w:cs="Times New Roman"/>
          <w:sz w:val="26"/>
          <w:szCs w:val="26"/>
        </w:rPr>
      </w:pPr>
      <w:del w:id="797" w:author="s.pavlenko" w:date="2022-08-23T12:01:00Z">
        <w:r w:rsidRPr="00EE2ED3" w:rsidDel="008A49D3">
          <w:rPr>
            <w:rFonts w:ascii="Times New Roman" w:eastAsia="Times New Roman" w:hAnsi="Times New Roman" w:cs="Times New Roman"/>
            <w:sz w:val="26"/>
            <w:szCs w:val="26"/>
          </w:rPr>
          <w:delText>5. Якщо до часу завершення електронних торгів не надійшла жодна цінова пропозиція, електронні торги вважаються такими, що не відбулися.</w:delText>
        </w:r>
      </w:del>
    </w:p>
    <w:p w:rsidR="00521097" w:rsidRPr="00EE2ED3" w:rsidDel="008A49D3" w:rsidRDefault="00521097">
      <w:pPr>
        <w:widowControl w:val="0"/>
        <w:spacing w:after="0" w:line="240" w:lineRule="auto"/>
        <w:ind w:firstLine="709"/>
        <w:jc w:val="center"/>
        <w:rPr>
          <w:del w:id="798" w:author="s.pavlenko" w:date="2022-08-23T12:01:00Z"/>
          <w:rFonts w:ascii="Times New Roman" w:eastAsia="Times New Roman" w:hAnsi="Times New Roman" w:cs="Times New Roman"/>
          <w:sz w:val="26"/>
          <w:szCs w:val="26"/>
        </w:rPr>
      </w:pPr>
    </w:p>
    <w:p w:rsidR="00521097" w:rsidRPr="00EE2ED3" w:rsidDel="008A49D3" w:rsidRDefault="00720A98">
      <w:pPr>
        <w:widowControl w:val="0"/>
        <w:spacing w:after="0" w:line="240" w:lineRule="auto"/>
        <w:ind w:firstLine="709"/>
        <w:jc w:val="center"/>
        <w:rPr>
          <w:del w:id="799" w:author="s.pavlenko" w:date="2022-08-23T12:01:00Z"/>
          <w:rFonts w:ascii="Times New Roman" w:eastAsia="Times New Roman" w:hAnsi="Times New Roman" w:cs="Times New Roman"/>
          <w:color w:val="000000"/>
          <w:sz w:val="26"/>
          <w:szCs w:val="26"/>
        </w:rPr>
      </w:pPr>
      <w:del w:id="800" w:author="s.pavlenko" w:date="2022-08-23T12:01:00Z">
        <w:r w:rsidRPr="00EE2ED3" w:rsidDel="008A49D3">
          <w:rPr>
            <w:rFonts w:ascii="Times New Roman" w:eastAsia="Times New Roman" w:hAnsi="Times New Roman" w:cs="Times New Roman"/>
            <w:b/>
            <w:color w:val="000000"/>
            <w:sz w:val="26"/>
            <w:szCs w:val="26"/>
          </w:rPr>
          <w:delText>V. Особливості проведення повторних електронних торгів</w:delText>
        </w:r>
      </w:del>
    </w:p>
    <w:p w:rsidR="00521097" w:rsidRPr="00EE2ED3" w:rsidDel="008A49D3" w:rsidRDefault="00720A98">
      <w:pPr>
        <w:widowControl w:val="0"/>
        <w:spacing w:after="0" w:line="240" w:lineRule="auto"/>
        <w:ind w:firstLine="709"/>
        <w:jc w:val="both"/>
        <w:rPr>
          <w:del w:id="801" w:author="s.pavlenko" w:date="2022-08-23T12:01:00Z"/>
          <w:rFonts w:ascii="Times New Roman" w:eastAsia="Times New Roman" w:hAnsi="Times New Roman" w:cs="Times New Roman"/>
          <w:color w:val="000000"/>
          <w:sz w:val="26"/>
          <w:szCs w:val="26"/>
        </w:rPr>
      </w:pPr>
      <w:del w:id="802" w:author="s.pavlenko" w:date="2022-08-23T12:01:00Z">
        <w:r w:rsidRPr="00EE2ED3" w:rsidDel="008A49D3">
          <w:rPr>
            <w:rFonts w:ascii="Times New Roman" w:eastAsia="Times New Roman" w:hAnsi="Times New Roman" w:cs="Times New Roman"/>
            <w:color w:val="000000"/>
            <w:sz w:val="26"/>
            <w:szCs w:val="26"/>
          </w:rPr>
          <w:delText>1. Можливість проведення електронних торгів з автоматичним покроковим зниженням такої ціни лота</w:delText>
        </w:r>
      </w:del>
      <w:del w:id="803" w:author="s.pavlenko" w:date="2022-08-19T14:10:00Z">
        <w:r w:rsidRPr="00EE2ED3" w:rsidDel="004233BE">
          <w:rPr>
            <w:rFonts w:ascii="Times New Roman" w:eastAsia="Times New Roman" w:hAnsi="Times New Roman" w:cs="Times New Roman"/>
            <w:color w:val="000000"/>
            <w:sz w:val="26"/>
            <w:szCs w:val="26"/>
          </w:rPr>
          <w:delText>,</w:delText>
        </w:r>
      </w:del>
      <w:del w:id="804" w:author="s.pavlenko" w:date="2022-08-23T12:01:00Z">
        <w:r w:rsidRPr="00EE2ED3" w:rsidDel="008A49D3">
          <w:rPr>
            <w:rFonts w:ascii="Times New Roman" w:eastAsia="Times New Roman" w:hAnsi="Times New Roman" w:cs="Times New Roman"/>
            <w:color w:val="000000"/>
            <w:sz w:val="26"/>
            <w:szCs w:val="26"/>
          </w:rPr>
          <w:delText xml:space="preserve"> узгоджується з Замовником</w:delText>
        </w:r>
      </w:del>
      <w:del w:id="805" w:author="s.pavlenko" w:date="2022-08-19T14:10:00Z">
        <w:r w:rsidRPr="00EE2ED3" w:rsidDel="004233BE">
          <w:rPr>
            <w:rFonts w:ascii="Times New Roman" w:eastAsia="Times New Roman" w:hAnsi="Times New Roman" w:cs="Times New Roman"/>
            <w:color w:val="000000"/>
            <w:sz w:val="26"/>
            <w:szCs w:val="26"/>
          </w:rPr>
          <w:delText>,</w:delText>
        </w:r>
      </w:del>
      <w:del w:id="806" w:author="s.pavlenko" w:date="2022-08-23T12:01:00Z">
        <w:r w:rsidRPr="00EE2ED3" w:rsidDel="008A49D3">
          <w:rPr>
            <w:rFonts w:ascii="Times New Roman" w:eastAsia="Times New Roman" w:hAnsi="Times New Roman" w:cs="Times New Roman"/>
            <w:color w:val="000000"/>
            <w:sz w:val="26"/>
            <w:szCs w:val="26"/>
          </w:rPr>
          <w:delText xml:space="preserve"> у кожному окремому випадку.</w:delText>
        </w:r>
      </w:del>
    </w:p>
    <w:p w:rsidR="00521097" w:rsidRPr="00EE2ED3" w:rsidDel="008A49D3" w:rsidRDefault="00720A98">
      <w:pPr>
        <w:widowControl w:val="0"/>
        <w:spacing w:after="0" w:line="240" w:lineRule="auto"/>
        <w:ind w:firstLine="709"/>
        <w:jc w:val="both"/>
        <w:rPr>
          <w:del w:id="807" w:author="s.pavlenko" w:date="2022-08-23T12:01:00Z"/>
          <w:rFonts w:ascii="Times New Roman" w:eastAsia="Times New Roman" w:hAnsi="Times New Roman" w:cs="Times New Roman"/>
          <w:color w:val="000000"/>
          <w:sz w:val="26"/>
          <w:szCs w:val="26"/>
        </w:rPr>
      </w:pPr>
      <w:del w:id="808" w:author="s.pavlenko" w:date="2022-08-23T12:01:00Z">
        <w:r w:rsidRPr="00EE2ED3" w:rsidDel="008A49D3">
          <w:rPr>
            <w:rFonts w:ascii="Times New Roman" w:eastAsia="Times New Roman" w:hAnsi="Times New Roman" w:cs="Times New Roman"/>
            <w:color w:val="000000"/>
            <w:sz w:val="26"/>
            <w:szCs w:val="26"/>
          </w:rPr>
          <w:delText xml:space="preserve">1.1.Зокрема, у разі нереалізації майна на перших електронних торгах, повторних (других) електронних торгах Замовник не пізніше наступного робочого дня, що настає за днем відповідних торгів, які не відбулися, повідомляє Організатора про тип повторних (других, третіх) електронних торгів. Типами повторних торгів є:  електронні торги без можливості зниження початкової вартості лота або електронні торги з можливістю зниження початкової вартості лота. </w:delText>
        </w:r>
      </w:del>
    </w:p>
    <w:p w:rsidR="00C6744A" w:rsidRPr="00EE2ED3" w:rsidDel="008A49D3" w:rsidRDefault="00720A98">
      <w:pPr>
        <w:widowControl w:val="0"/>
        <w:spacing w:after="0" w:line="240" w:lineRule="auto"/>
        <w:ind w:firstLine="709"/>
        <w:jc w:val="both"/>
        <w:rPr>
          <w:del w:id="809" w:author="s.pavlenko" w:date="2022-08-23T12:01:00Z"/>
          <w:rFonts w:ascii="Times New Roman" w:eastAsia="Times New Roman" w:hAnsi="Times New Roman" w:cs="Times New Roman"/>
          <w:color w:val="000000"/>
          <w:sz w:val="26"/>
          <w:szCs w:val="26"/>
        </w:rPr>
      </w:pPr>
      <w:del w:id="810" w:author="s.pavlenko" w:date="2022-08-23T12:01:00Z">
        <w:r w:rsidRPr="00EE2ED3" w:rsidDel="008A49D3">
          <w:rPr>
            <w:rFonts w:ascii="Times New Roman" w:eastAsia="Times New Roman" w:hAnsi="Times New Roman" w:cs="Times New Roman"/>
            <w:color w:val="000000"/>
            <w:sz w:val="26"/>
            <w:szCs w:val="26"/>
          </w:rPr>
          <w:delText>1.2. Нереалізовані на перших електронних торгах, повторних (других) електронних торгах активи протягом двох робочих днів з дня, що настає за днем відповідних торгів, виставляються Організатором на повторні електронні торги.</w:delText>
        </w:r>
      </w:del>
    </w:p>
    <w:p w:rsidR="00521097" w:rsidRPr="00EE2ED3" w:rsidDel="008A49D3" w:rsidRDefault="00720A98">
      <w:pPr>
        <w:widowControl w:val="0"/>
        <w:spacing w:after="0" w:line="240" w:lineRule="auto"/>
        <w:ind w:firstLine="709"/>
        <w:jc w:val="both"/>
        <w:rPr>
          <w:del w:id="811" w:author="s.pavlenko" w:date="2022-08-23T12:01:00Z"/>
          <w:rFonts w:ascii="Times New Roman" w:eastAsia="Times New Roman" w:hAnsi="Times New Roman" w:cs="Times New Roman"/>
          <w:color w:val="000000"/>
          <w:sz w:val="26"/>
          <w:szCs w:val="26"/>
        </w:rPr>
      </w:pPr>
      <w:del w:id="812" w:author="s.pavlenko" w:date="2022-08-23T12:01:00Z">
        <w:r w:rsidRPr="00EE2ED3" w:rsidDel="008A49D3">
          <w:rPr>
            <w:rFonts w:ascii="Times New Roman" w:eastAsia="Times New Roman" w:hAnsi="Times New Roman" w:cs="Times New Roman"/>
            <w:color w:val="000000"/>
            <w:sz w:val="26"/>
            <w:szCs w:val="26"/>
          </w:rPr>
          <w:delText>2. У разі обрання Замовником необхідності проведення повторних (других, третіх) електронних торгів за типом електронних торгів без можливості зниження стартової ціни такі торги відбува</w:delText>
        </w:r>
      </w:del>
      <w:del w:id="813" w:author="s.pavlenko" w:date="2022-08-19T14:11:00Z">
        <w:r w:rsidRPr="00EE2ED3" w:rsidDel="004233BE">
          <w:rPr>
            <w:rFonts w:ascii="Times New Roman" w:eastAsia="Times New Roman" w:hAnsi="Times New Roman" w:cs="Times New Roman"/>
            <w:color w:val="000000"/>
            <w:sz w:val="26"/>
            <w:szCs w:val="26"/>
          </w:rPr>
          <w:delText>є</w:delText>
        </w:r>
      </w:del>
      <w:del w:id="814" w:author="s.pavlenko" w:date="2022-08-23T12:01:00Z">
        <w:r w:rsidRPr="00EE2ED3" w:rsidDel="008A49D3">
          <w:rPr>
            <w:rFonts w:ascii="Times New Roman" w:eastAsia="Times New Roman" w:hAnsi="Times New Roman" w:cs="Times New Roman"/>
            <w:color w:val="000000"/>
            <w:sz w:val="26"/>
            <w:szCs w:val="26"/>
          </w:rPr>
          <w:delText>ться згідно з Розділом IV Правил та з урахування особливостей визначених цим Розділом щодо строку формування лота, визначення стартової ціни лота та формування розміру гарантійного внеску.</w:delText>
        </w:r>
      </w:del>
    </w:p>
    <w:p w:rsidR="00521097" w:rsidRPr="00EE2ED3" w:rsidDel="008A49D3" w:rsidRDefault="00720A98">
      <w:pPr>
        <w:widowControl w:val="0"/>
        <w:spacing w:after="0" w:line="240" w:lineRule="auto"/>
        <w:ind w:firstLine="709"/>
        <w:jc w:val="both"/>
        <w:rPr>
          <w:del w:id="815" w:author="s.pavlenko" w:date="2022-08-23T12:01:00Z"/>
          <w:rFonts w:ascii="Times New Roman" w:eastAsia="Times New Roman" w:hAnsi="Times New Roman" w:cs="Times New Roman"/>
          <w:color w:val="000000"/>
          <w:sz w:val="26"/>
          <w:szCs w:val="26"/>
        </w:rPr>
      </w:pPr>
      <w:del w:id="816" w:author="s.pavlenko" w:date="2022-08-23T12:01:00Z">
        <w:r w:rsidRPr="00EE2ED3" w:rsidDel="008A49D3">
          <w:rPr>
            <w:rFonts w:ascii="Times New Roman" w:eastAsia="Times New Roman" w:hAnsi="Times New Roman" w:cs="Times New Roman"/>
            <w:color w:val="000000"/>
            <w:sz w:val="26"/>
            <w:szCs w:val="26"/>
          </w:rPr>
          <w:delText>2.1. У разі обрання Замовником необхідності проведення повторних (других, третіх) електронних торгів за типом електронних торгів з можливістю зниження стартової ціни</w:delText>
        </w:r>
      </w:del>
      <w:del w:id="817" w:author="s.pavlenko" w:date="2022-08-19T14:11:00Z">
        <w:r w:rsidRPr="00EE2ED3" w:rsidDel="00A73FEF">
          <w:rPr>
            <w:rFonts w:ascii="Times New Roman" w:eastAsia="Times New Roman" w:hAnsi="Times New Roman" w:cs="Times New Roman"/>
            <w:color w:val="000000"/>
            <w:sz w:val="26"/>
            <w:szCs w:val="26"/>
          </w:rPr>
          <w:delText>,</w:delText>
        </w:r>
      </w:del>
      <w:del w:id="818" w:author="s.pavlenko" w:date="2022-08-23T12:01:00Z">
        <w:r w:rsidRPr="00EE2ED3" w:rsidDel="008A49D3">
          <w:rPr>
            <w:rFonts w:ascii="Times New Roman" w:eastAsia="Times New Roman" w:hAnsi="Times New Roman" w:cs="Times New Roman"/>
            <w:color w:val="000000"/>
            <w:sz w:val="26"/>
            <w:szCs w:val="26"/>
          </w:rPr>
          <w:delText xml:space="preserve"> такі торги  відбуваються на умовах цих Правил з урахуванням особливостей, передбачених цим Розділом щодо строку формування лота, визначення стартової ціни лота, формування розміру гарантійного внеску та умов щодо зниження початкової вартості лота.</w:delText>
        </w:r>
      </w:del>
    </w:p>
    <w:p w:rsidR="00521097" w:rsidRPr="00EE2ED3" w:rsidDel="008A49D3" w:rsidRDefault="00720A98">
      <w:pPr>
        <w:widowControl w:val="0"/>
        <w:spacing w:after="0" w:line="240" w:lineRule="auto"/>
        <w:ind w:firstLine="709"/>
        <w:jc w:val="both"/>
        <w:rPr>
          <w:del w:id="819" w:author="s.pavlenko" w:date="2022-08-23T12:01:00Z"/>
          <w:rFonts w:ascii="Times New Roman" w:eastAsia="Times New Roman" w:hAnsi="Times New Roman" w:cs="Times New Roman"/>
          <w:color w:val="000000"/>
          <w:sz w:val="26"/>
          <w:szCs w:val="26"/>
        </w:rPr>
      </w:pPr>
      <w:del w:id="820" w:author="s.pavlenko" w:date="2022-08-23T12:01:00Z">
        <w:r w:rsidRPr="00EE2ED3" w:rsidDel="008A49D3">
          <w:rPr>
            <w:rFonts w:ascii="Times New Roman" w:eastAsia="Times New Roman" w:hAnsi="Times New Roman" w:cs="Times New Roman"/>
            <w:color w:val="000000"/>
            <w:sz w:val="26"/>
            <w:szCs w:val="26"/>
          </w:rPr>
          <w:delText>3. Повторні електронні торги проводяться у разі, коли відповідний лот не було реалізовано на перших або повторних електронних торгах, за умови допуску до них не менше двох учасників.</w:delText>
        </w:r>
      </w:del>
    </w:p>
    <w:p w:rsidR="00521097" w:rsidRPr="00EE2ED3" w:rsidDel="008A49D3" w:rsidRDefault="00720A98">
      <w:pPr>
        <w:widowControl w:val="0"/>
        <w:spacing w:after="0" w:line="240" w:lineRule="auto"/>
        <w:ind w:firstLine="709"/>
        <w:jc w:val="both"/>
        <w:rPr>
          <w:del w:id="821" w:author="s.pavlenko" w:date="2022-08-23T12:01:00Z"/>
          <w:rFonts w:ascii="Times New Roman" w:eastAsia="Times New Roman" w:hAnsi="Times New Roman" w:cs="Times New Roman"/>
          <w:color w:val="000000"/>
          <w:sz w:val="26"/>
          <w:szCs w:val="26"/>
        </w:rPr>
      </w:pPr>
      <w:del w:id="822" w:author="s.pavlenko" w:date="2022-08-23T12:01:00Z">
        <w:r w:rsidRPr="00EE2ED3" w:rsidDel="008A49D3">
          <w:rPr>
            <w:rFonts w:ascii="Times New Roman" w:eastAsia="Times New Roman" w:hAnsi="Times New Roman" w:cs="Times New Roman"/>
            <w:color w:val="000000"/>
            <w:sz w:val="26"/>
            <w:szCs w:val="26"/>
          </w:rPr>
          <w:delText xml:space="preserve">4. Розмір гарантійного внеску на повторних електронних торгах є диференційованим та залежить від кількості попередньо проведених електронних торгів.  </w:delText>
        </w:r>
      </w:del>
    </w:p>
    <w:p w:rsidR="00521097" w:rsidRPr="00EE2ED3" w:rsidDel="008A49D3" w:rsidRDefault="00720A98">
      <w:pPr>
        <w:widowControl w:val="0"/>
        <w:spacing w:after="0" w:line="240" w:lineRule="auto"/>
        <w:ind w:firstLine="709"/>
        <w:jc w:val="both"/>
        <w:rPr>
          <w:del w:id="823" w:author="s.pavlenko" w:date="2022-08-23T12:01:00Z"/>
          <w:rFonts w:ascii="Times New Roman" w:eastAsia="Times New Roman" w:hAnsi="Times New Roman" w:cs="Times New Roman"/>
          <w:color w:val="000000"/>
          <w:sz w:val="26"/>
          <w:szCs w:val="26"/>
        </w:rPr>
      </w:pPr>
      <w:del w:id="824" w:author="s.pavlenko" w:date="2022-08-23T12:01:00Z">
        <w:r w:rsidRPr="00EE2ED3" w:rsidDel="008A49D3">
          <w:rPr>
            <w:rFonts w:ascii="Times New Roman" w:eastAsia="Times New Roman" w:hAnsi="Times New Roman" w:cs="Times New Roman"/>
            <w:color w:val="000000"/>
            <w:sz w:val="26"/>
            <w:szCs w:val="26"/>
          </w:rPr>
          <w:delText>Розмір гарантійного внеску збільшується на кожних повторних електронних торгах не більше ніж на 25 відсотків гарантійного внеску на перших електронних торгах.</w:delText>
        </w:r>
      </w:del>
    </w:p>
    <w:p w:rsidR="00521097" w:rsidRPr="00EE2ED3" w:rsidDel="008A49D3" w:rsidRDefault="00720A98">
      <w:pPr>
        <w:widowControl w:val="0"/>
        <w:spacing w:after="0" w:line="240" w:lineRule="auto"/>
        <w:ind w:firstLine="709"/>
        <w:jc w:val="both"/>
        <w:rPr>
          <w:del w:id="825" w:author="s.pavlenko" w:date="2022-08-23T12:01:00Z"/>
          <w:rFonts w:ascii="Times New Roman" w:eastAsia="Times New Roman" w:hAnsi="Times New Roman" w:cs="Times New Roman"/>
          <w:color w:val="000000"/>
          <w:sz w:val="26"/>
          <w:szCs w:val="26"/>
        </w:rPr>
      </w:pPr>
      <w:del w:id="826" w:author="s.pavlenko" w:date="2022-08-23T12:01:00Z">
        <w:r w:rsidRPr="00EE2ED3" w:rsidDel="008A49D3">
          <w:rPr>
            <w:rFonts w:ascii="Times New Roman" w:eastAsia="Times New Roman" w:hAnsi="Times New Roman" w:cs="Times New Roman"/>
            <w:color w:val="000000"/>
            <w:sz w:val="26"/>
            <w:szCs w:val="26"/>
          </w:rPr>
          <w:delText>5. Стартова ціна лота на перших електронних торгах дорівнює ринковій вартості активу, який становить відповідний лот, за звітом про оцінку.</w:delText>
        </w:r>
      </w:del>
    </w:p>
    <w:p w:rsidR="00521097" w:rsidRPr="00EE2ED3" w:rsidDel="008A49D3" w:rsidRDefault="00720A98">
      <w:pPr>
        <w:widowControl w:val="0"/>
        <w:spacing w:after="0" w:line="240" w:lineRule="auto"/>
        <w:ind w:firstLine="709"/>
        <w:jc w:val="both"/>
        <w:rPr>
          <w:del w:id="827" w:author="s.pavlenko" w:date="2022-08-23T12:01:00Z"/>
          <w:rFonts w:ascii="Times New Roman" w:eastAsia="Times New Roman" w:hAnsi="Times New Roman" w:cs="Times New Roman"/>
          <w:color w:val="000000"/>
          <w:sz w:val="26"/>
          <w:szCs w:val="26"/>
        </w:rPr>
      </w:pPr>
      <w:del w:id="828" w:author="s.pavlenko" w:date="2022-08-23T12:01:00Z">
        <w:r w:rsidRPr="00EE2ED3" w:rsidDel="008A49D3">
          <w:rPr>
            <w:rFonts w:ascii="Times New Roman" w:eastAsia="Times New Roman" w:hAnsi="Times New Roman" w:cs="Times New Roman"/>
            <w:color w:val="000000"/>
            <w:sz w:val="26"/>
            <w:szCs w:val="26"/>
          </w:rPr>
          <w:delText>Нереалізовані на перших електронних торгах активи виставляються організатором на повторні електронні торги із стартовою ціною, що становить 90 відсотків вартості таких активів, визначеної на перших електронних торгах.</w:delText>
        </w:r>
      </w:del>
    </w:p>
    <w:p w:rsidR="00521097" w:rsidRPr="00EE2ED3" w:rsidDel="008A49D3" w:rsidRDefault="00720A98">
      <w:pPr>
        <w:widowControl w:val="0"/>
        <w:spacing w:after="0" w:line="240" w:lineRule="auto"/>
        <w:ind w:firstLine="709"/>
        <w:jc w:val="both"/>
        <w:rPr>
          <w:del w:id="829" w:author="s.pavlenko" w:date="2022-08-23T12:01:00Z"/>
          <w:rFonts w:ascii="Times New Roman" w:eastAsia="Times New Roman" w:hAnsi="Times New Roman" w:cs="Times New Roman"/>
          <w:color w:val="000000"/>
          <w:sz w:val="26"/>
          <w:szCs w:val="26"/>
        </w:rPr>
      </w:pPr>
      <w:del w:id="830" w:author="s.pavlenko" w:date="2022-08-23T12:01:00Z">
        <w:r w:rsidRPr="00EE2ED3" w:rsidDel="008A49D3">
          <w:rPr>
            <w:rFonts w:ascii="Times New Roman" w:eastAsia="Times New Roman" w:hAnsi="Times New Roman" w:cs="Times New Roman"/>
            <w:color w:val="000000"/>
            <w:sz w:val="26"/>
            <w:szCs w:val="26"/>
          </w:rPr>
          <w:delText>У разі повторної нереалізації арештованих активів вони виставляються організатором на повторні (треті) електронні торги із стартовою ціною, що становить 80 відсотків вартості таких активів, визначеної на перших електронних торгах.</w:delText>
        </w:r>
      </w:del>
    </w:p>
    <w:p w:rsidR="00521097" w:rsidRPr="00EE2ED3" w:rsidDel="008A49D3" w:rsidRDefault="00720A98">
      <w:pPr>
        <w:widowControl w:val="0"/>
        <w:spacing w:after="0" w:line="240" w:lineRule="auto"/>
        <w:ind w:firstLine="709"/>
        <w:jc w:val="both"/>
        <w:rPr>
          <w:del w:id="831" w:author="s.pavlenko" w:date="2022-08-23T12:01:00Z"/>
          <w:rFonts w:ascii="Times New Roman" w:eastAsia="Times New Roman" w:hAnsi="Times New Roman" w:cs="Times New Roman"/>
          <w:color w:val="000000"/>
          <w:sz w:val="26"/>
          <w:szCs w:val="26"/>
        </w:rPr>
      </w:pPr>
      <w:del w:id="832" w:author="s.pavlenko" w:date="2022-08-23T12:01:00Z">
        <w:r w:rsidRPr="00EE2ED3" w:rsidDel="008A49D3">
          <w:rPr>
            <w:rFonts w:ascii="Times New Roman" w:eastAsia="Times New Roman" w:hAnsi="Times New Roman" w:cs="Times New Roman"/>
            <w:color w:val="000000"/>
            <w:sz w:val="26"/>
            <w:szCs w:val="26"/>
          </w:rPr>
          <w:delText>6. У разі проведення повторних (других) електронних торгів зі зниженням початкової вартості лота</w:delText>
        </w:r>
      </w:del>
      <w:del w:id="833" w:author="s.pavlenko" w:date="2022-08-19T14:12:00Z">
        <w:r w:rsidRPr="00EE2ED3" w:rsidDel="00A73FEF">
          <w:rPr>
            <w:rFonts w:ascii="Times New Roman" w:eastAsia="Times New Roman" w:hAnsi="Times New Roman" w:cs="Times New Roman"/>
            <w:color w:val="000000"/>
            <w:sz w:val="26"/>
            <w:szCs w:val="26"/>
          </w:rPr>
          <w:delText>,</w:delText>
        </w:r>
      </w:del>
      <w:del w:id="834" w:author="s.pavlenko" w:date="2022-08-23T12:01:00Z">
        <w:r w:rsidRPr="00EE2ED3" w:rsidDel="008A49D3">
          <w:rPr>
            <w:rFonts w:ascii="Times New Roman" w:eastAsia="Times New Roman" w:hAnsi="Times New Roman" w:cs="Times New Roman"/>
            <w:color w:val="000000"/>
            <w:sz w:val="26"/>
            <w:szCs w:val="26"/>
          </w:rPr>
          <w:delText xml:space="preserve"> </w:delText>
        </w:r>
      </w:del>
      <w:del w:id="835" w:author="s.pavlenko" w:date="2022-08-19T14:12:00Z">
        <w:r w:rsidRPr="00EE2ED3" w:rsidDel="00A73FEF">
          <w:rPr>
            <w:rFonts w:ascii="Times New Roman" w:eastAsia="Times New Roman" w:hAnsi="Times New Roman" w:cs="Times New Roman"/>
            <w:color w:val="000000"/>
            <w:sz w:val="26"/>
            <w:szCs w:val="26"/>
          </w:rPr>
          <w:delText xml:space="preserve">тоді </w:delText>
        </w:r>
      </w:del>
      <w:del w:id="836" w:author="s.pavlenko" w:date="2022-08-23T12:01:00Z">
        <w:r w:rsidRPr="00EE2ED3" w:rsidDel="008A49D3">
          <w:rPr>
            <w:rFonts w:ascii="Times New Roman" w:eastAsia="Times New Roman" w:hAnsi="Times New Roman" w:cs="Times New Roman"/>
            <w:color w:val="000000"/>
            <w:sz w:val="26"/>
            <w:szCs w:val="26"/>
          </w:rPr>
          <w:delText>стартова вартість лота автоматично покроково знижується до 70 відсотків його початкової вартості для нерухомого майна та 50 відсотків - для рухомого майна.</w:delText>
        </w:r>
      </w:del>
    </w:p>
    <w:p w:rsidR="00521097" w:rsidRPr="00EE2ED3" w:rsidDel="008A49D3" w:rsidRDefault="00720A98">
      <w:pPr>
        <w:widowControl w:val="0"/>
        <w:spacing w:after="0" w:line="240" w:lineRule="auto"/>
        <w:ind w:firstLine="709"/>
        <w:jc w:val="both"/>
        <w:rPr>
          <w:del w:id="837" w:author="s.pavlenko" w:date="2022-08-23T12:01:00Z"/>
          <w:rFonts w:ascii="Times New Roman" w:eastAsia="Times New Roman" w:hAnsi="Times New Roman" w:cs="Times New Roman"/>
          <w:color w:val="000000"/>
          <w:sz w:val="26"/>
          <w:szCs w:val="26"/>
        </w:rPr>
      </w:pPr>
      <w:del w:id="838" w:author="s.pavlenko" w:date="2022-08-23T12:01:00Z">
        <w:r w:rsidRPr="00EE2ED3" w:rsidDel="008A49D3">
          <w:rPr>
            <w:rFonts w:ascii="Times New Roman" w:eastAsia="Times New Roman" w:hAnsi="Times New Roman" w:cs="Times New Roman"/>
            <w:color w:val="000000"/>
            <w:sz w:val="26"/>
            <w:szCs w:val="26"/>
          </w:rPr>
          <w:delText>У разі проведення повторних (третіх) електронних торгів зі зниженням початкової вартості лота</w:delText>
        </w:r>
      </w:del>
      <w:del w:id="839" w:author="s.pavlenko" w:date="2022-08-19T14:13:00Z">
        <w:r w:rsidRPr="00EE2ED3" w:rsidDel="00A73FEF">
          <w:rPr>
            <w:rFonts w:ascii="Times New Roman" w:eastAsia="Times New Roman" w:hAnsi="Times New Roman" w:cs="Times New Roman"/>
            <w:color w:val="000000"/>
            <w:sz w:val="26"/>
            <w:szCs w:val="26"/>
          </w:rPr>
          <w:delText>,</w:delText>
        </w:r>
      </w:del>
      <w:del w:id="840" w:author="s.pavlenko" w:date="2022-08-23T12:01:00Z">
        <w:r w:rsidRPr="00EE2ED3" w:rsidDel="008A49D3">
          <w:rPr>
            <w:rFonts w:ascii="Times New Roman" w:eastAsia="Times New Roman" w:hAnsi="Times New Roman" w:cs="Times New Roman"/>
            <w:color w:val="000000"/>
            <w:sz w:val="26"/>
            <w:szCs w:val="26"/>
          </w:rPr>
          <w:delText xml:space="preserve"> </w:delText>
        </w:r>
      </w:del>
      <w:del w:id="841" w:author="s.pavlenko" w:date="2022-08-19T14:13:00Z">
        <w:r w:rsidRPr="00EE2ED3" w:rsidDel="00A73FEF">
          <w:rPr>
            <w:rFonts w:ascii="Times New Roman" w:eastAsia="Times New Roman" w:hAnsi="Times New Roman" w:cs="Times New Roman"/>
            <w:color w:val="000000"/>
            <w:sz w:val="26"/>
            <w:szCs w:val="26"/>
          </w:rPr>
          <w:delText xml:space="preserve">тоді </w:delText>
        </w:r>
      </w:del>
      <w:del w:id="842" w:author="s.pavlenko" w:date="2022-08-23T12:01:00Z">
        <w:r w:rsidRPr="00EE2ED3" w:rsidDel="008A49D3">
          <w:rPr>
            <w:rFonts w:ascii="Times New Roman" w:eastAsia="Times New Roman" w:hAnsi="Times New Roman" w:cs="Times New Roman"/>
            <w:color w:val="000000"/>
            <w:sz w:val="26"/>
            <w:szCs w:val="26"/>
          </w:rPr>
          <w:delText>стартова вартість лота автоматично покрокового знижується до 40 відсотків його початкової вартості для нерухомого майна та 30 відсотків - для рухомого майна.</w:delText>
        </w:r>
      </w:del>
    </w:p>
    <w:p w:rsidR="00521097" w:rsidRPr="00EE2ED3" w:rsidDel="008A49D3" w:rsidRDefault="00720A98">
      <w:pPr>
        <w:widowControl w:val="0"/>
        <w:spacing w:after="0" w:line="240" w:lineRule="auto"/>
        <w:ind w:firstLine="709"/>
        <w:jc w:val="both"/>
        <w:rPr>
          <w:del w:id="843" w:author="s.pavlenko" w:date="2022-08-23T12:01:00Z"/>
          <w:rFonts w:ascii="Times New Roman" w:eastAsia="Times New Roman" w:hAnsi="Times New Roman" w:cs="Times New Roman"/>
          <w:color w:val="000000"/>
          <w:sz w:val="26"/>
          <w:szCs w:val="26"/>
        </w:rPr>
      </w:pPr>
      <w:del w:id="844" w:author="s.pavlenko" w:date="2022-08-23T12:01:00Z">
        <w:r w:rsidRPr="00EE2ED3" w:rsidDel="008A49D3">
          <w:rPr>
            <w:rFonts w:ascii="Times New Roman" w:eastAsia="Times New Roman" w:hAnsi="Times New Roman" w:cs="Times New Roman"/>
            <w:color w:val="000000"/>
            <w:sz w:val="26"/>
            <w:szCs w:val="26"/>
          </w:rPr>
          <w:delText xml:space="preserve">Протягом строку проведення повторних електронних торгів відбувається автоматичне зниження стартової та кожної наступної ціни лота відповідно до встановленого в </w:delText>
        </w:r>
      </w:del>
      <w:del w:id="845" w:author="s.pavlenko" w:date="2022-08-19T14:13:00Z">
        <w:r w:rsidRPr="00EE2ED3" w:rsidDel="00A73FEF">
          <w:rPr>
            <w:rFonts w:ascii="Times New Roman" w:eastAsia="Times New Roman" w:hAnsi="Times New Roman" w:cs="Times New Roman"/>
            <w:color w:val="000000"/>
            <w:sz w:val="26"/>
            <w:szCs w:val="26"/>
          </w:rPr>
          <w:delText>п</w:delText>
        </w:r>
      </w:del>
      <w:del w:id="846" w:author="s.pavlenko" w:date="2022-08-23T12:01:00Z">
        <w:r w:rsidRPr="00EE2ED3" w:rsidDel="008A49D3">
          <w:rPr>
            <w:rFonts w:ascii="Times New Roman" w:eastAsia="Times New Roman" w:hAnsi="Times New Roman" w:cs="Times New Roman"/>
            <w:color w:val="000000"/>
            <w:sz w:val="26"/>
            <w:szCs w:val="26"/>
          </w:rPr>
          <w:delText xml:space="preserve">равилах </w:delText>
        </w:r>
      </w:del>
      <w:del w:id="847" w:author="s.pavlenko" w:date="2022-08-19T14:13:00Z">
        <w:r w:rsidRPr="00EE2ED3" w:rsidDel="00A73FEF">
          <w:rPr>
            <w:rFonts w:ascii="Times New Roman" w:eastAsia="Times New Roman" w:hAnsi="Times New Roman" w:cs="Times New Roman"/>
            <w:color w:val="000000"/>
            <w:sz w:val="26"/>
            <w:szCs w:val="26"/>
          </w:rPr>
          <w:delText xml:space="preserve">електронних торгів </w:delText>
        </w:r>
      </w:del>
      <w:del w:id="848" w:author="s.pavlenko" w:date="2022-08-23T12:01:00Z">
        <w:r w:rsidRPr="00EE2ED3" w:rsidDel="008A49D3">
          <w:rPr>
            <w:rFonts w:ascii="Times New Roman" w:eastAsia="Times New Roman" w:hAnsi="Times New Roman" w:cs="Times New Roman"/>
            <w:color w:val="000000"/>
            <w:sz w:val="26"/>
            <w:szCs w:val="26"/>
          </w:rPr>
          <w:delText>кроку зниження ціни лота.</w:delText>
        </w:r>
      </w:del>
    </w:p>
    <w:p w:rsidR="00521097" w:rsidRPr="00EE2ED3" w:rsidDel="008A49D3" w:rsidRDefault="00720A98">
      <w:pPr>
        <w:widowControl w:val="0"/>
        <w:spacing w:after="0" w:line="240" w:lineRule="auto"/>
        <w:ind w:firstLine="709"/>
        <w:jc w:val="both"/>
        <w:rPr>
          <w:del w:id="849" w:author="s.pavlenko" w:date="2022-08-23T12:01:00Z"/>
          <w:rFonts w:ascii="Times New Roman" w:eastAsia="Times New Roman" w:hAnsi="Times New Roman" w:cs="Times New Roman"/>
          <w:color w:val="000000"/>
          <w:sz w:val="26"/>
          <w:szCs w:val="26"/>
        </w:rPr>
      </w:pPr>
      <w:del w:id="850" w:author="s.pavlenko" w:date="2022-08-23T12:01:00Z">
        <w:r w:rsidRPr="00EE2ED3" w:rsidDel="008A49D3">
          <w:rPr>
            <w:rFonts w:ascii="Times New Roman" w:eastAsia="Times New Roman" w:hAnsi="Times New Roman" w:cs="Times New Roman"/>
            <w:color w:val="000000"/>
            <w:sz w:val="26"/>
            <w:szCs w:val="26"/>
          </w:rPr>
          <w:delText>Зниження ціни відбувається до тих пір, поки не з'явиться учасник, бажаючий придбати лот за ціною</w:delText>
        </w:r>
      </w:del>
      <w:del w:id="851" w:author="s.pavlenko" w:date="2022-08-19T14:13:00Z">
        <w:r w:rsidRPr="00EE2ED3" w:rsidDel="00A73FEF">
          <w:rPr>
            <w:rFonts w:ascii="Times New Roman" w:eastAsia="Times New Roman" w:hAnsi="Times New Roman" w:cs="Times New Roman"/>
            <w:color w:val="000000"/>
            <w:sz w:val="26"/>
            <w:szCs w:val="26"/>
          </w:rPr>
          <w:delText>,</w:delText>
        </w:r>
      </w:del>
      <w:del w:id="852" w:author="s.pavlenko" w:date="2022-08-23T12:01:00Z">
        <w:r w:rsidRPr="00EE2ED3" w:rsidDel="008A49D3">
          <w:rPr>
            <w:rFonts w:ascii="Times New Roman" w:eastAsia="Times New Roman" w:hAnsi="Times New Roman" w:cs="Times New Roman"/>
            <w:color w:val="000000"/>
            <w:sz w:val="26"/>
            <w:szCs w:val="26"/>
          </w:rPr>
          <w:delText xml:space="preserve"> не нижче граничної вартості. Такий учасник повинен зробити цінову пропозицію, рівну стартовій актуальній ціні лота. Після цього торги переходять у режим аукціону з підвищенням ціни без можливості зниження початкової вартості лота і подальше зменшення актуальної ціни припиняється.</w:delText>
        </w:r>
      </w:del>
    </w:p>
    <w:p w:rsidR="00521097" w:rsidRPr="00EE2ED3" w:rsidDel="008A49D3" w:rsidRDefault="00720A98">
      <w:pPr>
        <w:widowControl w:val="0"/>
        <w:spacing w:after="0" w:line="240" w:lineRule="auto"/>
        <w:ind w:firstLine="709"/>
        <w:jc w:val="both"/>
        <w:rPr>
          <w:del w:id="853" w:author="s.pavlenko" w:date="2022-08-23T12:01:00Z"/>
          <w:rFonts w:ascii="Times New Roman" w:eastAsia="Times New Roman" w:hAnsi="Times New Roman" w:cs="Times New Roman"/>
          <w:color w:val="000000"/>
          <w:sz w:val="26"/>
          <w:szCs w:val="26"/>
        </w:rPr>
      </w:pPr>
      <w:del w:id="854" w:author="s.pavlenko" w:date="2022-08-23T12:01:00Z">
        <w:r w:rsidRPr="00EE2ED3" w:rsidDel="008A49D3">
          <w:rPr>
            <w:rFonts w:ascii="Times New Roman" w:eastAsia="Times New Roman" w:hAnsi="Times New Roman" w:cs="Times New Roman"/>
            <w:color w:val="000000"/>
            <w:sz w:val="26"/>
            <w:szCs w:val="26"/>
          </w:rPr>
          <w:delText>7. Переможцем електронних торгів визнається учасник, від якого на момент завершення електронних торгів надійшла найвища цінова пропозиція.</w:delText>
        </w:r>
      </w:del>
    </w:p>
    <w:p w:rsidR="00521097" w:rsidRPr="00EE2ED3" w:rsidDel="008A49D3" w:rsidRDefault="00720A98">
      <w:pPr>
        <w:widowControl w:val="0"/>
        <w:spacing w:after="0" w:line="240" w:lineRule="auto"/>
        <w:ind w:firstLine="709"/>
        <w:jc w:val="both"/>
        <w:rPr>
          <w:del w:id="855" w:author="s.pavlenko" w:date="2022-08-23T12:01:00Z"/>
          <w:rFonts w:ascii="Times New Roman" w:eastAsia="Times New Roman" w:hAnsi="Times New Roman" w:cs="Times New Roman"/>
          <w:color w:val="000000"/>
          <w:sz w:val="26"/>
          <w:szCs w:val="26"/>
        </w:rPr>
      </w:pPr>
      <w:del w:id="856" w:author="s.pavlenko" w:date="2022-08-23T12:01:00Z">
        <w:r w:rsidRPr="00EE2ED3" w:rsidDel="008A49D3">
          <w:rPr>
            <w:rFonts w:ascii="Times New Roman" w:eastAsia="Times New Roman" w:hAnsi="Times New Roman" w:cs="Times New Roman"/>
            <w:color w:val="000000"/>
            <w:sz w:val="26"/>
            <w:szCs w:val="26"/>
          </w:rPr>
          <w:delText>Якщо один із учасників запропонував придбати лот за стартовою ціною і пропозицій щодо його купівлі від інших учасників не надійшло, лот продається за стартовою ціною.</w:delText>
        </w:r>
      </w:del>
    </w:p>
    <w:p w:rsidR="00521097" w:rsidRPr="00EE2ED3" w:rsidDel="008A49D3" w:rsidRDefault="00720A98">
      <w:pPr>
        <w:widowControl w:val="0"/>
        <w:spacing w:after="0" w:line="240" w:lineRule="auto"/>
        <w:ind w:firstLine="709"/>
        <w:jc w:val="both"/>
        <w:rPr>
          <w:del w:id="857" w:author="s.pavlenko" w:date="2022-08-23T12:01:00Z"/>
          <w:rFonts w:ascii="Times New Roman" w:eastAsia="Times New Roman" w:hAnsi="Times New Roman" w:cs="Times New Roman"/>
          <w:sz w:val="26"/>
          <w:szCs w:val="26"/>
        </w:rPr>
      </w:pPr>
      <w:del w:id="858" w:author="s.pavlenko" w:date="2022-08-23T12:01:00Z">
        <w:r w:rsidRPr="00EE2ED3" w:rsidDel="008A49D3">
          <w:rPr>
            <w:rFonts w:ascii="Times New Roman" w:eastAsia="Times New Roman" w:hAnsi="Times New Roman" w:cs="Times New Roman"/>
            <w:color w:val="000000"/>
            <w:sz w:val="26"/>
            <w:szCs w:val="26"/>
          </w:rPr>
          <w:delText>8. У разі допуску до повторних електронних торгів менше двох учасників, неподання протягом часу торгів цінової пропозиції, що не менше як на крок перевищує стартову ціну лоту, повторні електронні торги вважаються такими, що не відбулися.</w:delText>
        </w:r>
      </w:del>
    </w:p>
    <w:p w:rsidR="00521097" w:rsidRPr="00EE2ED3" w:rsidDel="008A49D3" w:rsidRDefault="00521097">
      <w:pPr>
        <w:widowControl w:val="0"/>
        <w:spacing w:after="0" w:line="240" w:lineRule="auto"/>
        <w:ind w:firstLine="709"/>
        <w:jc w:val="both"/>
        <w:rPr>
          <w:del w:id="859" w:author="s.pavlenko" w:date="2022-08-23T12:01:00Z"/>
          <w:rFonts w:ascii="Times New Roman" w:eastAsia="Times New Roman" w:hAnsi="Times New Roman" w:cs="Times New Roman"/>
          <w:sz w:val="26"/>
          <w:szCs w:val="26"/>
        </w:rPr>
      </w:pPr>
    </w:p>
    <w:p w:rsidR="00521097" w:rsidRPr="00EE2ED3" w:rsidDel="008A49D3" w:rsidRDefault="00720A98">
      <w:pPr>
        <w:widowControl w:val="0"/>
        <w:spacing w:after="0" w:line="240" w:lineRule="auto"/>
        <w:ind w:firstLine="709"/>
        <w:jc w:val="center"/>
        <w:rPr>
          <w:del w:id="860" w:author="s.pavlenko" w:date="2022-08-23T12:01:00Z"/>
          <w:rFonts w:ascii="Times New Roman" w:eastAsia="Times New Roman" w:hAnsi="Times New Roman" w:cs="Times New Roman"/>
          <w:color w:val="000000"/>
          <w:sz w:val="26"/>
          <w:szCs w:val="26"/>
        </w:rPr>
      </w:pPr>
      <w:del w:id="861" w:author="s.pavlenko" w:date="2022-08-23T12:01:00Z">
        <w:r w:rsidRPr="00EE2ED3" w:rsidDel="008A49D3">
          <w:rPr>
            <w:rFonts w:ascii="Times New Roman" w:eastAsia="Times New Roman" w:hAnsi="Times New Roman" w:cs="Times New Roman"/>
            <w:b/>
            <w:sz w:val="26"/>
            <w:szCs w:val="26"/>
          </w:rPr>
          <w:delText>VІ. Особливості реалізації активів у вигляді товарів або продукції, що піддаються швидкому псуванню</w:delText>
        </w:r>
      </w:del>
    </w:p>
    <w:p w:rsidR="00521097" w:rsidRPr="00EE2ED3" w:rsidDel="008A49D3" w:rsidRDefault="00720A98">
      <w:pPr>
        <w:widowControl w:val="0"/>
        <w:spacing w:after="0" w:line="240" w:lineRule="auto"/>
        <w:ind w:firstLine="709"/>
        <w:jc w:val="both"/>
        <w:rPr>
          <w:del w:id="862" w:author="s.pavlenko" w:date="2022-08-23T12:01:00Z"/>
          <w:rFonts w:ascii="Times New Roman" w:eastAsia="Times New Roman" w:hAnsi="Times New Roman" w:cs="Times New Roman"/>
          <w:color w:val="000000"/>
          <w:sz w:val="26"/>
          <w:szCs w:val="26"/>
        </w:rPr>
      </w:pPr>
      <w:del w:id="863" w:author="s.pavlenko" w:date="2022-08-23T12:01:00Z">
        <w:r w:rsidRPr="00EE2ED3" w:rsidDel="008A49D3">
          <w:rPr>
            <w:rFonts w:ascii="Times New Roman" w:eastAsia="Times New Roman" w:hAnsi="Times New Roman" w:cs="Times New Roman"/>
            <w:color w:val="000000"/>
            <w:sz w:val="26"/>
            <w:szCs w:val="26"/>
          </w:rPr>
          <w:delText>1. Реалізація активів у вигляді товарів або продукції, що піддаються швидкому псуванню, здійснюється шляхом проведення електронних торгів</w:delText>
        </w:r>
      </w:del>
      <w:del w:id="864" w:author="s.pavlenko" w:date="2022-08-19T14:14:00Z">
        <w:r w:rsidRPr="00EE2ED3" w:rsidDel="00755B6D">
          <w:rPr>
            <w:rFonts w:ascii="Times New Roman" w:eastAsia="Times New Roman" w:hAnsi="Times New Roman" w:cs="Times New Roman"/>
            <w:color w:val="000000"/>
            <w:sz w:val="26"/>
            <w:szCs w:val="26"/>
          </w:rPr>
          <w:delText>,</w:delText>
        </w:r>
      </w:del>
      <w:del w:id="865" w:author="s.pavlenko" w:date="2022-08-23T12:01:00Z">
        <w:r w:rsidRPr="00EE2ED3" w:rsidDel="008A49D3">
          <w:rPr>
            <w:rFonts w:ascii="Times New Roman" w:eastAsia="Times New Roman" w:hAnsi="Times New Roman" w:cs="Times New Roman"/>
            <w:color w:val="000000"/>
            <w:sz w:val="26"/>
            <w:szCs w:val="26"/>
          </w:rPr>
          <w:delText xml:space="preserve"> на умовах цих Правил</w:delText>
        </w:r>
      </w:del>
      <w:del w:id="866" w:author="s.pavlenko" w:date="2022-08-19T14:14:00Z">
        <w:r w:rsidRPr="00EE2ED3" w:rsidDel="00755B6D">
          <w:rPr>
            <w:rFonts w:ascii="Times New Roman" w:eastAsia="Times New Roman" w:hAnsi="Times New Roman" w:cs="Times New Roman"/>
            <w:color w:val="000000"/>
            <w:sz w:val="26"/>
            <w:szCs w:val="26"/>
          </w:rPr>
          <w:delText>,</w:delText>
        </w:r>
      </w:del>
      <w:del w:id="867" w:author="s.pavlenko" w:date="2022-08-23T12:01:00Z">
        <w:r w:rsidRPr="00EE2ED3" w:rsidDel="008A49D3">
          <w:rPr>
            <w:rFonts w:ascii="Times New Roman" w:eastAsia="Times New Roman" w:hAnsi="Times New Roman" w:cs="Times New Roman"/>
            <w:color w:val="000000"/>
            <w:sz w:val="26"/>
            <w:szCs w:val="26"/>
          </w:rPr>
          <w:delText xml:space="preserve"> з урахуванням особливостей визначених цим Розділом. </w:delText>
        </w:r>
      </w:del>
    </w:p>
    <w:p w:rsidR="00521097" w:rsidRPr="00EE2ED3" w:rsidDel="008A49D3" w:rsidRDefault="00720A98">
      <w:pPr>
        <w:widowControl w:val="0"/>
        <w:spacing w:after="0" w:line="240" w:lineRule="auto"/>
        <w:ind w:firstLine="709"/>
        <w:jc w:val="both"/>
        <w:rPr>
          <w:del w:id="868" w:author="s.pavlenko" w:date="2022-08-23T12:01:00Z"/>
          <w:rFonts w:ascii="Times New Roman" w:eastAsia="Times New Roman" w:hAnsi="Times New Roman" w:cs="Times New Roman"/>
          <w:color w:val="000000"/>
          <w:sz w:val="26"/>
          <w:szCs w:val="26"/>
        </w:rPr>
      </w:pPr>
      <w:del w:id="869" w:author="s.pavlenko" w:date="2022-08-23T12:01:00Z">
        <w:r w:rsidRPr="00EE2ED3" w:rsidDel="008A49D3">
          <w:rPr>
            <w:rFonts w:ascii="Times New Roman" w:eastAsia="Times New Roman" w:hAnsi="Times New Roman" w:cs="Times New Roman"/>
            <w:color w:val="000000"/>
            <w:sz w:val="26"/>
            <w:szCs w:val="26"/>
          </w:rPr>
          <w:delText>2. Строк підготовки до проведення повторних (других, третіх) електронних торгів з реалізації</w:delText>
        </w:r>
        <w:r w:rsidR="005D4BAB" w:rsidDel="008A49D3">
          <w:rPr>
            <w:rFonts w:ascii="Times New Roman" w:eastAsia="Times New Roman" w:hAnsi="Times New Roman" w:cs="Times New Roman"/>
            <w:color w:val="000000"/>
            <w:sz w:val="26"/>
            <w:szCs w:val="26"/>
          </w:rPr>
          <w:delText xml:space="preserve"> активів визначених у цьому Розділі становить п’ять календарних днів.</w:delText>
        </w:r>
        <w:r w:rsidRPr="00EE2ED3" w:rsidDel="008A49D3">
          <w:rPr>
            <w:rFonts w:ascii="Times New Roman" w:eastAsia="Times New Roman" w:hAnsi="Times New Roman" w:cs="Times New Roman"/>
            <w:color w:val="000000"/>
            <w:sz w:val="26"/>
            <w:szCs w:val="26"/>
          </w:rPr>
          <w:delText xml:space="preserve"> </w:delText>
        </w:r>
      </w:del>
    </w:p>
    <w:p w:rsidR="00521097" w:rsidRPr="00EE2ED3" w:rsidDel="008A49D3" w:rsidRDefault="00720A98">
      <w:pPr>
        <w:widowControl w:val="0"/>
        <w:spacing w:after="0" w:line="240" w:lineRule="auto"/>
        <w:ind w:firstLine="709"/>
        <w:jc w:val="both"/>
        <w:rPr>
          <w:del w:id="870" w:author="s.pavlenko" w:date="2022-08-23T12:01:00Z"/>
          <w:rFonts w:ascii="Times New Roman" w:eastAsia="Times New Roman" w:hAnsi="Times New Roman" w:cs="Times New Roman"/>
          <w:color w:val="000000"/>
          <w:sz w:val="26"/>
          <w:szCs w:val="26"/>
        </w:rPr>
      </w:pPr>
      <w:del w:id="871" w:author="s.pavlenko" w:date="2022-08-23T12:01:00Z">
        <w:r w:rsidRPr="00EE2ED3" w:rsidDel="008A49D3">
          <w:rPr>
            <w:rFonts w:ascii="Times New Roman" w:eastAsia="Times New Roman" w:hAnsi="Times New Roman" w:cs="Times New Roman"/>
            <w:color w:val="000000"/>
            <w:sz w:val="26"/>
            <w:szCs w:val="26"/>
          </w:rPr>
          <w:delText>3. Організатор вносить до ЕТС інформацію про активи у вигляді товарів або продукції, що піддаються швидкому псуванню, та формує відповідний лот електронних торгів на підставі отриманої ним заявки не пізніше дня, наступного за днем отримання звіту про оцінку майна</w:delText>
        </w:r>
        <w:r w:rsidR="005D4BAB" w:rsidDel="008A49D3">
          <w:rPr>
            <w:rFonts w:ascii="Times New Roman" w:eastAsia="Times New Roman" w:hAnsi="Times New Roman" w:cs="Times New Roman"/>
            <w:color w:val="000000"/>
            <w:sz w:val="26"/>
            <w:szCs w:val="26"/>
          </w:rPr>
          <w:delText xml:space="preserve"> (акта про оцінку майна)</w:delText>
        </w:r>
        <w:r w:rsidRPr="00EE2ED3" w:rsidDel="008A49D3">
          <w:rPr>
            <w:rFonts w:ascii="Times New Roman" w:eastAsia="Times New Roman" w:hAnsi="Times New Roman" w:cs="Times New Roman"/>
            <w:color w:val="000000"/>
            <w:sz w:val="26"/>
            <w:szCs w:val="26"/>
          </w:rPr>
          <w:delText>.</w:delText>
        </w:r>
      </w:del>
    </w:p>
    <w:p w:rsidR="00521097" w:rsidRPr="00EE2ED3" w:rsidDel="008A49D3" w:rsidRDefault="00720A98">
      <w:pPr>
        <w:widowControl w:val="0"/>
        <w:spacing w:after="0" w:line="240" w:lineRule="auto"/>
        <w:ind w:firstLine="709"/>
        <w:jc w:val="both"/>
        <w:rPr>
          <w:del w:id="872" w:author="s.pavlenko" w:date="2022-08-23T12:01:00Z"/>
          <w:rFonts w:ascii="Times New Roman" w:eastAsia="Times New Roman" w:hAnsi="Times New Roman" w:cs="Times New Roman"/>
          <w:color w:val="000000"/>
          <w:sz w:val="26"/>
          <w:szCs w:val="26"/>
        </w:rPr>
      </w:pPr>
      <w:del w:id="873" w:author="s.pavlenko" w:date="2022-08-23T12:01:00Z">
        <w:r w:rsidRPr="00EE2ED3" w:rsidDel="008A49D3">
          <w:rPr>
            <w:rFonts w:ascii="Times New Roman" w:eastAsia="Times New Roman" w:hAnsi="Times New Roman" w:cs="Times New Roman"/>
            <w:color w:val="000000"/>
            <w:sz w:val="26"/>
            <w:szCs w:val="26"/>
          </w:rPr>
          <w:delText>4. Нереалізоване на перших електронних торгах майно у вигляді товарів або продукції, яке піддається швидкому псуванню, підлягає реалізації з урахуванням допустимих законодавством строків реалізації зазначеної продукції, але не довше ніж за три місяці до закінчення строку (терміну) її придатності.</w:delText>
        </w:r>
      </w:del>
    </w:p>
    <w:p w:rsidR="00521097" w:rsidRPr="00EE2ED3" w:rsidDel="008A49D3" w:rsidRDefault="00521097">
      <w:pPr>
        <w:widowControl w:val="0"/>
        <w:spacing w:after="0" w:line="240" w:lineRule="auto"/>
        <w:rPr>
          <w:del w:id="874" w:author="s.pavlenko" w:date="2022-08-23T12:01:00Z"/>
          <w:rFonts w:ascii="Times New Roman" w:eastAsia="Times New Roman" w:hAnsi="Times New Roman" w:cs="Times New Roman"/>
          <w:color w:val="000000"/>
          <w:sz w:val="26"/>
          <w:szCs w:val="26"/>
        </w:rPr>
      </w:pPr>
    </w:p>
    <w:p w:rsidR="00521097" w:rsidRPr="00EE2ED3" w:rsidDel="008A49D3" w:rsidRDefault="00720A98">
      <w:pPr>
        <w:widowControl w:val="0"/>
        <w:spacing w:after="0" w:line="240" w:lineRule="auto"/>
        <w:ind w:firstLine="709"/>
        <w:jc w:val="center"/>
        <w:rPr>
          <w:del w:id="875" w:author="s.pavlenko" w:date="2022-08-23T12:01:00Z"/>
          <w:rFonts w:ascii="Times New Roman" w:eastAsia="Times New Roman" w:hAnsi="Times New Roman" w:cs="Times New Roman"/>
          <w:sz w:val="26"/>
          <w:szCs w:val="26"/>
        </w:rPr>
      </w:pPr>
      <w:del w:id="876" w:author="s.pavlenko" w:date="2022-08-23T12:01:00Z">
        <w:r w:rsidRPr="00EE2ED3" w:rsidDel="008A49D3">
          <w:rPr>
            <w:rFonts w:ascii="Times New Roman" w:eastAsia="Times New Roman" w:hAnsi="Times New Roman" w:cs="Times New Roman"/>
            <w:b/>
            <w:sz w:val="26"/>
            <w:szCs w:val="26"/>
          </w:rPr>
          <w:delText>VІІ. Оформлення результатів електронних торгів</w:delText>
        </w:r>
      </w:del>
    </w:p>
    <w:p w:rsidR="00521097" w:rsidRPr="00EE2ED3" w:rsidDel="008A49D3" w:rsidRDefault="00720A98">
      <w:pPr>
        <w:widowControl w:val="0"/>
        <w:spacing w:after="0" w:line="240" w:lineRule="auto"/>
        <w:ind w:firstLine="709"/>
        <w:jc w:val="both"/>
        <w:rPr>
          <w:del w:id="877" w:author="s.pavlenko" w:date="2022-08-23T12:01:00Z"/>
          <w:rFonts w:ascii="Times New Roman" w:eastAsia="Times New Roman" w:hAnsi="Times New Roman" w:cs="Times New Roman"/>
          <w:sz w:val="26"/>
          <w:szCs w:val="26"/>
        </w:rPr>
      </w:pPr>
      <w:del w:id="878" w:author="s.pavlenko" w:date="2022-08-23T12:01:00Z">
        <w:r w:rsidRPr="00EE2ED3" w:rsidDel="008A49D3">
          <w:rPr>
            <w:rFonts w:ascii="Times New Roman" w:eastAsia="Times New Roman" w:hAnsi="Times New Roman" w:cs="Times New Roman"/>
            <w:sz w:val="26"/>
            <w:szCs w:val="26"/>
          </w:rPr>
          <w:delText>1. Після закін</w:delText>
        </w:r>
        <w:r w:rsidR="00674BD3" w:rsidRPr="00EE2ED3" w:rsidDel="008A49D3">
          <w:rPr>
            <w:rFonts w:ascii="Times New Roman" w:eastAsia="Times New Roman" w:hAnsi="Times New Roman" w:cs="Times New Roman"/>
            <w:sz w:val="26"/>
            <w:szCs w:val="26"/>
          </w:rPr>
          <w:delText>чення електронних торгів на веб</w:delText>
        </w:r>
        <w:r w:rsidRPr="00EE2ED3" w:rsidDel="008A49D3">
          <w:rPr>
            <w:rFonts w:ascii="Times New Roman" w:eastAsia="Times New Roman" w:hAnsi="Times New Roman" w:cs="Times New Roman"/>
            <w:sz w:val="26"/>
            <w:szCs w:val="26"/>
          </w:rPr>
          <w:delText>сайті відображаються відомості про завершення електронних торгів. ЕТС формує протокол електронних торгів по лоту у день проведення таких електронних торгів або не пізніше наступного робочого дня.</w:delText>
        </w:r>
      </w:del>
    </w:p>
    <w:p w:rsidR="00521097" w:rsidRPr="00EE2ED3" w:rsidDel="008A49D3" w:rsidRDefault="00720A98">
      <w:pPr>
        <w:widowControl w:val="0"/>
        <w:spacing w:after="0" w:line="240" w:lineRule="auto"/>
        <w:ind w:firstLine="709"/>
        <w:jc w:val="both"/>
        <w:rPr>
          <w:del w:id="879" w:author="s.pavlenko" w:date="2022-08-23T12:01:00Z"/>
          <w:rFonts w:ascii="Times New Roman" w:eastAsia="Times New Roman" w:hAnsi="Times New Roman" w:cs="Times New Roman"/>
          <w:sz w:val="26"/>
          <w:szCs w:val="26"/>
        </w:rPr>
      </w:pPr>
      <w:del w:id="880" w:author="s.pavlenko" w:date="2022-08-23T12:01:00Z">
        <w:r w:rsidRPr="00EE2ED3" w:rsidDel="008A49D3">
          <w:rPr>
            <w:rFonts w:ascii="Times New Roman" w:eastAsia="Times New Roman" w:hAnsi="Times New Roman" w:cs="Times New Roman"/>
            <w:sz w:val="26"/>
            <w:szCs w:val="26"/>
          </w:rPr>
          <w:delText>У протоколі вказується така інформація:</w:delText>
        </w:r>
      </w:del>
    </w:p>
    <w:p w:rsidR="00521097" w:rsidRPr="00EE2ED3" w:rsidDel="008A49D3" w:rsidRDefault="00720A98">
      <w:pPr>
        <w:widowControl w:val="0"/>
        <w:spacing w:after="0" w:line="240" w:lineRule="auto"/>
        <w:ind w:firstLine="709"/>
        <w:jc w:val="both"/>
        <w:rPr>
          <w:del w:id="881" w:author="s.pavlenko" w:date="2022-08-23T12:01:00Z"/>
          <w:rFonts w:ascii="Times New Roman" w:eastAsia="Times New Roman" w:hAnsi="Times New Roman" w:cs="Times New Roman"/>
          <w:sz w:val="26"/>
          <w:szCs w:val="26"/>
        </w:rPr>
      </w:pPr>
      <w:del w:id="882" w:author="s.pavlenko" w:date="2022-08-23T12:01:00Z">
        <w:r w:rsidRPr="00EE2ED3" w:rsidDel="008A49D3">
          <w:rPr>
            <w:rFonts w:ascii="Times New Roman" w:eastAsia="Times New Roman" w:hAnsi="Times New Roman" w:cs="Times New Roman"/>
            <w:sz w:val="26"/>
            <w:szCs w:val="26"/>
          </w:rPr>
          <w:delText>1) номер лота;</w:delText>
        </w:r>
      </w:del>
    </w:p>
    <w:p w:rsidR="00521097" w:rsidRPr="00EE2ED3" w:rsidDel="008A49D3" w:rsidRDefault="00720A98">
      <w:pPr>
        <w:widowControl w:val="0"/>
        <w:spacing w:after="0" w:line="240" w:lineRule="auto"/>
        <w:ind w:firstLine="709"/>
        <w:jc w:val="both"/>
        <w:rPr>
          <w:del w:id="883" w:author="s.pavlenko" w:date="2022-08-23T12:01:00Z"/>
          <w:rFonts w:ascii="Times New Roman" w:eastAsia="Times New Roman" w:hAnsi="Times New Roman" w:cs="Times New Roman"/>
          <w:sz w:val="26"/>
          <w:szCs w:val="26"/>
        </w:rPr>
      </w:pPr>
      <w:del w:id="884" w:author="s.pavlenko" w:date="2022-08-23T12:01:00Z">
        <w:r w:rsidRPr="00EE2ED3" w:rsidDel="008A49D3">
          <w:rPr>
            <w:rFonts w:ascii="Times New Roman" w:eastAsia="Times New Roman" w:hAnsi="Times New Roman" w:cs="Times New Roman"/>
            <w:sz w:val="26"/>
            <w:szCs w:val="26"/>
          </w:rPr>
          <w:delText>2) назва та опис лота;</w:delText>
        </w:r>
      </w:del>
    </w:p>
    <w:p w:rsidR="00521097" w:rsidRPr="00EE2ED3" w:rsidDel="008A49D3" w:rsidRDefault="00720A98">
      <w:pPr>
        <w:widowControl w:val="0"/>
        <w:spacing w:after="0" w:line="240" w:lineRule="auto"/>
        <w:ind w:firstLine="709"/>
        <w:jc w:val="both"/>
        <w:rPr>
          <w:del w:id="885" w:author="s.pavlenko" w:date="2022-08-23T12:01:00Z"/>
          <w:rFonts w:ascii="Times New Roman" w:eastAsia="Times New Roman" w:hAnsi="Times New Roman" w:cs="Times New Roman"/>
          <w:sz w:val="26"/>
          <w:szCs w:val="26"/>
        </w:rPr>
      </w:pPr>
      <w:del w:id="886" w:author="s.pavlenko" w:date="2022-08-23T12:01:00Z">
        <w:r w:rsidRPr="00EE2ED3" w:rsidDel="008A49D3">
          <w:rPr>
            <w:rFonts w:ascii="Times New Roman" w:eastAsia="Times New Roman" w:hAnsi="Times New Roman" w:cs="Times New Roman"/>
            <w:sz w:val="26"/>
            <w:szCs w:val="26"/>
          </w:rPr>
          <w:delText>3) учасники електронних торгів;</w:delText>
        </w:r>
      </w:del>
    </w:p>
    <w:p w:rsidR="00521097" w:rsidRPr="00EE2ED3" w:rsidDel="008A49D3" w:rsidRDefault="00720A98">
      <w:pPr>
        <w:widowControl w:val="0"/>
        <w:spacing w:after="0" w:line="240" w:lineRule="auto"/>
        <w:ind w:firstLine="709"/>
        <w:jc w:val="both"/>
        <w:rPr>
          <w:del w:id="887" w:author="s.pavlenko" w:date="2022-08-23T12:01:00Z"/>
          <w:rFonts w:ascii="Times New Roman" w:eastAsia="Times New Roman" w:hAnsi="Times New Roman" w:cs="Times New Roman"/>
          <w:sz w:val="26"/>
          <w:szCs w:val="26"/>
        </w:rPr>
      </w:pPr>
      <w:del w:id="888" w:author="s.pavlenko" w:date="2022-08-23T12:01:00Z">
        <w:r w:rsidRPr="00EE2ED3" w:rsidDel="008A49D3">
          <w:rPr>
            <w:rFonts w:ascii="Times New Roman" w:eastAsia="Times New Roman" w:hAnsi="Times New Roman" w:cs="Times New Roman"/>
            <w:sz w:val="26"/>
            <w:szCs w:val="26"/>
          </w:rPr>
          <w:delText>4) стартова ціна лота;</w:delText>
        </w:r>
      </w:del>
    </w:p>
    <w:p w:rsidR="00521097" w:rsidRPr="00EE2ED3" w:rsidDel="008A49D3" w:rsidRDefault="00720A98">
      <w:pPr>
        <w:widowControl w:val="0"/>
        <w:spacing w:after="0" w:line="240" w:lineRule="auto"/>
        <w:ind w:firstLine="709"/>
        <w:jc w:val="both"/>
        <w:rPr>
          <w:del w:id="889" w:author="s.pavlenko" w:date="2022-08-23T12:01:00Z"/>
          <w:rFonts w:ascii="Times New Roman" w:eastAsia="Times New Roman" w:hAnsi="Times New Roman" w:cs="Times New Roman"/>
          <w:sz w:val="26"/>
          <w:szCs w:val="26"/>
        </w:rPr>
      </w:pPr>
      <w:del w:id="890" w:author="s.pavlenko" w:date="2022-08-23T12:01:00Z">
        <w:r w:rsidRPr="00EE2ED3" w:rsidDel="008A49D3">
          <w:rPr>
            <w:rFonts w:ascii="Times New Roman" w:eastAsia="Times New Roman" w:hAnsi="Times New Roman" w:cs="Times New Roman"/>
            <w:sz w:val="26"/>
            <w:szCs w:val="26"/>
          </w:rPr>
          <w:delText>5) перебіг проведення електронних торгів та ціна продажу лота;</w:delText>
        </w:r>
      </w:del>
    </w:p>
    <w:p w:rsidR="00521097" w:rsidRPr="00EE2ED3" w:rsidDel="008A49D3" w:rsidRDefault="00720A98">
      <w:pPr>
        <w:widowControl w:val="0"/>
        <w:spacing w:after="0" w:line="240" w:lineRule="auto"/>
        <w:ind w:firstLine="709"/>
        <w:jc w:val="both"/>
        <w:rPr>
          <w:del w:id="891" w:author="s.pavlenko" w:date="2022-08-23T12:01:00Z"/>
          <w:rFonts w:ascii="Times New Roman" w:eastAsia="Times New Roman" w:hAnsi="Times New Roman" w:cs="Times New Roman"/>
          <w:sz w:val="26"/>
          <w:szCs w:val="26"/>
        </w:rPr>
      </w:pPr>
      <w:del w:id="892" w:author="s.pavlenko" w:date="2022-08-23T12:01:00Z">
        <w:r w:rsidRPr="00EE2ED3" w:rsidDel="008A49D3">
          <w:rPr>
            <w:rFonts w:ascii="Times New Roman" w:eastAsia="Times New Roman" w:hAnsi="Times New Roman" w:cs="Times New Roman"/>
            <w:sz w:val="26"/>
            <w:szCs w:val="26"/>
          </w:rPr>
          <w:delText xml:space="preserve">6) прізвище, ім'я та по батькові фізичної особи - переможця електронних торгів, серія </w:delText>
        </w:r>
        <w:commentRangeStart w:id="893"/>
        <w:r w:rsidRPr="00EE2ED3" w:rsidDel="008A49D3">
          <w:rPr>
            <w:rFonts w:ascii="Times New Roman" w:eastAsia="Times New Roman" w:hAnsi="Times New Roman" w:cs="Times New Roman"/>
            <w:sz w:val="26"/>
            <w:szCs w:val="26"/>
          </w:rPr>
          <w:delText xml:space="preserve">та номер/номер документа, що посвідчує її особу </w:delText>
        </w:r>
        <w:commentRangeEnd w:id="893"/>
        <w:r w:rsidR="00755B6D" w:rsidDel="008A49D3">
          <w:rPr>
            <w:rStyle w:val="ab"/>
          </w:rPr>
          <w:commentReference w:id="893"/>
        </w:r>
        <w:r w:rsidRPr="00EE2ED3" w:rsidDel="008A49D3">
          <w:rPr>
            <w:rFonts w:ascii="Times New Roman" w:eastAsia="Times New Roman" w:hAnsi="Times New Roman" w:cs="Times New Roman"/>
            <w:sz w:val="26"/>
            <w:szCs w:val="26"/>
          </w:rPr>
          <w:delText>(у разі коли переможцем електронних торгів є юридична особа, зазначаються її найменування, місцезнаходження та код згідно з ЄДРПОУ);</w:delText>
        </w:r>
      </w:del>
    </w:p>
    <w:p w:rsidR="00521097" w:rsidRPr="00EE2ED3" w:rsidDel="008A49D3" w:rsidRDefault="00720A98">
      <w:pPr>
        <w:widowControl w:val="0"/>
        <w:spacing w:after="0" w:line="240" w:lineRule="auto"/>
        <w:ind w:firstLine="709"/>
        <w:jc w:val="both"/>
        <w:rPr>
          <w:del w:id="894" w:author="s.pavlenko" w:date="2022-08-23T12:01:00Z"/>
          <w:rFonts w:ascii="Times New Roman" w:eastAsia="Times New Roman" w:hAnsi="Times New Roman" w:cs="Times New Roman"/>
          <w:sz w:val="26"/>
          <w:szCs w:val="26"/>
        </w:rPr>
      </w:pPr>
      <w:del w:id="895" w:author="s.pavlenko" w:date="2022-08-23T12:01:00Z">
        <w:r w:rsidRPr="00EE2ED3" w:rsidDel="008A49D3">
          <w:rPr>
            <w:rFonts w:ascii="Times New Roman" w:eastAsia="Times New Roman" w:hAnsi="Times New Roman" w:cs="Times New Roman"/>
            <w:sz w:val="26"/>
            <w:szCs w:val="26"/>
          </w:rPr>
          <w:delText>7) сума коштів, яка підлягає сплаті, в тому числі вказується розмір винагороди (додаткової винагороди) Організатора; </w:delText>
        </w:r>
      </w:del>
    </w:p>
    <w:p w:rsidR="00521097" w:rsidRPr="00EE2ED3" w:rsidDel="008A49D3" w:rsidRDefault="00720A98">
      <w:pPr>
        <w:widowControl w:val="0"/>
        <w:spacing w:after="0" w:line="240" w:lineRule="auto"/>
        <w:ind w:firstLine="709"/>
        <w:jc w:val="both"/>
        <w:rPr>
          <w:del w:id="896" w:author="s.pavlenko" w:date="2022-08-23T12:01:00Z"/>
          <w:rFonts w:ascii="Times New Roman" w:eastAsia="Times New Roman" w:hAnsi="Times New Roman" w:cs="Times New Roman"/>
          <w:sz w:val="26"/>
          <w:szCs w:val="26"/>
        </w:rPr>
      </w:pPr>
      <w:del w:id="897" w:author="s.pavlenko" w:date="2022-08-23T12:01:00Z">
        <w:r w:rsidRPr="00EE2ED3" w:rsidDel="008A49D3">
          <w:rPr>
            <w:rFonts w:ascii="Times New Roman" w:eastAsia="Times New Roman" w:hAnsi="Times New Roman" w:cs="Times New Roman"/>
            <w:sz w:val="26"/>
            <w:szCs w:val="26"/>
          </w:rPr>
          <w:delText>8) реквізити та номер рахунку IBAN АРМА, на які мають бути перераховані кошти за придбаний актив;</w:delText>
        </w:r>
      </w:del>
    </w:p>
    <w:p w:rsidR="00521097" w:rsidRPr="00EE2ED3" w:rsidDel="008A49D3" w:rsidRDefault="00720A98">
      <w:pPr>
        <w:widowControl w:val="0"/>
        <w:spacing w:after="0" w:line="240" w:lineRule="auto"/>
        <w:ind w:firstLine="709"/>
        <w:jc w:val="both"/>
        <w:rPr>
          <w:del w:id="898" w:author="s.pavlenko" w:date="2022-08-23T12:01:00Z"/>
          <w:rFonts w:ascii="Times New Roman" w:eastAsia="Times New Roman" w:hAnsi="Times New Roman" w:cs="Times New Roman"/>
          <w:sz w:val="26"/>
          <w:szCs w:val="26"/>
        </w:rPr>
      </w:pPr>
      <w:del w:id="899" w:author="s.pavlenko" w:date="2022-08-23T12:01:00Z">
        <w:r w:rsidRPr="00EE2ED3" w:rsidDel="008A49D3">
          <w:rPr>
            <w:rFonts w:ascii="Times New Roman" w:eastAsia="Times New Roman" w:hAnsi="Times New Roman" w:cs="Times New Roman"/>
            <w:sz w:val="26"/>
            <w:szCs w:val="26"/>
          </w:rPr>
          <w:delText>9) дата, до якої повинні бути перераховані кошти.</w:delText>
        </w:r>
      </w:del>
    </w:p>
    <w:p w:rsidR="00521097" w:rsidRPr="00EE2ED3" w:rsidDel="008A49D3" w:rsidRDefault="00720A98">
      <w:pPr>
        <w:widowControl w:val="0"/>
        <w:spacing w:after="0" w:line="240" w:lineRule="auto"/>
        <w:ind w:firstLine="709"/>
        <w:jc w:val="both"/>
        <w:rPr>
          <w:del w:id="900" w:author="s.pavlenko" w:date="2022-08-23T12:01:00Z"/>
          <w:rFonts w:ascii="Times New Roman" w:eastAsia="Times New Roman" w:hAnsi="Times New Roman" w:cs="Times New Roman"/>
          <w:sz w:val="26"/>
          <w:szCs w:val="26"/>
        </w:rPr>
      </w:pPr>
      <w:del w:id="901" w:author="s.pavlenko" w:date="2022-08-23T12:01:00Z">
        <w:r w:rsidRPr="00EE2ED3" w:rsidDel="008A49D3">
          <w:rPr>
            <w:rFonts w:ascii="Times New Roman" w:eastAsia="Times New Roman" w:hAnsi="Times New Roman" w:cs="Times New Roman"/>
            <w:sz w:val="26"/>
            <w:szCs w:val="26"/>
          </w:rPr>
          <w:delText>2. ЕТС у день проведення електронних торгів або не пізніше наступного робочого дня надсилає переможцю електронних торгів протокол електронних торгів по лоту з повною інформацією про переможця електронних торгів.</w:delText>
        </w:r>
      </w:del>
    </w:p>
    <w:p w:rsidR="00521097" w:rsidRPr="00EE2ED3" w:rsidDel="008A49D3" w:rsidRDefault="00720A98">
      <w:pPr>
        <w:widowControl w:val="0"/>
        <w:spacing w:after="0" w:line="240" w:lineRule="auto"/>
        <w:ind w:firstLine="709"/>
        <w:jc w:val="both"/>
        <w:rPr>
          <w:del w:id="902" w:author="s.pavlenko" w:date="2022-08-23T12:01:00Z"/>
          <w:rFonts w:ascii="Times New Roman" w:eastAsia="Times New Roman" w:hAnsi="Times New Roman" w:cs="Times New Roman"/>
          <w:sz w:val="26"/>
          <w:szCs w:val="26"/>
        </w:rPr>
      </w:pPr>
      <w:del w:id="903" w:author="s.pavlenko" w:date="2022-08-23T12:01:00Z">
        <w:r w:rsidRPr="00EE2ED3" w:rsidDel="008A49D3">
          <w:rPr>
            <w:rFonts w:ascii="Times New Roman" w:eastAsia="Times New Roman" w:hAnsi="Times New Roman" w:cs="Times New Roman"/>
            <w:sz w:val="26"/>
            <w:szCs w:val="26"/>
          </w:rPr>
          <w:delText>3. У разі визнання електронних торгів такими, що не відбулися, у протокол електронних торгів вноситься відповідна підстава.</w:delText>
        </w:r>
      </w:del>
    </w:p>
    <w:p w:rsidR="00521097" w:rsidRPr="00EE2ED3" w:rsidDel="008A49D3" w:rsidRDefault="00720A98">
      <w:pPr>
        <w:widowControl w:val="0"/>
        <w:spacing w:after="0" w:line="240" w:lineRule="auto"/>
        <w:ind w:firstLine="709"/>
        <w:jc w:val="both"/>
        <w:rPr>
          <w:del w:id="904" w:author="s.pavlenko" w:date="2022-08-23T12:01:00Z"/>
          <w:rFonts w:ascii="Times New Roman" w:eastAsia="Times New Roman" w:hAnsi="Times New Roman" w:cs="Times New Roman"/>
          <w:sz w:val="26"/>
          <w:szCs w:val="26"/>
        </w:rPr>
      </w:pPr>
      <w:del w:id="905" w:author="s.pavlenko" w:date="2022-08-23T12:01:00Z">
        <w:r w:rsidRPr="00EE2ED3" w:rsidDel="008A49D3">
          <w:rPr>
            <w:rFonts w:ascii="Times New Roman" w:eastAsia="Times New Roman" w:hAnsi="Times New Roman" w:cs="Times New Roman"/>
            <w:sz w:val="26"/>
            <w:szCs w:val="26"/>
          </w:rPr>
          <w:delText>4. Протокол електронних торгів з урахуванням строку, передбаченого абзацом другим цього пункту, роздруковується переможцем електронних торгів, підписується та передається особисто або через представника Організатору або надсилається на поштову адресу Організатора.</w:delText>
        </w:r>
      </w:del>
    </w:p>
    <w:p w:rsidR="00521097" w:rsidRPr="00EE2ED3" w:rsidDel="008A49D3" w:rsidRDefault="00720A98">
      <w:pPr>
        <w:widowControl w:val="0"/>
        <w:spacing w:after="0" w:line="240" w:lineRule="auto"/>
        <w:ind w:firstLine="709"/>
        <w:jc w:val="both"/>
        <w:rPr>
          <w:del w:id="906" w:author="s.pavlenko" w:date="2022-08-23T12:01:00Z"/>
          <w:rFonts w:ascii="Times New Roman" w:eastAsia="Times New Roman" w:hAnsi="Times New Roman" w:cs="Times New Roman"/>
          <w:sz w:val="26"/>
          <w:szCs w:val="26"/>
        </w:rPr>
      </w:pPr>
      <w:del w:id="907" w:author="s.pavlenko" w:date="2022-08-23T12:01:00Z">
        <w:r w:rsidRPr="00EE2ED3" w:rsidDel="008A49D3">
          <w:rPr>
            <w:rFonts w:ascii="Times New Roman" w:eastAsia="Times New Roman" w:hAnsi="Times New Roman" w:cs="Times New Roman"/>
            <w:sz w:val="26"/>
            <w:szCs w:val="26"/>
          </w:rPr>
          <w:delText>Підписаний протокол повинен надійти до Організатора не пізніше п’яти робочих днів з дати розміщення протоколу на сторінці електронних торгів.</w:delText>
        </w:r>
      </w:del>
    </w:p>
    <w:p w:rsidR="00521097" w:rsidRPr="00EE2ED3" w:rsidDel="008A49D3" w:rsidRDefault="00720A98">
      <w:pPr>
        <w:widowControl w:val="0"/>
        <w:spacing w:after="0" w:line="240" w:lineRule="auto"/>
        <w:ind w:firstLine="709"/>
        <w:jc w:val="both"/>
        <w:rPr>
          <w:del w:id="908" w:author="s.pavlenko" w:date="2022-08-23T12:01:00Z"/>
          <w:rFonts w:ascii="Times New Roman" w:eastAsia="Times New Roman" w:hAnsi="Times New Roman" w:cs="Times New Roman"/>
          <w:sz w:val="26"/>
          <w:szCs w:val="26"/>
        </w:rPr>
      </w:pPr>
      <w:del w:id="909" w:author="s.pavlenko" w:date="2022-08-23T12:01:00Z">
        <w:r w:rsidRPr="00EE2ED3" w:rsidDel="008A49D3">
          <w:rPr>
            <w:rFonts w:ascii="Times New Roman" w:eastAsia="Times New Roman" w:hAnsi="Times New Roman" w:cs="Times New Roman"/>
            <w:sz w:val="26"/>
            <w:szCs w:val="26"/>
          </w:rPr>
          <w:delText>Організатор невідкладно надає або надсилає Замовнику належним чином оформлений протокол електронних торгів по лоту з повною інформацією про переможця електронних торгів, підписаний переможцем та Організатором, з урахуванням строків підписання та надання підписаного протоколу переможцем Організатору.</w:delText>
        </w:r>
      </w:del>
    </w:p>
    <w:p w:rsidR="00521097" w:rsidRPr="00EE2ED3" w:rsidDel="008A49D3" w:rsidRDefault="00720A98">
      <w:pPr>
        <w:widowControl w:val="0"/>
        <w:spacing w:after="0" w:line="240" w:lineRule="auto"/>
        <w:ind w:firstLine="709"/>
        <w:jc w:val="both"/>
        <w:rPr>
          <w:del w:id="910" w:author="s.pavlenko" w:date="2022-08-23T12:01:00Z"/>
          <w:rFonts w:ascii="Times New Roman" w:eastAsia="Times New Roman" w:hAnsi="Times New Roman" w:cs="Times New Roman"/>
          <w:sz w:val="26"/>
          <w:szCs w:val="26"/>
        </w:rPr>
      </w:pPr>
      <w:del w:id="911" w:author="s.pavlenko" w:date="2022-08-23T12:01:00Z">
        <w:r w:rsidRPr="00EE2ED3" w:rsidDel="008A49D3">
          <w:rPr>
            <w:rFonts w:ascii="Times New Roman" w:eastAsia="Times New Roman" w:hAnsi="Times New Roman" w:cs="Times New Roman"/>
            <w:sz w:val="26"/>
            <w:szCs w:val="26"/>
          </w:rPr>
          <w:delText>5. Переможець електронних торгів протягом п'яти банківських днів</w:delText>
        </w:r>
      </w:del>
      <w:del w:id="912" w:author="s.pavlenko" w:date="2022-08-19T14:17:00Z">
        <w:r w:rsidRPr="00EE2ED3" w:rsidDel="00755B6D">
          <w:rPr>
            <w:rFonts w:ascii="Times New Roman" w:eastAsia="Times New Roman" w:hAnsi="Times New Roman" w:cs="Times New Roman"/>
            <w:sz w:val="26"/>
            <w:szCs w:val="26"/>
          </w:rPr>
          <w:delText>,</w:delText>
        </w:r>
      </w:del>
      <w:del w:id="913" w:author="s.pavlenko" w:date="2022-08-23T12:01:00Z">
        <w:r w:rsidRPr="00EE2ED3" w:rsidDel="008A49D3">
          <w:rPr>
            <w:rFonts w:ascii="Times New Roman" w:eastAsia="Times New Roman" w:hAnsi="Times New Roman" w:cs="Times New Roman"/>
            <w:sz w:val="26"/>
            <w:szCs w:val="26"/>
          </w:rPr>
          <w:delText xml:space="preserve"> </w:delText>
        </w:r>
        <w:r w:rsidRPr="00EE2ED3" w:rsidDel="008A49D3">
          <w:rPr>
            <w:rFonts w:ascii="Times New Roman" w:eastAsia="Times New Roman" w:hAnsi="Times New Roman" w:cs="Times New Roman"/>
            <w:sz w:val="26"/>
            <w:szCs w:val="26"/>
          </w:rPr>
          <w:delText xml:space="preserve">а у випадку придбання майна у вигляді товарів або продукції, яке піддається швидкому псуванню, протягом одного банківського дня </w:delText>
        </w:r>
        <w:r w:rsidRPr="00EE2ED3" w:rsidDel="008A49D3">
          <w:rPr>
            <w:rFonts w:ascii="Times New Roman" w:eastAsia="Times New Roman" w:hAnsi="Times New Roman" w:cs="Times New Roman"/>
            <w:sz w:val="26"/>
            <w:szCs w:val="26"/>
          </w:rPr>
          <w:delText>із дня, наступного за днем підписання протоколу електронних торгів, а саме до дати, зазначеної у протоколі електронних торгів зобов’язаний:</w:delText>
        </w:r>
      </w:del>
    </w:p>
    <w:p w:rsidR="00521097" w:rsidRPr="0020689D" w:rsidDel="008A49D3" w:rsidRDefault="00720A98">
      <w:pPr>
        <w:widowControl w:val="0"/>
        <w:spacing w:after="0" w:line="240" w:lineRule="auto"/>
        <w:ind w:firstLine="709"/>
        <w:jc w:val="both"/>
        <w:rPr>
          <w:del w:id="914" w:author="s.pavlenko" w:date="2022-08-23T12:01:00Z"/>
          <w:rFonts w:ascii="Times New Roman" w:eastAsia="Times New Roman" w:hAnsi="Times New Roman" w:cs="Times New Roman"/>
          <w:sz w:val="26"/>
          <w:szCs w:val="26"/>
        </w:rPr>
      </w:pPr>
      <w:del w:id="915" w:author="s.pavlenko" w:date="2022-08-23T12:01:00Z">
        <w:r w:rsidRPr="0020689D" w:rsidDel="008A49D3">
          <w:rPr>
            <w:rFonts w:ascii="Times New Roman" w:eastAsia="Times New Roman" w:hAnsi="Times New Roman" w:cs="Times New Roman"/>
            <w:sz w:val="26"/>
            <w:szCs w:val="26"/>
          </w:rPr>
          <w:delText>1) перерахувати кошти за придбаний актив на рахунок АРМА, вказаний у протоколі електронних торгів;</w:delText>
        </w:r>
      </w:del>
    </w:p>
    <w:p w:rsidR="00521097" w:rsidRPr="00EE2ED3" w:rsidDel="008A49D3" w:rsidRDefault="00720A98">
      <w:pPr>
        <w:widowControl w:val="0"/>
        <w:spacing w:after="0" w:line="240" w:lineRule="auto"/>
        <w:ind w:firstLine="709"/>
        <w:jc w:val="both"/>
        <w:rPr>
          <w:del w:id="916" w:author="s.pavlenko" w:date="2022-08-23T12:01:00Z"/>
          <w:rFonts w:ascii="Times New Roman" w:eastAsia="Times New Roman" w:hAnsi="Times New Roman" w:cs="Times New Roman"/>
          <w:sz w:val="26"/>
          <w:szCs w:val="26"/>
        </w:rPr>
      </w:pPr>
      <w:del w:id="917" w:author="s.pavlenko" w:date="2022-08-23T12:01:00Z">
        <w:r w:rsidRPr="0020689D" w:rsidDel="008A49D3">
          <w:rPr>
            <w:rFonts w:ascii="Times New Roman" w:eastAsia="Times New Roman" w:hAnsi="Times New Roman" w:cs="Times New Roman"/>
            <w:sz w:val="26"/>
            <w:szCs w:val="26"/>
          </w:rPr>
          <w:delText>2) звернутися до АРМА, надати документальне підтвердження перерахування коштів за придбаний актив (лот) на</w:delText>
        </w:r>
        <w:r w:rsidRPr="00EE2ED3" w:rsidDel="008A49D3">
          <w:rPr>
            <w:rFonts w:ascii="Times New Roman" w:eastAsia="Times New Roman" w:hAnsi="Times New Roman" w:cs="Times New Roman"/>
            <w:sz w:val="26"/>
            <w:szCs w:val="26"/>
          </w:rPr>
          <w:delText xml:space="preserve"> рахунок АРМА, вказаний у протоколі електронних торгів</w:delText>
        </w:r>
      </w:del>
      <w:del w:id="918" w:author="s.pavlenko" w:date="2022-08-19T14:18:00Z">
        <w:r w:rsidRPr="00EE2ED3" w:rsidDel="00755B6D">
          <w:rPr>
            <w:rFonts w:ascii="Times New Roman" w:eastAsia="Times New Roman" w:hAnsi="Times New Roman" w:cs="Times New Roman"/>
            <w:sz w:val="26"/>
            <w:szCs w:val="26"/>
          </w:rPr>
          <w:delText>;</w:delText>
        </w:r>
      </w:del>
    </w:p>
    <w:p w:rsidR="00521097" w:rsidDel="008A49D3" w:rsidRDefault="00720A98">
      <w:pPr>
        <w:widowControl w:val="0"/>
        <w:spacing w:after="0" w:line="240" w:lineRule="auto"/>
        <w:ind w:firstLine="709"/>
        <w:jc w:val="both"/>
        <w:rPr>
          <w:del w:id="919" w:author="s.pavlenko" w:date="2022-08-23T12:01:00Z"/>
          <w:rFonts w:ascii="Times New Roman" w:eastAsia="Times New Roman" w:hAnsi="Times New Roman" w:cs="Times New Roman"/>
          <w:sz w:val="26"/>
          <w:szCs w:val="26"/>
        </w:rPr>
      </w:pPr>
      <w:del w:id="920" w:author="s.pavlenko" w:date="2022-08-23T12:01:00Z">
        <w:r w:rsidRPr="00EE2ED3" w:rsidDel="008A49D3">
          <w:rPr>
            <w:rFonts w:ascii="Times New Roman" w:eastAsia="Times New Roman" w:hAnsi="Times New Roman" w:cs="Times New Roman"/>
            <w:sz w:val="26"/>
            <w:szCs w:val="26"/>
          </w:rPr>
          <w:delText>Підписання акта про реалізацію активів на електронних торгах</w:delText>
        </w:r>
        <w:r w:rsidR="0020689D" w:rsidDel="008A49D3">
          <w:rPr>
            <w:rFonts w:ascii="Times New Roman" w:eastAsia="Times New Roman" w:hAnsi="Times New Roman" w:cs="Times New Roman"/>
            <w:sz w:val="26"/>
            <w:szCs w:val="26"/>
          </w:rPr>
          <w:delText xml:space="preserve"> щодо рухомого майна, видача нотаріусом свідоцтва про придбання нерухомого майна на електронних торгах,</w:delText>
        </w:r>
        <w:r w:rsidRPr="00EE2ED3" w:rsidDel="008A49D3">
          <w:rPr>
            <w:rFonts w:ascii="Times New Roman" w:eastAsia="Times New Roman" w:hAnsi="Times New Roman" w:cs="Times New Roman"/>
            <w:sz w:val="26"/>
            <w:szCs w:val="26"/>
          </w:rPr>
          <w:delText xml:space="preserve"> </w:delText>
        </w:r>
      </w:del>
      <w:ins w:id="921" w:author="Nataliya P. Ilnitska" w:date="2022-04-27T16:31:00Z">
        <w:del w:id="922" w:author="s.pavlenko" w:date="2022-08-19T14:19:00Z">
          <w:r w:rsidR="004149F7" w:rsidRPr="00EE2ED3" w:rsidDel="00755B6D">
            <w:rPr>
              <w:rFonts w:ascii="Times New Roman" w:eastAsia="Times New Roman" w:hAnsi="Times New Roman" w:cs="Times New Roman"/>
              <w:sz w:val="26"/>
              <w:szCs w:val="26"/>
            </w:rPr>
            <w:delText>щодо рухомого майна, видача нотаріусом свідоцтва про придбання нерухомого майна на електронних торгах</w:delText>
          </w:r>
        </w:del>
      </w:ins>
      <w:ins w:id="923" w:author="Nataliya P. Ilnitska" w:date="2022-04-27T16:32:00Z">
        <w:del w:id="924" w:author="s.pavlenko" w:date="2022-08-19T14:19:00Z">
          <w:r w:rsidR="004149F7" w:rsidRPr="00EE2ED3" w:rsidDel="00755B6D">
            <w:rPr>
              <w:rFonts w:ascii="Times New Roman" w:eastAsia="Times New Roman" w:hAnsi="Times New Roman" w:cs="Times New Roman"/>
              <w:sz w:val="26"/>
              <w:szCs w:val="26"/>
            </w:rPr>
            <w:delText xml:space="preserve">, </w:delText>
          </w:r>
        </w:del>
      </w:ins>
      <w:del w:id="925" w:author="s.pavlenko" w:date="2022-08-23T12:01:00Z">
        <w:r w:rsidRPr="00EE2ED3" w:rsidDel="008A49D3">
          <w:rPr>
            <w:rFonts w:ascii="Times New Roman" w:eastAsia="Times New Roman" w:hAnsi="Times New Roman" w:cs="Times New Roman"/>
            <w:sz w:val="26"/>
            <w:szCs w:val="26"/>
          </w:rPr>
          <w:delText xml:space="preserve">укладення договору купівлі-продажу щодо активів, визначених </w:delText>
        </w:r>
        <w:r w:rsidRPr="00B94FB5" w:rsidDel="008A49D3">
          <w:rPr>
            <w:rFonts w:ascii="Times New Roman" w:eastAsia="Times New Roman" w:hAnsi="Times New Roman" w:cs="Times New Roman"/>
            <w:sz w:val="26"/>
            <w:szCs w:val="26"/>
          </w:rPr>
          <w:delText xml:space="preserve">абзацом </w:delText>
        </w:r>
        <w:r w:rsidR="00B94FB5" w:rsidRPr="00B94FB5" w:rsidDel="008A49D3">
          <w:rPr>
            <w:rFonts w:ascii="Times New Roman" w:eastAsia="Times New Roman" w:hAnsi="Times New Roman" w:cs="Times New Roman"/>
            <w:sz w:val="26"/>
            <w:szCs w:val="26"/>
          </w:rPr>
          <w:delText xml:space="preserve">четвертим </w:delText>
        </w:r>
      </w:del>
      <w:ins w:id="926" w:author="Nataliya P. Ilnitska" w:date="2022-04-27T16:32:00Z">
        <w:del w:id="927" w:author="s.pavlenko" w:date="2022-08-23T12:01:00Z">
          <w:r w:rsidR="004149F7" w:rsidRPr="00B94FB5" w:rsidDel="008A49D3">
            <w:rPr>
              <w:rFonts w:ascii="Times New Roman" w:eastAsia="Times New Roman" w:hAnsi="Times New Roman" w:cs="Times New Roman"/>
              <w:sz w:val="26"/>
              <w:szCs w:val="26"/>
            </w:rPr>
            <w:delText xml:space="preserve"> </w:delText>
          </w:r>
        </w:del>
      </w:ins>
      <w:del w:id="928" w:author="s.pavlenko" w:date="2022-08-23T12:01:00Z">
        <w:r w:rsidRPr="00B94FB5" w:rsidDel="008A49D3">
          <w:rPr>
            <w:rFonts w:ascii="Times New Roman" w:eastAsia="Times New Roman" w:hAnsi="Times New Roman" w:cs="Times New Roman"/>
            <w:sz w:val="26"/>
            <w:szCs w:val="26"/>
          </w:rPr>
          <w:delText xml:space="preserve">пункту 2 </w:delText>
        </w:r>
      </w:del>
      <w:del w:id="929" w:author="s.pavlenko" w:date="2022-08-19T14:19:00Z">
        <w:r w:rsidRPr="00B94FB5" w:rsidDel="00755B6D">
          <w:rPr>
            <w:rFonts w:ascii="Times New Roman" w:eastAsia="Times New Roman" w:hAnsi="Times New Roman" w:cs="Times New Roman"/>
            <w:sz w:val="26"/>
            <w:szCs w:val="26"/>
          </w:rPr>
          <w:delText xml:space="preserve">цього </w:delText>
        </w:r>
      </w:del>
      <w:del w:id="930" w:author="s.pavlenko" w:date="2022-08-23T12:01:00Z">
        <w:r w:rsidRPr="00B94FB5" w:rsidDel="008A49D3">
          <w:rPr>
            <w:rFonts w:ascii="Times New Roman" w:eastAsia="Times New Roman" w:hAnsi="Times New Roman" w:cs="Times New Roman"/>
            <w:sz w:val="26"/>
            <w:szCs w:val="26"/>
          </w:rPr>
          <w:delText>Порядку</w:delText>
        </w:r>
        <w:r w:rsidRPr="00EE2ED3" w:rsidDel="008A49D3">
          <w:rPr>
            <w:rFonts w:ascii="Times New Roman" w:eastAsia="Times New Roman" w:hAnsi="Times New Roman" w:cs="Times New Roman"/>
            <w:sz w:val="26"/>
            <w:szCs w:val="26"/>
          </w:rPr>
          <w:delText xml:space="preserve"> здійснюється </w:delText>
        </w:r>
      </w:del>
      <w:del w:id="931" w:author="s.pavlenko" w:date="2022-08-19T14:19:00Z">
        <w:r w:rsidRPr="00EE2ED3" w:rsidDel="00755B6D">
          <w:rPr>
            <w:rFonts w:ascii="Times New Roman" w:eastAsia="Times New Roman" w:hAnsi="Times New Roman" w:cs="Times New Roman"/>
            <w:sz w:val="26"/>
            <w:szCs w:val="26"/>
          </w:rPr>
          <w:delText xml:space="preserve">у відповідності </w:delText>
        </w:r>
      </w:del>
      <w:del w:id="932" w:author="s.pavlenko" w:date="2022-08-23T12:01:00Z">
        <w:r w:rsidRPr="00EE2ED3" w:rsidDel="008A49D3">
          <w:rPr>
            <w:rFonts w:ascii="Times New Roman" w:eastAsia="Times New Roman" w:hAnsi="Times New Roman" w:cs="Times New Roman"/>
            <w:sz w:val="26"/>
            <w:szCs w:val="26"/>
          </w:rPr>
          <w:delText>до Порядку.</w:delText>
        </w:r>
      </w:del>
    </w:p>
    <w:p w:rsidR="0020689D" w:rsidRPr="00EE2ED3" w:rsidDel="008A49D3" w:rsidRDefault="0020689D">
      <w:pPr>
        <w:widowControl w:val="0"/>
        <w:spacing w:after="0" w:line="240" w:lineRule="auto"/>
        <w:ind w:firstLine="709"/>
        <w:jc w:val="both"/>
        <w:rPr>
          <w:ins w:id="933" w:author="Nataliya P. Ilnitska" w:date="2022-04-27T16:34:00Z"/>
          <w:del w:id="934" w:author="s.pavlenko" w:date="2022-08-23T12:01:00Z"/>
          <w:rFonts w:ascii="Times New Roman" w:eastAsia="Times New Roman" w:hAnsi="Times New Roman" w:cs="Times New Roman"/>
          <w:sz w:val="26"/>
          <w:szCs w:val="26"/>
        </w:rPr>
      </w:pPr>
      <w:del w:id="935" w:author="s.pavlenko" w:date="2022-08-23T12:01:00Z">
        <w:r w:rsidDel="008A49D3">
          <w:rPr>
            <w:rFonts w:ascii="Times New Roman" w:eastAsia="Times New Roman" w:hAnsi="Times New Roman" w:cs="Times New Roman"/>
            <w:sz w:val="26"/>
            <w:szCs w:val="26"/>
          </w:rPr>
          <w:delText>Право власності на нерухоме майно переходить до переможця електронних торгів з моменту державної реєстрації такого права на підставі свідоцтва про придбання нерухомого майна на електронних торгах, виданого нотаріусом.</w:delText>
        </w:r>
      </w:del>
    </w:p>
    <w:p w:rsidR="004149F7" w:rsidRPr="00EE2ED3" w:rsidDel="00C80E24" w:rsidRDefault="004149F7">
      <w:pPr>
        <w:widowControl w:val="0"/>
        <w:spacing w:after="0" w:line="240" w:lineRule="auto"/>
        <w:ind w:firstLine="709"/>
        <w:jc w:val="both"/>
        <w:rPr>
          <w:del w:id="936" w:author="s.pavlenko" w:date="2022-08-19T14:20:00Z"/>
          <w:rFonts w:ascii="Times New Roman" w:eastAsia="Times New Roman" w:hAnsi="Times New Roman" w:cs="Times New Roman"/>
          <w:sz w:val="26"/>
          <w:szCs w:val="26"/>
        </w:rPr>
      </w:pPr>
      <w:ins w:id="937" w:author="Nataliya P. Ilnitska" w:date="2022-04-27T16:34:00Z">
        <w:del w:id="938" w:author="s.pavlenko" w:date="2022-08-19T14:20:00Z">
          <w:r w:rsidRPr="00EE2ED3" w:rsidDel="00C80E24">
            <w:rPr>
              <w:rFonts w:ascii="Times New Roman" w:eastAsia="Times New Roman" w:hAnsi="Times New Roman" w:cs="Times New Roman"/>
              <w:sz w:val="26"/>
              <w:szCs w:val="26"/>
            </w:rPr>
            <w:delText>Право власності на нерухоме майно переходить до переможця електронних торгів з моменту державної реєстрації такого права на підставі свідоцтва про придбання нерухомого майна на електронних торгах, виданого нотаріусом.</w:delText>
          </w:r>
        </w:del>
      </w:ins>
    </w:p>
    <w:p w:rsidR="00521097" w:rsidRPr="00EE2ED3" w:rsidDel="008A49D3" w:rsidRDefault="00720A98">
      <w:pPr>
        <w:widowControl w:val="0"/>
        <w:spacing w:after="0" w:line="240" w:lineRule="auto"/>
        <w:ind w:firstLine="709"/>
        <w:jc w:val="both"/>
        <w:rPr>
          <w:del w:id="939" w:author="s.pavlenko" w:date="2022-08-23T12:01:00Z"/>
          <w:rFonts w:ascii="Times New Roman" w:eastAsia="Times New Roman" w:hAnsi="Times New Roman" w:cs="Times New Roman"/>
          <w:sz w:val="26"/>
          <w:szCs w:val="26"/>
        </w:rPr>
      </w:pPr>
      <w:del w:id="940" w:author="s.pavlenko" w:date="2022-08-23T12:01:00Z">
        <w:r w:rsidRPr="00EE2ED3" w:rsidDel="008A49D3">
          <w:rPr>
            <w:rFonts w:ascii="Times New Roman" w:eastAsia="Times New Roman" w:hAnsi="Times New Roman" w:cs="Times New Roman"/>
            <w:sz w:val="26"/>
            <w:szCs w:val="26"/>
          </w:rPr>
          <w:delText>6. Винагорода Організатора встановлюється у відсотковому відношенні до ціни продажу лоту.</w:delText>
        </w:r>
      </w:del>
    </w:p>
    <w:p w:rsidR="00521097" w:rsidRPr="00EE2ED3" w:rsidDel="008A49D3" w:rsidRDefault="00720A98">
      <w:pPr>
        <w:widowControl w:val="0"/>
        <w:spacing w:after="0" w:line="240" w:lineRule="auto"/>
        <w:ind w:firstLine="709"/>
        <w:jc w:val="both"/>
        <w:rPr>
          <w:del w:id="941" w:author="s.pavlenko" w:date="2022-08-23T12:01:00Z"/>
          <w:rFonts w:ascii="Times New Roman" w:eastAsia="Times New Roman" w:hAnsi="Times New Roman" w:cs="Times New Roman"/>
          <w:sz w:val="26"/>
          <w:szCs w:val="26"/>
        </w:rPr>
      </w:pPr>
      <w:del w:id="942" w:author="s.pavlenko" w:date="2022-08-23T12:01:00Z">
        <w:r w:rsidRPr="00EE2ED3" w:rsidDel="008A49D3">
          <w:rPr>
            <w:rFonts w:ascii="Times New Roman" w:eastAsia="Times New Roman" w:hAnsi="Times New Roman" w:cs="Times New Roman"/>
            <w:sz w:val="26"/>
            <w:szCs w:val="26"/>
          </w:rPr>
          <w:delText>Розмір винагороди Організатора становить 5 відсотків ціни продажу лота</w:delText>
        </w:r>
      </w:del>
      <w:del w:id="943" w:author="s.pavlenko" w:date="2022-08-19T14:20:00Z">
        <w:r w:rsidRPr="00EE2ED3" w:rsidDel="00114696">
          <w:rPr>
            <w:rFonts w:ascii="Times New Roman" w:eastAsia="Times New Roman" w:hAnsi="Times New Roman" w:cs="Times New Roman"/>
            <w:sz w:val="26"/>
            <w:szCs w:val="26"/>
          </w:rPr>
          <w:delText>,</w:delText>
        </w:r>
      </w:del>
      <w:del w:id="944" w:author="s.pavlenko" w:date="2022-08-23T12:01:00Z">
        <w:r w:rsidRPr="00EE2ED3" w:rsidDel="008A49D3">
          <w:rPr>
            <w:rFonts w:ascii="Times New Roman" w:eastAsia="Times New Roman" w:hAnsi="Times New Roman" w:cs="Times New Roman"/>
            <w:sz w:val="26"/>
            <w:szCs w:val="26"/>
          </w:rPr>
          <w:delText xml:space="preserve"> і в будь-якому випадку не може бути більше ніж 200 розмірів </w:delText>
        </w:r>
      </w:del>
      <w:ins w:id="945" w:author="Nataliya P. Ilnitska" w:date="2022-04-27T16:47:00Z">
        <w:del w:id="946" w:author="s.pavlenko" w:date="2022-08-23T12:01:00Z">
          <w:r w:rsidR="00294B4D" w:rsidRPr="00EE2ED3" w:rsidDel="008A49D3">
            <w:rPr>
              <w:rFonts w:ascii="Times New Roman" w:eastAsia="Times New Roman" w:hAnsi="Times New Roman" w:cs="Times New Roman"/>
              <w:sz w:val="26"/>
              <w:szCs w:val="26"/>
            </w:rPr>
            <w:delText>прожиткового мінімуму, встановленого для працездатних осіб</w:delText>
          </w:r>
        </w:del>
      </w:ins>
      <w:del w:id="947" w:author="s.pavlenko" w:date="2022-08-19T14:20:00Z">
        <w:r w:rsidR="0020689D" w:rsidDel="00114696">
          <w:rPr>
            <w:rFonts w:ascii="Times New Roman" w:eastAsia="Times New Roman" w:hAnsi="Times New Roman" w:cs="Times New Roman"/>
            <w:sz w:val="26"/>
            <w:szCs w:val="26"/>
          </w:rPr>
          <w:delText>прожиткового мінімуму, встановленого для працездатних осіб</w:delText>
        </w:r>
      </w:del>
      <w:del w:id="948" w:author="s.pavlenko" w:date="2022-08-23T12:01:00Z">
        <w:r w:rsidR="0020689D" w:rsidDel="008A49D3">
          <w:rPr>
            <w:rFonts w:ascii="Times New Roman" w:eastAsia="Times New Roman" w:hAnsi="Times New Roman" w:cs="Times New Roman"/>
            <w:sz w:val="26"/>
            <w:szCs w:val="26"/>
          </w:rPr>
          <w:delText xml:space="preserve"> </w:delText>
        </w:r>
        <w:r w:rsidRPr="00EE2ED3" w:rsidDel="008A49D3">
          <w:rPr>
            <w:rFonts w:ascii="Times New Roman" w:eastAsia="Times New Roman" w:hAnsi="Times New Roman" w:cs="Times New Roman"/>
            <w:sz w:val="26"/>
            <w:szCs w:val="26"/>
          </w:rPr>
          <w:delText xml:space="preserve">на </w:delText>
        </w:r>
        <w:r w:rsidRPr="00EE2ED3" w:rsidDel="008A49D3">
          <w:rPr>
            <w:rFonts w:ascii="Times New Roman" w:eastAsia="Times New Roman" w:hAnsi="Times New Roman" w:cs="Times New Roman"/>
            <w:sz w:val="26"/>
            <w:szCs w:val="26"/>
          </w:rPr>
          <w:delText>0</w:delText>
        </w:r>
        <w:r w:rsidRPr="00EE2ED3" w:rsidDel="008A49D3">
          <w:rPr>
            <w:rFonts w:ascii="Times New Roman" w:eastAsia="Times New Roman" w:hAnsi="Times New Roman" w:cs="Times New Roman"/>
            <w:sz w:val="26"/>
            <w:szCs w:val="26"/>
          </w:rPr>
          <w:delText>1 січня відповідного року, з урахуванням податку на додану вартість.</w:delText>
        </w:r>
      </w:del>
    </w:p>
    <w:p w:rsidR="00521097" w:rsidRPr="00EE2ED3" w:rsidDel="008A49D3" w:rsidRDefault="00720A98">
      <w:pPr>
        <w:widowControl w:val="0"/>
        <w:spacing w:after="0" w:line="240" w:lineRule="auto"/>
        <w:ind w:firstLine="709"/>
        <w:jc w:val="both"/>
        <w:rPr>
          <w:del w:id="949" w:author="s.pavlenko" w:date="2022-08-23T12:01:00Z"/>
          <w:rFonts w:ascii="Times New Roman" w:eastAsia="Times New Roman" w:hAnsi="Times New Roman" w:cs="Times New Roman"/>
          <w:sz w:val="26"/>
          <w:szCs w:val="26"/>
        </w:rPr>
      </w:pPr>
      <w:del w:id="950" w:author="s.pavlenko" w:date="2022-08-23T12:01:00Z">
        <w:r w:rsidRPr="00EE2ED3" w:rsidDel="008A49D3">
          <w:rPr>
            <w:rFonts w:ascii="Times New Roman" w:eastAsia="Times New Roman" w:hAnsi="Times New Roman" w:cs="Times New Roman"/>
            <w:sz w:val="26"/>
            <w:szCs w:val="26"/>
          </w:rPr>
          <w:delText>Встановлений на підставі Порядку та цих Правил розмір винагороди Організатора, процедура її сплати Організатору переможцем електронних торгів та порядок розрахунків між ними регулюється окремим договором, що укладається між Організатором та Учасниками електронних торгів.</w:delText>
        </w:r>
      </w:del>
    </w:p>
    <w:p w:rsidR="00521097" w:rsidRPr="00EE2ED3" w:rsidDel="008A49D3" w:rsidRDefault="00720A98">
      <w:pPr>
        <w:widowControl w:val="0"/>
        <w:spacing w:after="0" w:line="240" w:lineRule="auto"/>
        <w:ind w:firstLine="709"/>
        <w:jc w:val="both"/>
        <w:rPr>
          <w:del w:id="951" w:author="s.pavlenko" w:date="2022-08-23T12:01:00Z"/>
          <w:rFonts w:ascii="Times New Roman" w:eastAsia="Times New Roman" w:hAnsi="Times New Roman" w:cs="Times New Roman"/>
          <w:sz w:val="26"/>
          <w:szCs w:val="26"/>
        </w:rPr>
      </w:pPr>
      <w:del w:id="952" w:author="s.pavlenko" w:date="2022-08-23T12:01:00Z">
        <w:r w:rsidRPr="00EE2ED3" w:rsidDel="008A49D3">
          <w:rPr>
            <w:rFonts w:ascii="Times New Roman" w:eastAsia="Times New Roman" w:hAnsi="Times New Roman" w:cs="Times New Roman"/>
            <w:sz w:val="26"/>
            <w:szCs w:val="26"/>
          </w:rPr>
          <w:delText>7. Залишок гарантійного внеску перераховується Організатором переможцю електронних торгів протягом 3 (трьох) банківських днів з дня отримання від Замовника інформації про дотримання строків виконання переможцем дій, вказаних у пункті 5 Розділу VII Правил. У разі отримання від АРМА інформації про відмову від виконання переможцем дій, вказаних у пункті 5 цього Розділу, залишок гарантійного внеску такому переможцю не повертається і вважається винагородою Організатора.</w:delText>
        </w:r>
      </w:del>
    </w:p>
    <w:p w:rsidR="00521097" w:rsidRPr="00EE2ED3" w:rsidDel="008A49D3" w:rsidRDefault="00720A98">
      <w:pPr>
        <w:widowControl w:val="0"/>
        <w:spacing w:after="0" w:line="240" w:lineRule="auto"/>
        <w:ind w:firstLine="709"/>
        <w:jc w:val="both"/>
        <w:rPr>
          <w:del w:id="953" w:author="s.pavlenko" w:date="2022-08-23T12:01:00Z"/>
          <w:rFonts w:ascii="Times New Roman" w:eastAsia="Times New Roman" w:hAnsi="Times New Roman" w:cs="Times New Roman"/>
          <w:sz w:val="26"/>
          <w:szCs w:val="26"/>
        </w:rPr>
      </w:pPr>
      <w:del w:id="954" w:author="s.pavlenko" w:date="2022-08-23T12:01:00Z">
        <w:r w:rsidRPr="00EE2ED3" w:rsidDel="008A49D3">
          <w:rPr>
            <w:rFonts w:ascii="Times New Roman" w:eastAsia="Times New Roman" w:hAnsi="Times New Roman" w:cs="Times New Roman"/>
            <w:sz w:val="26"/>
            <w:szCs w:val="26"/>
          </w:rPr>
          <w:delText>8. У разі невиконання переможцем електронних торгів вимог, встановлених пунктом 22 Порядку, АРМА надсилає повідомлення Організатору щодо необхідності визначення переможцем електронних торгів учасника з наступною за величиною ціновою пропозицією.</w:delText>
        </w:r>
      </w:del>
    </w:p>
    <w:p w:rsidR="00521097" w:rsidRPr="00EE2ED3" w:rsidDel="008A49D3" w:rsidRDefault="00720A98">
      <w:pPr>
        <w:widowControl w:val="0"/>
        <w:spacing w:after="0" w:line="240" w:lineRule="auto"/>
        <w:ind w:firstLine="709"/>
        <w:jc w:val="both"/>
        <w:rPr>
          <w:del w:id="955" w:author="s.pavlenko" w:date="2022-08-23T12:01:00Z"/>
          <w:rFonts w:ascii="Times New Roman" w:eastAsia="Times New Roman" w:hAnsi="Times New Roman" w:cs="Times New Roman"/>
          <w:sz w:val="26"/>
          <w:szCs w:val="26"/>
        </w:rPr>
      </w:pPr>
      <w:del w:id="956" w:author="s.pavlenko" w:date="2022-08-23T12:01:00Z">
        <w:r w:rsidRPr="00EE2ED3" w:rsidDel="008A49D3">
          <w:rPr>
            <w:rFonts w:ascii="Times New Roman" w:eastAsia="Times New Roman" w:hAnsi="Times New Roman" w:cs="Times New Roman"/>
            <w:sz w:val="26"/>
            <w:szCs w:val="26"/>
          </w:rPr>
          <w:delText>У разі відмови переможця торгів з будь-яких причин від виконання дій, вказаних у пункті 5 цього Розділу, така відмова чи невиконання фіксуються, а результати таких електронних торгів підлягають перевизначенню Організатором.</w:delText>
        </w:r>
      </w:del>
    </w:p>
    <w:p w:rsidR="00521097" w:rsidRPr="00EE2ED3" w:rsidDel="008A49D3" w:rsidRDefault="00720A98">
      <w:pPr>
        <w:widowControl w:val="0"/>
        <w:spacing w:after="0" w:line="240" w:lineRule="auto"/>
        <w:ind w:firstLine="709"/>
        <w:jc w:val="both"/>
        <w:rPr>
          <w:del w:id="957" w:author="s.pavlenko" w:date="2022-08-23T12:01:00Z"/>
          <w:rFonts w:ascii="Times New Roman" w:eastAsia="Times New Roman" w:hAnsi="Times New Roman" w:cs="Times New Roman"/>
          <w:sz w:val="26"/>
          <w:szCs w:val="26"/>
        </w:rPr>
      </w:pPr>
      <w:del w:id="958" w:author="s.pavlenko" w:date="2022-08-23T12:01:00Z">
        <w:r w:rsidRPr="00EE2ED3" w:rsidDel="008A49D3">
          <w:rPr>
            <w:rFonts w:ascii="Times New Roman" w:eastAsia="Times New Roman" w:hAnsi="Times New Roman" w:cs="Times New Roman"/>
            <w:sz w:val="26"/>
            <w:szCs w:val="26"/>
          </w:rPr>
          <w:delText>Лот, за яким здійснюється перевизначення переможця, може виставлятися на повторні електронні торги лише в разі невиконання дій, вказаних у пункті 5 цього Розділу всіма учасниками, які подавали цінові пропозиції. У подальшому Організатор має право не допускати таких учасників до участі в повторних електронних торгах. </w:delText>
        </w:r>
      </w:del>
    </w:p>
    <w:p w:rsidR="00521097" w:rsidRPr="00EE2ED3" w:rsidDel="008A49D3" w:rsidRDefault="00720A98">
      <w:pPr>
        <w:widowControl w:val="0"/>
        <w:spacing w:after="0" w:line="240" w:lineRule="auto"/>
        <w:ind w:firstLine="709"/>
        <w:jc w:val="both"/>
        <w:rPr>
          <w:del w:id="959" w:author="s.pavlenko" w:date="2022-08-23T12:01:00Z"/>
          <w:rFonts w:ascii="Times New Roman" w:eastAsia="Times New Roman" w:hAnsi="Times New Roman" w:cs="Times New Roman"/>
          <w:sz w:val="26"/>
          <w:szCs w:val="26"/>
        </w:rPr>
      </w:pPr>
      <w:del w:id="960" w:author="s.pavlenko" w:date="2022-08-23T12:01:00Z">
        <w:r w:rsidRPr="00EE2ED3" w:rsidDel="008A49D3">
          <w:rPr>
            <w:rFonts w:ascii="Times New Roman" w:eastAsia="Times New Roman" w:hAnsi="Times New Roman" w:cs="Times New Roman"/>
            <w:sz w:val="26"/>
            <w:szCs w:val="26"/>
          </w:rPr>
          <w:delText>Учасник торгів, який подавав цінову пропозицію, але не був оголошений переможцем, у разі отримання відомостей щодо відмови переможця торгів від придбання активу</w:delText>
        </w:r>
      </w:del>
      <w:del w:id="961" w:author="s.pavlenko" w:date="2022-08-19T14:21:00Z">
        <w:r w:rsidRPr="00EE2ED3" w:rsidDel="00F16E12">
          <w:rPr>
            <w:rFonts w:ascii="Times New Roman" w:eastAsia="Times New Roman" w:hAnsi="Times New Roman" w:cs="Times New Roman"/>
            <w:sz w:val="26"/>
            <w:szCs w:val="26"/>
          </w:rPr>
          <w:delText>,</w:delText>
        </w:r>
      </w:del>
      <w:del w:id="962" w:author="s.pavlenko" w:date="2022-08-23T12:01:00Z">
        <w:r w:rsidRPr="00EE2ED3" w:rsidDel="008A49D3">
          <w:rPr>
            <w:rFonts w:ascii="Times New Roman" w:eastAsia="Times New Roman" w:hAnsi="Times New Roman" w:cs="Times New Roman"/>
            <w:sz w:val="26"/>
            <w:szCs w:val="26"/>
          </w:rPr>
          <w:delText xml:space="preserve"> визначається переможцем у порядку перевизначення найвищої ціни без проведення повторних торгів, про що вносяться відповідні зміни до протоколу проведення електронних торгів. З моменту внесення змін до протоколу у нового переможця розпочинається перебіг строків, визначених у пункті 5 цього Розділу.</w:delText>
        </w:r>
      </w:del>
    </w:p>
    <w:p w:rsidR="00521097" w:rsidRPr="00EE2ED3" w:rsidDel="008A49D3" w:rsidRDefault="00720A98">
      <w:pPr>
        <w:widowControl w:val="0"/>
        <w:spacing w:after="0" w:line="240" w:lineRule="auto"/>
        <w:ind w:firstLine="709"/>
        <w:jc w:val="both"/>
        <w:rPr>
          <w:del w:id="963" w:author="s.pavlenko" w:date="2022-08-23T12:01:00Z"/>
          <w:rFonts w:ascii="Times New Roman" w:eastAsia="Times New Roman" w:hAnsi="Times New Roman" w:cs="Times New Roman"/>
          <w:sz w:val="26"/>
          <w:szCs w:val="26"/>
        </w:rPr>
      </w:pPr>
      <w:del w:id="964" w:author="s.pavlenko" w:date="2022-08-23T12:01:00Z">
        <w:r w:rsidRPr="00EE2ED3" w:rsidDel="008A49D3">
          <w:rPr>
            <w:rFonts w:ascii="Times New Roman" w:eastAsia="Times New Roman" w:hAnsi="Times New Roman" w:cs="Times New Roman"/>
            <w:sz w:val="26"/>
            <w:szCs w:val="26"/>
          </w:rPr>
          <w:delText>Організатор шляхом направлення повідомлення повідомляє учасника про визначення його переможцем.</w:delText>
        </w:r>
      </w:del>
    </w:p>
    <w:p w:rsidR="00521097" w:rsidRPr="00EE2ED3" w:rsidDel="008A49D3" w:rsidRDefault="00720A98">
      <w:pPr>
        <w:widowControl w:val="0"/>
        <w:spacing w:after="0" w:line="240" w:lineRule="auto"/>
        <w:ind w:firstLine="709"/>
        <w:jc w:val="both"/>
        <w:rPr>
          <w:del w:id="965" w:author="s.pavlenko" w:date="2022-08-23T12:01:00Z"/>
          <w:rFonts w:ascii="Times New Roman" w:eastAsia="Times New Roman" w:hAnsi="Times New Roman" w:cs="Times New Roman"/>
          <w:sz w:val="26"/>
          <w:szCs w:val="26"/>
        </w:rPr>
      </w:pPr>
      <w:del w:id="966" w:author="s.pavlenko" w:date="2022-08-23T12:01:00Z">
        <w:r w:rsidRPr="00EE2ED3" w:rsidDel="008A49D3">
          <w:rPr>
            <w:rFonts w:ascii="Times New Roman" w:eastAsia="Times New Roman" w:hAnsi="Times New Roman" w:cs="Times New Roman"/>
            <w:sz w:val="26"/>
            <w:szCs w:val="26"/>
          </w:rPr>
          <w:delText>У разі відмови переможця від виконання дій, вказаних у пункті 5 цього Розділу протягом встановлених строків, гарантійний внесок йому не повертається і вважається винагородою Організатора.</w:delText>
        </w:r>
      </w:del>
    </w:p>
    <w:p w:rsidR="00521097" w:rsidRPr="00EE2ED3" w:rsidDel="008A49D3" w:rsidRDefault="00720A98">
      <w:pPr>
        <w:widowControl w:val="0"/>
        <w:spacing w:after="0" w:line="240" w:lineRule="auto"/>
        <w:ind w:firstLine="709"/>
        <w:jc w:val="both"/>
        <w:rPr>
          <w:del w:id="967" w:author="s.pavlenko" w:date="2022-08-23T12:01:00Z"/>
          <w:rFonts w:ascii="Times New Roman" w:eastAsia="Times New Roman" w:hAnsi="Times New Roman" w:cs="Times New Roman"/>
          <w:sz w:val="26"/>
          <w:szCs w:val="26"/>
        </w:rPr>
      </w:pPr>
      <w:del w:id="968" w:author="s.pavlenko" w:date="2022-08-23T12:01:00Z">
        <w:r w:rsidRPr="00EE2ED3" w:rsidDel="008A49D3">
          <w:rPr>
            <w:rFonts w:ascii="Times New Roman" w:eastAsia="Times New Roman" w:hAnsi="Times New Roman" w:cs="Times New Roman"/>
            <w:sz w:val="26"/>
            <w:szCs w:val="26"/>
          </w:rPr>
          <w:delText>АРМА надає Організатору інформацію про дотримання строків виконання чи не</w:delText>
        </w:r>
      </w:del>
      <w:del w:id="969" w:author="s.pavlenko" w:date="2022-08-19T14:22:00Z">
        <w:r w:rsidRPr="00EE2ED3" w:rsidDel="00F16E12">
          <w:rPr>
            <w:rFonts w:ascii="Times New Roman" w:eastAsia="Times New Roman" w:hAnsi="Times New Roman" w:cs="Times New Roman"/>
            <w:sz w:val="26"/>
            <w:szCs w:val="26"/>
          </w:rPr>
          <w:delText xml:space="preserve"> </w:delText>
        </w:r>
      </w:del>
      <w:del w:id="970" w:author="s.pavlenko" w:date="2022-08-23T12:01:00Z">
        <w:r w:rsidRPr="00EE2ED3" w:rsidDel="008A49D3">
          <w:rPr>
            <w:rFonts w:ascii="Times New Roman" w:eastAsia="Times New Roman" w:hAnsi="Times New Roman" w:cs="Times New Roman"/>
            <w:sz w:val="26"/>
            <w:szCs w:val="26"/>
          </w:rPr>
          <w:delText>виконання переможцем дій, вказаних у пункті 5 цього Розділу, не пізніше 3 (трьох) робочих днів після закінчення строків, вказаних у пункті 5 цього Розділу.</w:delText>
        </w:r>
      </w:del>
    </w:p>
    <w:p w:rsidR="00521097" w:rsidRPr="00EE2ED3" w:rsidDel="008A49D3" w:rsidRDefault="00720A98">
      <w:pPr>
        <w:widowControl w:val="0"/>
        <w:spacing w:after="0" w:line="240" w:lineRule="auto"/>
        <w:ind w:firstLine="709"/>
        <w:jc w:val="both"/>
        <w:rPr>
          <w:del w:id="971" w:author="s.pavlenko" w:date="2022-08-23T12:01:00Z"/>
          <w:rFonts w:ascii="Times New Roman" w:eastAsia="Times New Roman" w:hAnsi="Times New Roman" w:cs="Times New Roman"/>
          <w:sz w:val="26"/>
          <w:szCs w:val="26"/>
        </w:rPr>
      </w:pPr>
      <w:del w:id="972" w:author="s.pavlenko" w:date="2022-08-23T12:01:00Z">
        <w:r w:rsidRPr="00EE2ED3" w:rsidDel="008A49D3">
          <w:rPr>
            <w:rFonts w:ascii="Times New Roman" w:eastAsia="Times New Roman" w:hAnsi="Times New Roman" w:cs="Times New Roman"/>
            <w:sz w:val="26"/>
            <w:szCs w:val="26"/>
          </w:rPr>
          <w:delText>Після отримання Організатором інформації про виконання переможцем дій, вказаних у пункті 5 цього Розділу, електронні торги вважаються такими, що відбулися. Відомості про факт завершення реалізації майна та їх результати вносяться до інформаційного повідомлення.</w:delText>
        </w:r>
      </w:del>
    </w:p>
    <w:p w:rsidR="00521097" w:rsidRPr="00EE2ED3" w:rsidDel="008A49D3" w:rsidRDefault="00720A98">
      <w:pPr>
        <w:widowControl w:val="0"/>
        <w:spacing w:after="0" w:line="240" w:lineRule="auto"/>
        <w:ind w:firstLine="709"/>
        <w:jc w:val="both"/>
        <w:rPr>
          <w:del w:id="973" w:author="s.pavlenko" w:date="2022-08-23T12:01:00Z"/>
          <w:rFonts w:ascii="Times New Roman" w:eastAsia="Times New Roman" w:hAnsi="Times New Roman" w:cs="Times New Roman"/>
          <w:sz w:val="26"/>
          <w:szCs w:val="26"/>
        </w:rPr>
      </w:pPr>
      <w:del w:id="974" w:author="s.pavlenko" w:date="2022-08-23T12:01:00Z">
        <w:r w:rsidRPr="00EE2ED3" w:rsidDel="008A49D3">
          <w:rPr>
            <w:rFonts w:ascii="Times New Roman" w:eastAsia="Times New Roman" w:hAnsi="Times New Roman" w:cs="Times New Roman"/>
            <w:sz w:val="26"/>
            <w:szCs w:val="26"/>
          </w:rPr>
          <w:delText>9. Повернення сплачених гарантійних внесків учасникам, що не перемогли в електронних торгах, здійснюється Організатором протягом трьох банківських днів із дня отримання повідомлення про виконання переможцем дій, вказаних у пункті 5 цього Розділу, чи визнання торгів такими, що не відбулися.</w:delText>
        </w:r>
      </w:del>
    </w:p>
    <w:p w:rsidR="00521097" w:rsidRPr="00EE2ED3" w:rsidDel="008A49D3" w:rsidRDefault="00720A98">
      <w:pPr>
        <w:widowControl w:val="0"/>
        <w:spacing w:after="0" w:line="240" w:lineRule="auto"/>
        <w:ind w:firstLine="709"/>
        <w:jc w:val="both"/>
        <w:rPr>
          <w:del w:id="975" w:author="s.pavlenko" w:date="2022-08-23T12:01:00Z"/>
          <w:rFonts w:ascii="Times New Roman" w:eastAsia="Times New Roman" w:hAnsi="Times New Roman" w:cs="Times New Roman"/>
          <w:sz w:val="26"/>
          <w:szCs w:val="26"/>
        </w:rPr>
      </w:pPr>
      <w:del w:id="976" w:author="s.pavlenko" w:date="2022-08-23T12:01:00Z">
        <w:r w:rsidRPr="00EE2ED3" w:rsidDel="008A49D3">
          <w:rPr>
            <w:rFonts w:ascii="Times New Roman" w:eastAsia="Times New Roman" w:hAnsi="Times New Roman" w:cs="Times New Roman"/>
            <w:sz w:val="26"/>
            <w:szCs w:val="26"/>
          </w:rPr>
          <w:delText>10. Гарантійний внесок не повертається переможцю електронних торгів і вважається винагородою Організатора у випадку:</w:delText>
        </w:r>
      </w:del>
    </w:p>
    <w:p w:rsidR="00521097" w:rsidRPr="00EE2ED3" w:rsidDel="008A49D3" w:rsidRDefault="00720A98">
      <w:pPr>
        <w:widowControl w:val="0"/>
        <w:spacing w:after="0" w:line="240" w:lineRule="auto"/>
        <w:ind w:firstLine="709"/>
        <w:jc w:val="both"/>
        <w:rPr>
          <w:del w:id="977" w:author="s.pavlenko" w:date="2022-08-23T12:01:00Z"/>
          <w:rFonts w:ascii="Times New Roman" w:eastAsia="Times New Roman" w:hAnsi="Times New Roman" w:cs="Times New Roman"/>
          <w:sz w:val="26"/>
          <w:szCs w:val="26"/>
        </w:rPr>
      </w:pPr>
      <w:del w:id="978" w:author="s.pavlenko" w:date="2022-08-23T12:01:00Z">
        <w:r w:rsidRPr="00EE2ED3" w:rsidDel="008A49D3">
          <w:rPr>
            <w:rFonts w:ascii="Times New Roman" w:eastAsia="Times New Roman" w:hAnsi="Times New Roman" w:cs="Times New Roman"/>
            <w:sz w:val="26"/>
            <w:szCs w:val="26"/>
          </w:rPr>
          <w:delText>1) не</w:delText>
        </w:r>
      </w:del>
      <w:del w:id="979" w:author="s.pavlenko" w:date="2022-08-19T14:22:00Z">
        <w:r w:rsidRPr="00EE2ED3" w:rsidDel="00F16E12">
          <w:rPr>
            <w:rFonts w:ascii="Times New Roman" w:eastAsia="Times New Roman" w:hAnsi="Times New Roman" w:cs="Times New Roman"/>
            <w:sz w:val="26"/>
            <w:szCs w:val="26"/>
          </w:rPr>
          <w:delText xml:space="preserve"> </w:delText>
        </w:r>
      </w:del>
      <w:del w:id="980" w:author="s.pavlenko" w:date="2022-08-23T12:01:00Z">
        <w:r w:rsidRPr="00EE2ED3" w:rsidDel="008A49D3">
          <w:rPr>
            <w:rFonts w:ascii="Times New Roman" w:eastAsia="Times New Roman" w:hAnsi="Times New Roman" w:cs="Times New Roman"/>
            <w:sz w:val="26"/>
            <w:szCs w:val="26"/>
          </w:rPr>
          <w:delText>надіслання (не</w:delText>
        </w:r>
      </w:del>
      <w:del w:id="981" w:author="s.pavlenko" w:date="2022-08-19T14:22:00Z">
        <w:r w:rsidRPr="00EE2ED3" w:rsidDel="00F16E12">
          <w:rPr>
            <w:rFonts w:ascii="Times New Roman" w:eastAsia="Times New Roman" w:hAnsi="Times New Roman" w:cs="Times New Roman"/>
            <w:sz w:val="26"/>
            <w:szCs w:val="26"/>
          </w:rPr>
          <w:delText xml:space="preserve"> </w:delText>
        </w:r>
      </w:del>
      <w:del w:id="982" w:author="s.pavlenko" w:date="2022-08-23T12:01:00Z">
        <w:r w:rsidRPr="00EE2ED3" w:rsidDel="008A49D3">
          <w:rPr>
            <w:rFonts w:ascii="Times New Roman" w:eastAsia="Times New Roman" w:hAnsi="Times New Roman" w:cs="Times New Roman"/>
            <w:sz w:val="26"/>
            <w:szCs w:val="26"/>
          </w:rPr>
          <w:delText>надання) Організатору підписаного протоколу електронних торгів протягом строку, визначеного цими Правилами;</w:delText>
        </w:r>
      </w:del>
    </w:p>
    <w:p w:rsidR="00521097" w:rsidRPr="00EE2ED3" w:rsidDel="008A49D3" w:rsidRDefault="00720A98">
      <w:pPr>
        <w:widowControl w:val="0"/>
        <w:spacing w:after="0" w:line="240" w:lineRule="auto"/>
        <w:ind w:firstLine="709"/>
        <w:jc w:val="both"/>
        <w:rPr>
          <w:del w:id="983" w:author="s.pavlenko" w:date="2022-08-23T12:01:00Z"/>
          <w:rFonts w:ascii="Times New Roman" w:eastAsia="Times New Roman" w:hAnsi="Times New Roman" w:cs="Times New Roman"/>
          <w:sz w:val="26"/>
          <w:szCs w:val="26"/>
        </w:rPr>
      </w:pPr>
      <w:del w:id="984" w:author="s.pavlenko" w:date="2022-08-23T12:01:00Z">
        <w:r w:rsidRPr="00EE2ED3" w:rsidDel="008A49D3">
          <w:rPr>
            <w:rFonts w:ascii="Times New Roman" w:eastAsia="Times New Roman" w:hAnsi="Times New Roman" w:cs="Times New Roman"/>
            <w:sz w:val="26"/>
            <w:szCs w:val="26"/>
          </w:rPr>
          <w:delText xml:space="preserve">2) відмови чи ухилення переможця торгів від укладення (підписання) договору купівлі-продажу щодо активів, визначених абзацом </w:delText>
        </w:r>
      </w:del>
      <w:del w:id="985" w:author="s.pavlenko" w:date="2022-08-19T14:23:00Z">
        <w:r w:rsidR="00B94FB5" w:rsidDel="00F16E12">
          <w:rPr>
            <w:rFonts w:ascii="Times New Roman" w:eastAsia="Times New Roman" w:hAnsi="Times New Roman" w:cs="Times New Roman"/>
            <w:sz w:val="26"/>
            <w:szCs w:val="26"/>
          </w:rPr>
          <w:delText>чевертим</w:delText>
        </w:r>
      </w:del>
      <w:del w:id="986" w:author="s.pavlenko" w:date="2022-08-23T12:01:00Z">
        <w:r w:rsidRPr="00EE2ED3" w:rsidDel="008A49D3">
          <w:rPr>
            <w:rFonts w:ascii="Times New Roman" w:eastAsia="Times New Roman" w:hAnsi="Times New Roman" w:cs="Times New Roman"/>
            <w:sz w:val="26"/>
            <w:szCs w:val="26"/>
          </w:rPr>
          <w:delText xml:space="preserve"> </w:delText>
        </w:r>
      </w:del>
      <w:ins w:id="987" w:author="Nataliya P. Ilnitska" w:date="2022-04-27T16:42:00Z">
        <w:del w:id="988" w:author="s.pavlenko" w:date="2022-08-23T12:01:00Z">
          <w:r w:rsidR="00E61F14" w:rsidRPr="00EE2ED3" w:rsidDel="008A49D3">
            <w:rPr>
              <w:rFonts w:ascii="Times New Roman" w:eastAsia="Times New Roman" w:hAnsi="Times New Roman" w:cs="Times New Roman"/>
              <w:sz w:val="26"/>
              <w:szCs w:val="26"/>
            </w:rPr>
            <w:delText xml:space="preserve">четвертим </w:delText>
          </w:r>
        </w:del>
      </w:ins>
      <w:del w:id="989" w:author="s.pavlenko" w:date="2022-08-23T12:01:00Z">
        <w:r w:rsidRPr="00EE2ED3" w:rsidDel="008A49D3">
          <w:rPr>
            <w:rFonts w:ascii="Times New Roman" w:eastAsia="Times New Roman" w:hAnsi="Times New Roman" w:cs="Times New Roman"/>
            <w:sz w:val="26"/>
            <w:szCs w:val="26"/>
          </w:rPr>
          <w:delText>пункт</w:delText>
        </w:r>
      </w:del>
      <w:ins w:id="990" w:author="Nataliya P. Ilnitska" w:date="2022-04-27T16:42:00Z">
        <w:del w:id="991" w:author="s.pavlenko" w:date="2022-08-19T14:23:00Z">
          <w:r w:rsidR="00E61F14" w:rsidRPr="00EE2ED3" w:rsidDel="00F16E12">
            <w:rPr>
              <w:rFonts w:ascii="Times New Roman" w:eastAsia="Times New Roman" w:hAnsi="Times New Roman" w:cs="Times New Roman"/>
              <w:sz w:val="26"/>
              <w:szCs w:val="26"/>
            </w:rPr>
            <w:delText>ом</w:delText>
          </w:r>
        </w:del>
      </w:ins>
      <w:del w:id="992" w:author="s.pavlenko" w:date="2022-08-23T12:01:00Z">
        <w:r w:rsidRPr="00EE2ED3" w:rsidDel="008A49D3">
          <w:rPr>
            <w:rFonts w:ascii="Times New Roman" w:eastAsia="Times New Roman" w:hAnsi="Times New Roman" w:cs="Times New Roman"/>
            <w:sz w:val="26"/>
            <w:szCs w:val="26"/>
          </w:rPr>
          <w:delText>у</w:delText>
        </w:r>
        <w:r w:rsidRPr="00EE2ED3" w:rsidDel="008A49D3">
          <w:rPr>
            <w:rFonts w:ascii="Times New Roman" w:eastAsia="Times New Roman" w:hAnsi="Times New Roman" w:cs="Times New Roman"/>
            <w:sz w:val="26"/>
            <w:szCs w:val="26"/>
          </w:rPr>
          <w:delText xml:space="preserve"> 2 Порядку;</w:delText>
        </w:r>
      </w:del>
    </w:p>
    <w:p w:rsidR="00521097" w:rsidRPr="00EE2ED3" w:rsidDel="008A49D3" w:rsidRDefault="00720A98">
      <w:pPr>
        <w:widowControl w:val="0"/>
        <w:spacing w:after="0" w:line="240" w:lineRule="auto"/>
        <w:ind w:firstLine="709"/>
        <w:jc w:val="both"/>
        <w:rPr>
          <w:del w:id="993" w:author="s.pavlenko" w:date="2022-08-23T12:01:00Z"/>
          <w:rFonts w:ascii="Times New Roman" w:eastAsia="Times New Roman" w:hAnsi="Times New Roman" w:cs="Times New Roman"/>
          <w:sz w:val="26"/>
          <w:szCs w:val="26"/>
        </w:rPr>
      </w:pPr>
      <w:del w:id="994" w:author="s.pavlenko" w:date="2022-08-23T12:01:00Z">
        <w:r w:rsidRPr="00EE2ED3" w:rsidDel="008A49D3">
          <w:rPr>
            <w:rFonts w:ascii="Times New Roman" w:eastAsia="Times New Roman" w:hAnsi="Times New Roman" w:cs="Times New Roman"/>
            <w:sz w:val="26"/>
            <w:szCs w:val="26"/>
          </w:rPr>
          <w:delText>3) не</w:delText>
        </w:r>
      </w:del>
      <w:del w:id="995" w:author="s.pavlenko" w:date="2022-08-19T14:23:00Z">
        <w:r w:rsidRPr="00EE2ED3" w:rsidDel="00F16E12">
          <w:rPr>
            <w:rFonts w:ascii="Times New Roman" w:eastAsia="Times New Roman" w:hAnsi="Times New Roman" w:cs="Times New Roman"/>
            <w:sz w:val="26"/>
            <w:szCs w:val="26"/>
          </w:rPr>
          <w:delText xml:space="preserve"> </w:delText>
        </w:r>
      </w:del>
      <w:del w:id="996" w:author="s.pavlenko" w:date="2022-08-23T12:01:00Z">
        <w:r w:rsidRPr="00EE2ED3" w:rsidDel="008A49D3">
          <w:rPr>
            <w:rFonts w:ascii="Times New Roman" w:eastAsia="Times New Roman" w:hAnsi="Times New Roman" w:cs="Times New Roman"/>
            <w:sz w:val="26"/>
            <w:szCs w:val="26"/>
          </w:rPr>
          <w:delText>перерахування коштів за актив.</w:delText>
        </w:r>
      </w:del>
    </w:p>
    <w:p w:rsidR="00521097" w:rsidRPr="00EE2ED3" w:rsidDel="008A49D3" w:rsidRDefault="00720A98">
      <w:pPr>
        <w:widowControl w:val="0"/>
        <w:spacing w:after="0" w:line="240" w:lineRule="auto"/>
        <w:ind w:firstLine="709"/>
        <w:jc w:val="both"/>
        <w:rPr>
          <w:del w:id="997" w:author="s.pavlenko" w:date="2022-08-23T12:01:00Z"/>
          <w:rFonts w:ascii="Times New Roman" w:eastAsia="Times New Roman" w:hAnsi="Times New Roman" w:cs="Times New Roman"/>
          <w:sz w:val="26"/>
          <w:szCs w:val="26"/>
        </w:rPr>
      </w:pPr>
      <w:del w:id="998" w:author="s.pavlenko" w:date="2022-08-23T12:01:00Z">
        <w:r w:rsidRPr="00EE2ED3" w:rsidDel="008A49D3">
          <w:rPr>
            <w:rFonts w:ascii="Times New Roman" w:eastAsia="Times New Roman" w:hAnsi="Times New Roman" w:cs="Times New Roman"/>
            <w:sz w:val="26"/>
            <w:szCs w:val="26"/>
          </w:rPr>
          <w:delText>11. АРМА має право у будь-який час припинити електронні торги та зняти актив з реалізації у разі припинення дії визначеної законом підстави для реалізації активу або виявлення обставин, що перешкоджають реалізації активу відповідно до Порядку. У разі припинення електронних торгів та зняття активу з реалізації електронні торги визнаються такими, що не відбулися.</w:delText>
        </w:r>
      </w:del>
    </w:p>
    <w:p w:rsidR="00521097" w:rsidRPr="00EE2ED3" w:rsidDel="008A49D3" w:rsidRDefault="00720A98">
      <w:pPr>
        <w:widowControl w:val="0"/>
        <w:spacing w:after="0" w:line="240" w:lineRule="auto"/>
        <w:ind w:firstLine="709"/>
        <w:jc w:val="both"/>
        <w:rPr>
          <w:del w:id="999" w:author="s.pavlenko" w:date="2022-08-23T12:01:00Z"/>
          <w:rFonts w:ascii="Times New Roman" w:eastAsia="Times New Roman" w:hAnsi="Times New Roman" w:cs="Times New Roman"/>
          <w:sz w:val="26"/>
          <w:szCs w:val="26"/>
        </w:rPr>
      </w:pPr>
      <w:del w:id="1000" w:author="s.pavlenko" w:date="2022-08-23T12:01:00Z">
        <w:r w:rsidRPr="00EE2ED3" w:rsidDel="008A49D3">
          <w:rPr>
            <w:rFonts w:ascii="Times New Roman" w:eastAsia="Times New Roman" w:hAnsi="Times New Roman" w:cs="Times New Roman"/>
            <w:sz w:val="26"/>
            <w:szCs w:val="26"/>
          </w:rPr>
          <w:delText>У разі, коли дія підстав (обставин), що спричинили припинення електронних торгів та зняття активу з реалізації, припиняється, зазначений актив передається АРМА для реалізації на перших електронних торгах.</w:delText>
        </w:r>
      </w:del>
    </w:p>
    <w:p w:rsidR="00C6744A" w:rsidRPr="00EE2ED3" w:rsidDel="008A49D3" w:rsidRDefault="00720A98">
      <w:pPr>
        <w:widowControl w:val="0"/>
        <w:spacing w:after="0" w:line="240" w:lineRule="auto"/>
        <w:ind w:firstLine="709"/>
        <w:jc w:val="both"/>
        <w:rPr>
          <w:del w:id="1001" w:author="s.pavlenko" w:date="2022-08-23T12:01:00Z"/>
          <w:rFonts w:ascii="Times New Roman" w:eastAsia="Times New Roman" w:hAnsi="Times New Roman" w:cs="Times New Roman"/>
          <w:sz w:val="26"/>
          <w:szCs w:val="26"/>
        </w:rPr>
      </w:pPr>
      <w:del w:id="1002" w:author="s.pavlenko" w:date="2022-08-23T12:01:00Z">
        <w:r w:rsidRPr="00EE2ED3" w:rsidDel="008A49D3">
          <w:rPr>
            <w:rFonts w:ascii="Times New Roman" w:eastAsia="Times New Roman" w:hAnsi="Times New Roman" w:cs="Times New Roman"/>
            <w:sz w:val="26"/>
            <w:szCs w:val="26"/>
          </w:rPr>
          <w:delText>12. У разі</w:delText>
        </w:r>
      </w:del>
      <w:del w:id="1003" w:author="s.pavlenko" w:date="2022-08-19T14:25:00Z">
        <w:r w:rsidRPr="00EE2ED3" w:rsidDel="007E2B45">
          <w:rPr>
            <w:rFonts w:ascii="Times New Roman" w:eastAsia="Times New Roman" w:hAnsi="Times New Roman" w:cs="Times New Roman"/>
            <w:sz w:val="26"/>
            <w:szCs w:val="26"/>
          </w:rPr>
          <w:delText>,</w:delText>
        </w:r>
      </w:del>
      <w:del w:id="1004" w:author="s.pavlenko" w:date="2022-08-23T12:01:00Z">
        <w:r w:rsidRPr="00EE2ED3" w:rsidDel="008A49D3">
          <w:rPr>
            <w:rFonts w:ascii="Times New Roman" w:eastAsia="Times New Roman" w:hAnsi="Times New Roman" w:cs="Times New Roman"/>
            <w:sz w:val="26"/>
            <w:szCs w:val="26"/>
          </w:rPr>
          <w:delText xml:space="preserve"> нереалізації активів за результатами перших, повторних електронних торгів протягом трьох місяців для рухомого майна та шести місяців для нерухомого майна з дати формування інформаційного повідомлення про перші електронні торги</w:delText>
        </w:r>
      </w:del>
      <w:del w:id="1005" w:author="s.pavlenko" w:date="2022-08-19T14:25:00Z">
        <w:r w:rsidRPr="00EE2ED3" w:rsidDel="007E2B45">
          <w:rPr>
            <w:rFonts w:ascii="Times New Roman" w:eastAsia="Times New Roman" w:hAnsi="Times New Roman" w:cs="Times New Roman"/>
            <w:sz w:val="26"/>
            <w:szCs w:val="26"/>
          </w:rPr>
          <w:delText>,</w:delText>
        </w:r>
      </w:del>
      <w:del w:id="1006" w:author="s.pavlenko" w:date="2022-08-23T12:01:00Z">
        <w:r w:rsidRPr="00EE2ED3" w:rsidDel="008A49D3">
          <w:rPr>
            <w:rFonts w:ascii="Times New Roman" w:eastAsia="Times New Roman" w:hAnsi="Times New Roman" w:cs="Times New Roman"/>
            <w:sz w:val="26"/>
            <w:szCs w:val="26"/>
          </w:rPr>
          <w:delText xml:space="preserve"> електронні торги вважаються такими, що не відбулися, реалізація активів Організатором припиняється, а активи підлягають поверненню АРМА за актом приймання-передавання активів. При цьому витрати Організатора із здійснення заходів, необхідних для реалізації активів, компенсації не підлягають.</w:delText>
        </w:r>
      </w:del>
    </w:p>
    <w:p w:rsidR="00521097" w:rsidRPr="00EE2ED3" w:rsidDel="008A49D3" w:rsidRDefault="00720A98">
      <w:pPr>
        <w:widowControl w:val="0"/>
        <w:spacing w:after="0" w:line="240" w:lineRule="auto"/>
        <w:ind w:firstLine="709"/>
        <w:jc w:val="both"/>
        <w:rPr>
          <w:del w:id="1007" w:author="s.pavlenko" w:date="2022-08-23T12:01:00Z"/>
          <w:rFonts w:ascii="Times New Roman" w:eastAsia="Times New Roman" w:hAnsi="Times New Roman" w:cs="Times New Roman"/>
          <w:sz w:val="26"/>
          <w:szCs w:val="26"/>
        </w:rPr>
      </w:pPr>
      <w:del w:id="1008" w:author="s.pavlenko" w:date="2022-08-23T12:01:00Z">
        <w:r w:rsidRPr="00EE2ED3" w:rsidDel="008A49D3">
          <w:rPr>
            <w:rFonts w:ascii="Times New Roman" w:eastAsia="Times New Roman" w:hAnsi="Times New Roman" w:cs="Times New Roman"/>
            <w:sz w:val="26"/>
            <w:szCs w:val="26"/>
          </w:rPr>
          <w:delText>13. Учасникам електронних торгів, які визнані такими, що не відбулися, крім учасників, які були визнані переможцем та не виконали протягом встановлених строків дій, вказаних у пункті 5 цього Розділу, гарантійні внески повертаються протягом трьох банківських днів.</w:delText>
        </w:r>
      </w:del>
    </w:p>
    <w:p w:rsidR="00521097" w:rsidRPr="00EE2ED3" w:rsidRDefault="00521097">
      <w:pPr>
        <w:widowControl w:val="0"/>
        <w:spacing w:after="0" w:line="240" w:lineRule="auto"/>
        <w:ind w:firstLine="709"/>
        <w:jc w:val="both"/>
        <w:rPr>
          <w:rFonts w:ascii="Times New Roman" w:eastAsia="Times New Roman" w:hAnsi="Times New Roman" w:cs="Times New Roman"/>
          <w:sz w:val="26"/>
          <w:szCs w:val="26"/>
        </w:rPr>
      </w:pPr>
    </w:p>
    <w:tbl>
      <w:tblPr>
        <w:tblStyle w:val="a6"/>
        <w:tblW w:w="9638" w:type="dxa"/>
        <w:tblInd w:w="0" w:type="dxa"/>
        <w:tblLayout w:type="fixed"/>
        <w:tblLook w:val="0000"/>
      </w:tblPr>
      <w:tblGrid>
        <w:gridCol w:w="4793"/>
        <w:gridCol w:w="4845"/>
      </w:tblGrid>
      <w:tr w:rsidR="00521097" w:rsidRPr="00EE2ED3">
        <w:trPr>
          <w:trHeight w:val="2178"/>
        </w:trPr>
        <w:tc>
          <w:tcPr>
            <w:tcW w:w="4793" w:type="dxa"/>
            <w:shd w:val="clear" w:color="auto" w:fill="auto"/>
          </w:tcPr>
          <w:p w:rsidR="00521097" w:rsidRPr="00EE2ED3" w:rsidRDefault="00720A98">
            <w:pPr>
              <w:widowControl w:val="0"/>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ЗАМОВНИК</w:t>
            </w:r>
          </w:p>
          <w:p w:rsidR="00521097" w:rsidRPr="00EE2ED3" w:rsidRDefault="00521097">
            <w:pPr>
              <w:widowControl w:val="0"/>
              <w:spacing w:after="0" w:line="240" w:lineRule="auto"/>
              <w:jc w:val="center"/>
              <w:rPr>
                <w:rFonts w:ascii="Times New Roman" w:eastAsia="Times New Roman" w:hAnsi="Times New Roman" w:cs="Times New Roman"/>
                <w:b/>
                <w:sz w:val="26"/>
                <w:szCs w:val="26"/>
              </w:rPr>
            </w:pPr>
          </w:p>
          <w:p w:rsidR="00521097" w:rsidRPr="00EE2ED3" w:rsidRDefault="00720A98">
            <w:pPr>
              <w:widowControl w:val="0"/>
              <w:tabs>
                <w:tab w:val="left" w:pos="360"/>
                <w:tab w:val="left" w:pos="2835"/>
              </w:tabs>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Національне агентство України з питань виявлення, розшуку та управління активами, одержаними від корупційних та інших злочинів</w:t>
            </w:r>
          </w:p>
          <w:p w:rsidR="00521097" w:rsidRPr="00EE2ED3" w:rsidRDefault="00521097">
            <w:pPr>
              <w:widowControl w:val="0"/>
              <w:tabs>
                <w:tab w:val="left" w:pos="360"/>
              </w:tabs>
              <w:spacing w:after="0" w:line="240" w:lineRule="auto"/>
              <w:rPr>
                <w:rFonts w:ascii="Times New Roman" w:eastAsia="Times New Roman" w:hAnsi="Times New Roman" w:cs="Times New Roman"/>
                <w:b/>
                <w:sz w:val="26"/>
                <w:szCs w:val="26"/>
              </w:rPr>
            </w:pPr>
          </w:p>
          <w:p w:rsidR="00521097" w:rsidRPr="00EE2ED3" w:rsidRDefault="00720A98">
            <w:pPr>
              <w:widowControl w:val="0"/>
              <w:tabs>
                <w:tab w:val="left" w:pos="360"/>
              </w:tabs>
              <w:spacing w:after="0" w:line="240" w:lineRule="auto"/>
              <w:rPr>
                <w:rFonts w:ascii="Times New Roman" w:eastAsia="Times New Roman" w:hAnsi="Times New Roman" w:cs="Times New Roman"/>
                <w:b/>
                <w:sz w:val="26"/>
                <w:szCs w:val="26"/>
              </w:rPr>
            </w:pPr>
            <w:proofErr w:type="spellStart"/>
            <w:r w:rsidRPr="00EE2ED3">
              <w:rPr>
                <w:rFonts w:ascii="Times New Roman" w:eastAsia="Times New Roman" w:hAnsi="Times New Roman" w:cs="Times New Roman"/>
                <w:b/>
                <w:sz w:val="26"/>
                <w:szCs w:val="26"/>
              </w:rPr>
              <w:t>Т.в.о</w:t>
            </w:r>
            <w:proofErr w:type="spellEnd"/>
            <w:r w:rsidRPr="00EE2ED3">
              <w:rPr>
                <w:rFonts w:ascii="Times New Roman" w:eastAsia="Times New Roman" w:hAnsi="Times New Roman" w:cs="Times New Roman"/>
                <w:b/>
                <w:sz w:val="26"/>
                <w:szCs w:val="26"/>
              </w:rPr>
              <w:t>. Голови</w:t>
            </w:r>
          </w:p>
          <w:p w:rsidR="00521097" w:rsidRPr="00EE2ED3" w:rsidRDefault="00521097">
            <w:pPr>
              <w:widowControl w:val="0"/>
              <w:tabs>
                <w:tab w:val="left" w:pos="360"/>
              </w:tabs>
              <w:spacing w:after="0" w:line="240" w:lineRule="auto"/>
              <w:rPr>
                <w:rFonts w:ascii="Times New Roman" w:eastAsia="Times New Roman" w:hAnsi="Times New Roman" w:cs="Times New Roman"/>
                <w:b/>
                <w:sz w:val="26"/>
                <w:szCs w:val="26"/>
              </w:rPr>
            </w:pPr>
          </w:p>
          <w:p w:rsidR="00521097" w:rsidRPr="00EE2ED3" w:rsidRDefault="00720A98">
            <w:pPr>
              <w:widowControl w:val="0"/>
              <w:tabs>
                <w:tab w:val="left" w:pos="360"/>
              </w:tabs>
              <w:spacing w:after="0" w:line="240" w:lineRule="auto"/>
              <w:rPr>
                <w:rFonts w:ascii="Times New Roman" w:eastAsia="Times New Roman" w:hAnsi="Times New Roman" w:cs="Times New Roman"/>
                <w:color w:val="222222"/>
                <w:sz w:val="26"/>
                <w:szCs w:val="26"/>
              </w:rPr>
            </w:pPr>
            <w:r w:rsidRPr="00EE2ED3">
              <w:rPr>
                <w:rFonts w:ascii="Times New Roman" w:eastAsia="Times New Roman" w:hAnsi="Times New Roman" w:cs="Times New Roman"/>
                <w:sz w:val="26"/>
                <w:szCs w:val="26"/>
              </w:rPr>
              <w:t>__________________</w:t>
            </w:r>
            <w:r w:rsidRPr="00EE2ED3">
              <w:rPr>
                <w:rFonts w:ascii="Times New Roman" w:eastAsia="Times New Roman" w:hAnsi="Times New Roman" w:cs="Times New Roman"/>
                <w:b/>
                <w:sz w:val="26"/>
                <w:szCs w:val="26"/>
              </w:rPr>
              <w:t xml:space="preserve"> Д.О. </w:t>
            </w:r>
            <w:proofErr w:type="spellStart"/>
            <w:r w:rsidRPr="00EE2ED3">
              <w:rPr>
                <w:rFonts w:ascii="Times New Roman" w:eastAsia="Times New Roman" w:hAnsi="Times New Roman" w:cs="Times New Roman"/>
                <w:b/>
                <w:sz w:val="26"/>
                <w:szCs w:val="26"/>
              </w:rPr>
              <w:t>Жоравович</w:t>
            </w:r>
            <w:proofErr w:type="spellEnd"/>
          </w:p>
        </w:tc>
        <w:tc>
          <w:tcPr>
            <w:tcW w:w="4845" w:type="dxa"/>
            <w:shd w:val="clear" w:color="auto" w:fill="auto"/>
          </w:tcPr>
          <w:p w:rsidR="00521097" w:rsidRPr="00EE2ED3" w:rsidRDefault="00720A98">
            <w:pPr>
              <w:widowControl w:val="0"/>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ОРГАНІЗАТОР</w:t>
            </w:r>
          </w:p>
          <w:p w:rsidR="00521097" w:rsidRPr="00EE2ED3" w:rsidRDefault="00521097">
            <w:pPr>
              <w:widowControl w:val="0"/>
              <w:spacing w:after="0" w:line="240" w:lineRule="auto"/>
              <w:jc w:val="center"/>
              <w:rPr>
                <w:rFonts w:ascii="Times New Roman" w:eastAsia="Times New Roman" w:hAnsi="Times New Roman" w:cs="Times New Roman"/>
                <w:b/>
                <w:color w:val="222222"/>
                <w:sz w:val="26"/>
                <w:szCs w:val="26"/>
              </w:rPr>
            </w:pPr>
          </w:p>
          <w:p w:rsidR="00521097" w:rsidRPr="00EE2ED3" w:rsidRDefault="008E4DCE">
            <w:pPr>
              <w:widowControl w:val="0"/>
              <w:tabs>
                <w:tab w:val="left" w:pos="2835"/>
              </w:tabs>
              <w:spacing w:after="0" w:line="240" w:lineRule="auto"/>
              <w:jc w:val="center"/>
              <w:rPr>
                <w:rFonts w:ascii="Times New Roman" w:eastAsia="Times New Roman" w:hAnsi="Times New Roman" w:cs="Times New Roman"/>
                <w:sz w:val="26"/>
                <w:szCs w:val="26"/>
              </w:rPr>
            </w:pPr>
            <w:r w:rsidRPr="00EE2ED3">
              <w:rPr>
                <w:rFonts w:ascii="Times New Roman" w:eastAsia="Times New Roman" w:hAnsi="Times New Roman" w:cs="Times New Roman"/>
                <w:b/>
                <w:sz w:val="26"/>
                <w:szCs w:val="26"/>
              </w:rPr>
              <w:t xml:space="preserve">Товариство з обмеженою відповідальністю </w:t>
            </w:r>
            <w:r w:rsidR="00720A98" w:rsidRPr="00EE2ED3">
              <w:rPr>
                <w:rFonts w:ascii="Times New Roman" w:eastAsia="Times New Roman" w:hAnsi="Times New Roman" w:cs="Times New Roman"/>
                <w:b/>
                <w:sz w:val="26"/>
                <w:szCs w:val="26"/>
              </w:rPr>
              <w:t>«</w:t>
            </w:r>
            <w:r w:rsidRPr="00EE2ED3">
              <w:rPr>
                <w:rFonts w:ascii="Times New Roman" w:eastAsia="Times New Roman" w:hAnsi="Times New Roman" w:cs="Times New Roman"/>
                <w:b/>
                <w:sz w:val="26"/>
                <w:szCs w:val="26"/>
              </w:rPr>
              <w:t>ВЕР-ТАС</w:t>
            </w:r>
            <w:r w:rsidR="00720A98" w:rsidRPr="00EE2ED3">
              <w:rPr>
                <w:rFonts w:ascii="Times New Roman" w:eastAsia="Times New Roman" w:hAnsi="Times New Roman" w:cs="Times New Roman"/>
                <w:b/>
                <w:sz w:val="26"/>
                <w:szCs w:val="26"/>
              </w:rPr>
              <w:t>»</w:t>
            </w:r>
          </w:p>
          <w:p w:rsidR="00521097" w:rsidRPr="00EE2ED3" w:rsidRDefault="00521097">
            <w:pPr>
              <w:widowControl w:val="0"/>
              <w:spacing w:after="0" w:line="240" w:lineRule="auto"/>
              <w:jc w:val="center"/>
              <w:rPr>
                <w:rFonts w:ascii="Times New Roman" w:eastAsia="Times New Roman" w:hAnsi="Times New Roman" w:cs="Times New Roman"/>
                <w:b/>
                <w:sz w:val="26"/>
                <w:szCs w:val="26"/>
              </w:rPr>
            </w:pPr>
          </w:p>
          <w:p w:rsidR="00521097" w:rsidRPr="00EE2ED3" w:rsidRDefault="00521097">
            <w:pPr>
              <w:widowControl w:val="0"/>
              <w:spacing w:after="0" w:line="240" w:lineRule="auto"/>
              <w:jc w:val="both"/>
              <w:rPr>
                <w:rFonts w:ascii="Times New Roman" w:eastAsia="Times New Roman" w:hAnsi="Times New Roman" w:cs="Times New Roman"/>
                <w:b/>
                <w:sz w:val="26"/>
                <w:szCs w:val="26"/>
              </w:rPr>
            </w:pPr>
          </w:p>
          <w:p w:rsidR="00521097" w:rsidRPr="00EE2ED3" w:rsidRDefault="00521097">
            <w:pPr>
              <w:widowControl w:val="0"/>
              <w:spacing w:after="0" w:line="240" w:lineRule="auto"/>
              <w:jc w:val="both"/>
              <w:rPr>
                <w:rFonts w:ascii="Times New Roman" w:eastAsia="Times New Roman" w:hAnsi="Times New Roman" w:cs="Times New Roman"/>
                <w:b/>
                <w:sz w:val="26"/>
                <w:szCs w:val="26"/>
              </w:rPr>
            </w:pPr>
          </w:p>
          <w:p w:rsidR="00521097" w:rsidRPr="00EE2ED3" w:rsidRDefault="008E4DCE">
            <w:pPr>
              <w:widowControl w:val="0"/>
              <w:spacing w:after="0" w:line="240" w:lineRule="auto"/>
              <w:jc w:val="both"/>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Д</w:t>
            </w:r>
            <w:r w:rsidR="00720A98" w:rsidRPr="00EE2ED3">
              <w:rPr>
                <w:rFonts w:ascii="Times New Roman" w:eastAsia="Times New Roman" w:hAnsi="Times New Roman" w:cs="Times New Roman"/>
                <w:b/>
                <w:sz w:val="26"/>
                <w:szCs w:val="26"/>
              </w:rPr>
              <w:t>иректор</w:t>
            </w:r>
          </w:p>
          <w:p w:rsidR="00521097" w:rsidRPr="00EE2ED3" w:rsidRDefault="00521097">
            <w:pPr>
              <w:widowControl w:val="0"/>
              <w:spacing w:after="0" w:line="240" w:lineRule="auto"/>
              <w:jc w:val="both"/>
              <w:rPr>
                <w:rFonts w:ascii="Times New Roman" w:eastAsia="Times New Roman" w:hAnsi="Times New Roman" w:cs="Times New Roman"/>
                <w:b/>
                <w:sz w:val="26"/>
                <w:szCs w:val="26"/>
              </w:rPr>
            </w:pPr>
          </w:p>
          <w:p w:rsidR="00521097" w:rsidRPr="00EE2ED3" w:rsidRDefault="00720A98" w:rsidP="008E4DCE">
            <w:pPr>
              <w:widowControl w:val="0"/>
              <w:spacing w:after="0" w:line="240" w:lineRule="auto"/>
              <w:jc w:val="both"/>
              <w:rPr>
                <w:rFonts w:ascii="Times New Roman" w:eastAsia="Times New Roman" w:hAnsi="Times New Roman" w:cs="Times New Roman"/>
                <w:b/>
                <w:sz w:val="26"/>
                <w:szCs w:val="26"/>
              </w:rPr>
            </w:pPr>
            <w:r w:rsidRPr="00EE2ED3">
              <w:rPr>
                <w:rFonts w:ascii="Times New Roman" w:eastAsia="Times New Roman" w:hAnsi="Times New Roman" w:cs="Times New Roman"/>
                <w:sz w:val="26"/>
                <w:szCs w:val="26"/>
              </w:rPr>
              <w:t>________________________</w:t>
            </w:r>
            <w:r w:rsidR="008E4DCE" w:rsidRPr="00EE2ED3">
              <w:rPr>
                <w:rFonts w:ascii="Times New Roman" w:eastAsia="Times New Roman" w:hAnsi="Times New Roman" w:cs="Times New Roman"/>
                <w:b/>
                <w:sz w:val="26"/>
                <w:szCs w:val="26"/>
              </w:rPr>
              <w:t xml:space="preserve">А.М. </w:t>
            </w:r>
            <w:proofErr w:type="spellStart"/>
            <w:r w:rsidR="008E4DCE" w:rsidRPr="00EE2ED3">
              <w:rPr>
                <w:rFonts w:ascii="Times New Roman" w:eastAsia="Times New Roman" w:hAnsi="Times New Roman" w:cs="Times New Roman"/>
                <w:b/>
                <w:sz w:val="26"/>
                <w:szCs w:val="26"/>
              </w:rPr>
              <w:t>Шажко</w:t>
            </w:r>
            <w:proofErr w:type="spellEnd"/>
          </w:p>
        </w:tc>
      </w:tr>
    </w:tbl>
    <w:p w:rsidR="00521097" w:rsidRPr="00EE2ED3" w:rsidRDefault="00521097">
      <w:pPr>
        <w:spacing w:after="0" w:line="240" w:lineRule="auto"/>
        <w:rPr>
          <w:rFonts w:ascii="Times New Roman" w:eastAsia="Times New Roman" w:hAnsi="Times New Roman" w:cs="Times New Roman"/>
          <w:sz w:val="26"/>
          <w:szCs w:val="26"/>
        </w:rPr>
      </w:pPr>
    </w:p>
    <w:p w:rsidR="00521097" w:rsidRPr="00EE2ED3" w:rsidRDefault="00C6744A" w:rsidP="00E87A63">
      <w:pPr>
        <w:spacing w:after="0" w:line="240" w:lineRule="auto"/>
        <w:ind w:left="5760" w:firstLine="720"/>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br w:type="page"/>
      </w:r>
      <w:r w:rsidR="00720A98" w:rsidRPr="00EE2ED3">
        <w:rPr>
          <w:rFonts w:ascii="Times New Roman" w:eastAsia="Times New Roman" w:hAnsi="Times New Roman" w:cs="Times New Roman"/>
          <w:sz w:val="26"/>
          <w:szCs w:val="26"/>
        </w:rPr>
        <w:lastRenderedPageBreak/>
        <w:t>Додаток до Правил</w:t>
      </w:r>
    </w:p>
    <w:p w:rsidR="00521097" w:rsidRPr="00EE2ED3" w:rsidRDefault="00720A98" w:rsidP="00E87A63">
      <w:pPr>
        <w:widowControl w:val="0"/>
        <w:spacing w:after="0" w:line="240" w:lineRule="auto"/>
        <w:ind w:left="6480"/>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проведення електронних </w:t>
      </w:r>
    </w:p>
    <w:p w:rsidR="00521097" w:rsidRPr="00EE2ED3" w:rsidRDefault="00720A98" w:rsidP="00E87A63">
      <w:pPr>
        <w:widowControl w:val="0"/>
        <w:spacing w:after="0" w:line="240" w:lineRule="auto"/>
        <w:ind w:left="6480"/>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торгів арештовани</w:t>
      </w:r>
      <w:del w:id="1009" w:author="s.pavlenko" w:date="2022-08-19T14:28:00Z">
        <w:r w:rsidRPr="00EE2ED3" w:rsidDel="007B3957">
          <w:rPr>
            <w:rFonts w:ascii="Times New Roman" w:eastAsia="Times New Roman" w:hAnsi="Times New Roman" w:cs="Times New Roman"/>
            <w:sz w:val="26"/>
            <w:szCs w:val="26"/>
          </w:rPr>
          <w:delText>х</w:delText>
        </w:r>
      </w:del>
      <w:ins w:id="1010" w:author="s.pavlenko" w:date="2022-08-19T14:28:00Z">
        <w:r w:rsidR="007B3957">
          <w:rPr>
            <w:rFonts w:ascii="Times New Roman" w:eastAsia="Times New Roman" w:hAnsi="Times New Roman" w:cs="Times New Roman"/>
            <w:sz w:val="26"/>
            <w:szCs w:val="26"/>
          </w:rPr>
          <w:t>ми</w:t>
        </w:r>
      </w:ins>
      <w:r w:rsidRPr="00EE2ED3">
        <w:rPr>
          <w:rFonts w:ascii="Times New Roman" w:eastAsia="Times New Roman" w:hAnsi="Times New Roman" w:cs="Times New Roman"/>
          <w:sz w:val="26"/>
          <w:szCs w:val="26"/>
        </w:rPr>
        <w:t xml:space="preserve"> актив</w:t>
      </w:r>
      <w:ins w:id="1011" w:author="s.pavlenko" w:date="2022-08-19T14:28:00Z">
        <w:r w:rsidR="007B3957">
          <w:rPr>
            <w:rFonts w:ascii="Times New Roman" w:eastAsia="Times New Roman" w:hAnsi="Times New Roman" w:cs="Times New Roman"/>
            <w:sz w:val="26"/>
            <w:szCs w:val="26"/>
          </w:rPr>
          <w:t>ами</w:t>
        </w:r>
      </w:ins>
      <w:del w:id="1012" w:author="s.pavlenko" w:date="2022-08-19T14:28:00Z">
        <w:r w:rsidRPr="00EE2ED3" w:rsidDel="007B3957">
          <w:rPr>
            <w:rFonts w:ascii="Times New Roman" w:eastAsia="Times New Roman" w:hAnsi="Times New Roman" w:cs="Times New Roman"/>
            <w:sz w:val="26"/>
            <w:szCs w:val="26"/>
          </w:rPr>
          <w:delText>ів</w:delText>
        </w:r>
      </w:del>
      <w:r w:rsidRPr="00EE2ED3">
        <w:rPr>
          <w:rFonts w:ascii="Times New Roman" w:eastAsia="Times New Roman" w:hAnsi="Times New Roman" w:cs="Times New Roman"/>
          <w:sz w:val="26"/>
          <w:szCs w:val="26"/>
        </w:rPr>
        <w:t xml:space="preserve"> </w:t>
      </w:r>
    </w:p>
    <w:p w:rsidR="00521097" w:rsidRPr="00EE2ED3" w:rsidRDefault="00521097">
      <w:pPr>
        <w:widowControl w:val="0"/>
        <w:spacing w:after="0" w:line="240" w:lineRule="auto"/>
        <w:jc w:val="center"/>
        <w:rPr>
          <w:rFonts w:ascii="Times New Roman" w:eastAsia="Times New Roman" w:hAnsi="Times New Roman" w:cs="Times New Roman"/>
          <w:b/>
          <w:sz w:val="26"/>
          <w:szCs w:val="26"/>
        </w:rPr>
      </w:pPr>
    </w:p>
    <w:p w:rsidR="00521097" w:rsidRPr="00EE2ED3" w:rsidRDefault="00720A98">
      <w:pPr>
        <w:widowControl w:val="0"/>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ЗАЯВКА АРМА</w:t>
      </w:r>
    </w:p>
    <w:p w:rsidR="00521097" w:rsidRPr="00EE2ED3" w:rsidRDefault="00720A98">
      <w:pPr>
        <w:widowControl w:val="0"/>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про передачу активів Організатору для реалізації на електронних торгах</w:t>
      </w:r>
    </w:p>
    <w:p w:rsidR="00521097" w:rsidRPr="00EE2ED3" w:rsidRDefault="00521097">
      <w:pPr>
        <w:widowControl w:val="0"/>
        <w:spacing w:after="0" w:line="240" w:lineRule="auto"/>
        <w:jc w:val="center"/>
        <w:rPr>
          <w:rFonts w:ascii="Times New Roman" w:eastAsia="Times New Roman" w:hAnsi="Times New Roman" w:cs="Times New Roman"/>
          <w:sz w:val="26"/>
          <w:szCs w:val="26"/>
        </w:rPr>
      </w:pP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1. Вид активу</w:t>
      </w:r>
    </w:p>
    <w:p w:rsidR="00521097" w:rsidRPr="00EE2ED3" w:rsidRDefault="00720A98">
      <w:pPr>
        <w:widowControl w:val="0"/>
        <w:spacing w:after="0" w:line="240" w:lineRule="auto"/>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____________________________________________________________________</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 Найменування активу, включаючи назву моделі, складові найменування, які зазначаються згідно з реєстраційною, технічною та іншою документацією або наявними позначками на самому активі</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____________________________________________________________________</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3. Відомості про актив, який передається на реалізацію, його склад, характеристики, опис, включно з інформацією про явні недоліки, відсутні елементи, обмежену функціональність</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____________________________________________________________________</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4. Відомості про чинні обтяження щодо активу, зареєстровані в державних реєстрах, базах даних та/або інші обтяження, про існування яких стало відомо АРМА</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ab/>
        <w:t>встановити чинні обмеження не було можливості</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5. Визначена законом підстава передачі активу для реалізації:</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ab/>
        <w:t>ухвала слідчого судді, суду</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ab/>
        <w:t>згода власника активів</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rPr>
        <w:tab/>
        <w:t>самостійне виконання судового рішення про конфіскацію, спеціальну конфіскацію активів, стягнення в дохід держави активів</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6. Відомості про місцезнаходження активу (фактична адреса зберігання активу)</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____________________________________________________________________</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7. Порядок ознайомлення з активом</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____________________________________________________________________</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8. Строк підготовки до проведення перших електронних торгів</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____________________________________________________________________</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9. Реквізити та номер рахунку IBAN АРМА для перерахування коштів</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____________________________________________________________________</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10. Адреса електронної пошти АРМА</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11. Додаткова інформація про актив</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____________________________________________________________________</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12. Інші додаткові відомості, необхідні для проведення електронних торгів</w:t>
      </w:r>
      <w:ins w:id="1013" w:author="s.pavlenko" w:date="2022-08-19T14:28:00Z">
        <w:r w:rsidR="001028B6">
          <w:rPr>
            <w:rFonts w:ascii="Times New Roman" w:eastAsia="Times New Roman" w:hAnsi="Times New Roman" w:cs="Times New Roman"/>
            <w:sz w:val="26"/>
            <w:szCs w:val="26"/>
          </w:rPr>
          <w:t>,</w:t>
        </w:r>
      </w:ins>
      <w:r w:rsidRPr="00EE2ED3">
        <w:rPr>
          <w:rFonts w:ascii="Times New Roman" w:eastAsia="Times New Roman" w:hAnsi="Times New Roman" w:cs="Times New Roman"/>
          <w:sz w:val="26"/>
          <w:szCs w:val="26"/>
        </w:rPr>
        <w:t xml:space="preserve"> та/або критерії до учасника в залежності від виду активу:</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____________________________________________________________________</w:t>
      </w:r>
    </w:p>
    <w:p w:rsidR="00717320" w:rsidRPr="00EE2ED3" w:rsidRDefault="00717320">
      <w:pPr>
        <w:widowControl w:val="0"/>
        <w:spacing w:after="0" w:line="240" w:lineRule="auto"/>
        <w:ind w:firstLine="709"/>
        <w:jc w:val="both"/>
        <w:rPr>
          <w:rFonts w:ascii="Times New Roman" w:eastAsia="Times New Roman" w:hAnsi="Times New Roman" w:cs="Times New Roman"/>
          <w:sz w:val="26"/>
          <w:szCs w:val="26"/>
        </w:rPr>
      </w:pP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Додатки:</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1. </w:t>
      </w:r>
      <w:proofErr w:type="spellStart"/>
      <w:r w:rsidRPr="00EE2ED3">
        <w:rPr>
          <w:rFonts w:ascii="Times New Roman" w:eastAsia="Times New Roman" w:hAnsi="Times New Roman" w:cs="Times New Roman"/>
          <w:sz w:val="26"/>
          <w:szCs w:val="26"/>
        </w:rPr>
        <w:t>Фото-</w:t>
      </w:r>
      <w:proofErr w:type="spellEnd"/>
      <w:r w:rsidRPr="00EE2ED3">
        <w:rPr>
          <w:rFonts w:ascii="Times New Roman" w:eastAsia="Times New Roman" w:hAnsi="Times New Roman" w:cs="Times New Roman"/>
          <w:sz w:val="26"/>
          <w:szCs w:val="26"/>
        </w:rPr>
        <w:t xml:space="preserve"> та/або відеоматеріали (у разі наявності) (у разі необхідності);</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2. Звіт про оцінку майна, дійсний на момент передачі активу для реалізації (у разі наявності), але Організатор після реалізації активу повертає звіт про оцінку майна Замовнику;</w:t>
      </w:r>
    </w:p>
    <w:p w:rsidR="00521097" w:rsidRPr="00EE2ED3" w:rsidRDefault="00720A98">
      <w:pPr>
        <w:widowControl w:val="0"/>
        <w:spacing w:after="0" w:line="240" w:lineRule="auto"/>
        <w:ind w:firstLine="70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3. Проект договору купівлі-продажу щодо активів, визначених абзацом </w:t>
      </w:r>
      <w:del w:id="1014" w:author="s.pavlenko" w:date="2022-08-19T14:28:00Z">
        <w:r w:rsidR="00E87A63" w:rsidDel="001028B6">
          <w:rPr>
            <w:rFonts w:ascii="Times New Roman" w:eastAsia="Times New Roman" w:hAnsi="Times New Roman" w:cs="Times New Roman"/>
            <w:sz w:val="26"/>
            <w:szCs w:val="26"/>
          </w:rPr>
          <w:lastRenderedPageBreak/>
          <w:delText>четвертим</w:delText>
        </w:r>
      </w:del>
      <w:del w:id="1015" w:author="Nataliya P. Ilnitska" w:date="2022-04-27T16:42:00Z">
        <w:r w:rsidRPr="00EE2ED3" w:rsidDel="00E61F14">
          <w:rPr>
            <w:rFonts w:ascii="Times New Roman" w:eastAsia="Times New Roman" w:hAnsi="Times New Roman" w:cs="Times New Roman"/>
            <w:sz w:val="26"/>
            <w:szCs w:val="26"/>
          </w:rPr>
          <w:delText xml:space="preserve"> </w:delText>
        </w:r>
      </w:del>
      <w:ins w:id="1016" w:author="Nataliya P. Ilnitska" w:date="2022-04-27T16:42:00Z">
        <w:r w:rsidR="00E61F14" w:rsidRPr="00EE2ED3">
          <w:rPr>
            <w:rFonts w:ascii="Times New Roman" w:eastAsia="Times New Roman" w:hAnsi="Times New Roman" w:cs="Times New Roman"/>
            <w:sz w:val="26"/>
            <w:szCs w:val="26"/>
          </w:rPr>
          <w:t xml:space="preserve">четвертим </w:t>
        </w:r>
      </w:ins>
      <w:r w:rsidRPr="00EE2ED3">
        <w:rPr>
          <w:rFonts w:ascii="Times New Roman" w:eastAsia="Times New Roman" w:hAnsi="Times New Roman" w:cs="Times New Roman"/>
          <w:sz w:val="26"/>
          <w:szCs w:val="26"/>
        </w:rPr>
        <w:t>пункту 2 Порядку (на ___ арк.).</w:t>
      </w:r>
    </w:p>
    <w:p w:rsidR="00521097" w:rsidRPr="00EE2ED3" w:rsidRDefault="00521097">
      <w:pPr>
        <w:widowControl w:val="0"/>
        <w:spacing w:after="0" w:line="240" w:lineRule="auto"/>
        <w:ind w:firstLine="709"/>
        <w:jc w:val="both"/>
        <w:rPr>
          <w:rFonts w:ascii="Times New Roman" w:eastAsia="Times New Roman" w:hAnsi="Times New Roman" w:cs="Times New Roman"/>
          <w:sz w:val="26"/>
          <w:szCs w:val="26"/>
        </w:rPr>
      </w:pPr>
    </w:p>
    <w:tbl>
      <w:tblPr>
        <w:tblStyle w:val="a7"/>
        <w:tblW w:w="15791" w:type="dxa"/>
        <w:tblInd w:w="-108" w:type="dxa"/>
        <w:tblLayout w:type="fixed"/>
        <w:tblLook w:val="0000"/>
      </w:tblPr>
      <w:tblGrid>
        <w:gridCol w:w="3897"/>
        <w:gridCol w:w="5948"/>
        <w:gridCol w:w="5946"/>
      </w:tblGrid>
      <w:tr w:rsidR="00521097" w:rsidRPr="00EE2ED3">
        <w:tc>
          <w:tcPr>
            <w:tcW w:w="3897" w:type="dxa"/>
          </w:tcPr>
          <w:p w:rsidR="00521097" w:rsidRPr="00EE2ED3" w:rsidRDefault="00720A98">
            <w:pPr>
              <w:widowControl w:val="0"/>
              <w:spacing w:after="0" w:line="240" w:lineRule="auto"/>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Уповноважена особа АРМА</w:t>
            </w:r>
          </w:p>
          <w:p w:rsidR="00521097" w:rsidRPr="00EE2ED3" w:rsidRDefault="00521097">
            <w:pPr>
              <w:widowControl w:val="0"/>
              <w:spacing w:after="0" w:line="240" w:lineRule="auto"/>
              <w:rPr>
                <w:rFonts w:ascii="Times New Roman" w:eastAsia="Times New Roman" w:hAnsi="Times New Roman" w:cs="Times New Roman"/>
                <w:sz w:val="26"/>
                <w:szCs w:val="26"/>
              </w:rPr>
            </w:pPr>
          </w:p>
        </w:tc>
        <w:tc>
          <w:tcPr>
            <w:tcW w:w="5948" w:type="dxa"/>
          </w:tcPr>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__________</w:t>
            </w:r>
            <w:r w:rsidR="00F86CD3" w:rsidRPr="00EE2ED3">
              <w:rPr>
                <w:rFonts w:ascii="Times New Roman" w:eastAsia="Times New Roman" w:hAnsi="Times New Roman" w:cs="Times New Roman"/>
                <w:sz w:val="26"/>
                <w:szCs w:val="26"/>
              </w:rPr>
              <w:t>___</w:t>
            </w:r>
            <w:r w:rsidRPr="00EE2ED3">
              <w:rPr>
                <w:rFonts w:ascii="Times New Roman" w:eastAsia="Times New Roman" w:hAnsi="Times New Roman" w:cs="Times New Roman"/>
                <w:sz w:val="26"/>
                <w:szCs w:val="26"/>
              </w:rPr>
              <w:t xml:space="preserve">                           </w:t>
            </w:r>
            <w:r w:rsidR="00F86CD3" w:rsidRPr="00EE2ED3">
              <w:rPr>
                <w:rFonts w:ascii="Times New Roman" w:eastAsia="Times New Roman" w:hAnsi="Times New Roman" w:cs="Times New Roman"/>
                <w:sz w:val="26"/>
                <w:szCs w:val="26"/>
              </w:rPr>
              <w:t>___</w:t>
            </w:r>
            <w:r w:rsidRPr="00EE2ED3">
              <w:rPr>
                <w:rFonts w:ascii="Times New Roman" w:eastAsia="Times New Roman" w:hAnsi="Times New Roman" w:cs="Times New Roman"/>
                <w:sz w:val="26"/>
                <w:szCs w:val="26"/>
              </w:rPr>
              <w:t>_______________</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         (підпис) </w:t>
            </w:r>
            <w:r w:rsidR="00F86CD3" w:rsidRPr="00EE2ED3">
              <w:rPr>
                <w:rFonts w:ascii="Times New Roman" w:eastAsia="Times New Roman" w:hAnsi="Times New Roman" w:cs="Times New Roman"/>
                <w:sz w:val="26"/>
                <w:szCs w:val="26"/>
              </w:rPr>
              <w:t xml:space="preserve">                     </w:t>
            </w:r>
            <w:r w:rsidRPr="00EE2ED3">
              <w:rPr>
                <w:rFonts w:ascii="Times New Roman" w:eastAsia="Times New Roman" w:hAnsi="Times New Roman" w:cs="Times New Roman"/>
                <w:sz w:val="26"/>
                <w:szCs w:val="26"/>
              </w:rPr>
              <w:t xml:space="preserve"> (</w:t>
            </w:r>
            <w:r w:rsidR="00F86CD3" w:rsidRPr="00EE2ED3">
              <w:rPr>
                <w:rFonts w:ascii="Times New Roman" w:eastAsia="Times New Roman" w:hAnsi="Times New Roman" w:cs="Times New Roman"/>
                <w:color w:val="000000"/>
                <w:sz w:val="26"/>
                <w:szCs w:val="26"/>
              </w:rPr>
              <w:t>Власне ім’я ПРІЗВИЩЕ</w:t>
            </w:r>
            <w:r w:rsidRPr="00EE2ED3">
              <w:rPr>
                <w:rFonts w:ascii="Times New Roman" w:eastAsia="Times New Roman" w:hAnsi="Times New Roman" w:cs="Times New Roman"/>
                <w:sz w:val="26"/>
                <w:szCs w:val="26"/>
              </w:rPr>
              <w:t>)</w:t>
            </w:r>
          </w:p>
          <w:p w:rsidR="00521097" w:rsidRPr="00EE2ED3" w:rsidRDefault="00521097">
            <w:pPr>
              <w:widowControl w:val="0"/>
              <w:spacing w:after="0" w:line="240" w:lineRule="auto"/>
              <w:jc w:val="center"/>
              <w:rPr>
                <w:rFonts w:ascii="Times New Roman" w:eastAsia="Times New Roman" w:hAnsi="Times New Roman" w:cs="Times New Roman"/>
                <w:sz w:val="26"/>
                <w:szCs w:val="26"/>
              </w:rPr>
            </w:pPr>
          </w:p>
        </w:tc>
        <w:tc>
          <w:tcPr>
            <w:tcW w:w="5946" w:type="dxa"/>
          </w:tcPr>
          <w:p w:rsidR="00521097" w:rsidRPr="00EE2ED3" w:rsidRDefault="00521097">
            <w:pPr>
              <w:widowControl w:val="0"/>
              <w:spacing w:after="0" w:line="240" w:lineRule="auto"/>
              <w:jc w:val="both"/>
              <w:rPr>
                <w:rFonts w:ascii="Times New Roman" w:eastAsia="Times New Roman" w:hAnsi="Times New Roman" w:cs="Times New Roman"/>
                <w:sz w:val="26"/>
                <w:szCs w:val="26"/>
              </w:rPr>
            </w:pPr>
          </w:p>
        </w:tc>
      </w:tr>
    </w:tbl>
    <w:p w:rsidR="00521097" w:rsidRPr="00EE2ED3" w:rsidRDefault="00720A98">
      <w:pPr>
        <w:widowControl w:val="0"/>
        <w:spacing w:after="0" w:line="240" w:lineRule="auto"/>
        <w:ind w:left="29"/>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w:t>
      </w:r>
      <w:r w:rsidRPr="00EE2ED3">
        <w:rPr>
          <w:rFonts w:ascii="Times New Roman" w:eastAsia="Times New Roman" w:hAnsi="Times New Roman" w:cs="Times New Roman"/>
          <w:sz w:val="26"/>
          <w:szCs w:val="26"/>
          <w:u w:val="single"/>
        </w:rPr>
        <w:t>_____</w:t>
      </w:r>
      <w:r w:rsidRPr="00EE2ED3">
        <w:rPr>
          <w:rFonts w:ascii="Times New Roman" w:eastAsia="Times New Roman" w:hAnsi="Times New Roman" w:cs="Times New Roman"/>
          <w:sz w:val="26"/>
          <w:szCs w:val="26"/>
        </w:rPr>
        <w:t xml:space="preserve">" </w:t>
      </w:r>
      <w:r w:rsidRPr="00EE2ED3">
        <w:rPr>
          <w:rFonts w:ascii="Times New Roman" w:eastAsia="Times New Roman" w:hAnsi="Times New Roman" w:cs="Times New Roman"/>
          <w:sz w:val="26"/>
          <w:szCs w:val="26"/>
          <w:u w:val="single"/>
        </w:rPr>
        <w:t>_____________</w:t>
      </w:r>
      <w:r w:rsidRPr="00EE2ED3">
        <w:rPr>
          <w:rFonts w:ascii="Times New Roman" w:eastAsia="Times New Roman" w:hAnsi="Times New Roman" w:cs="Times New Roman"/>
          <w:sz w:val="26"/>
          <w:szCs w:val="26"/>
        </w:rPr>
        <w:t xml:space="preserve"> 20</w:t>
      </w:r>
      <w:r w:rsidRPr="00EE2ED3">
        <w:rPr>
          <w:rFonts w:ascii="Times New Roman" w:eastAsia="Times New Roman" w:hAnsi="Times New Roman" w:cs="Times New Roman"/>
          <w:sz w:val="26"/>
          <w:szCs w:val="26"/>
          <w:u w:val="single"/>
        </w:rPr>
        <w:t>___</w:t>
      </w:r>
      <w:r w:rsidRPr="00EE2ED3">
        <w:rPr>
          <w:rFonts w:ascii="Times New Roman" w:eastAsia="Times New Roman" w:hAnsi="Times New Roman" w:cs="Times New Roman"/>
          <w:sz w:val="26"/>
          <w:szCs w:val="26"/>
        </w:rPr>
        <w:t xml:space="preserve"> р.</w:t>
      </w:r>
    </w:p>
    <w:p w:rsidR="00521097" w:rsidRPr="00EE2ED3" w:rsidRDefault="00521097">
      <w:pPr>
        <w:shd w:val="clear" w:color="auto" w:fill="FFFFFF"/>
        <w:spacing w:after="0" w:line="240" w:lineRule="auto"/>
        <w:ind w:left="29"/>
        <w:jc w:val="both"/>
        <w:rPr>
          <w:rFonts w:ascii="Times New Roman" w:eastAsia="Times New Roman" w:hAnsi="Times New Roman" w:cs="Times New Roman"/>
          <w:sz w:val="26"/>
          <w:szCs w:val="26"/>
        </w:rPr>
      </w:pP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Заповнюється відповідальною особою _______________</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Заявку та додані матеріали на ____ арк. прийнято «__»____20____р. о ___ год. ____ хв. та зареєстровано за №_</w:t>
      </w:r>
      <w:r w:rsidR="00F86CD3" w:rsidRPr="00EE2ED3">
        <w:rPr>
          <w:rFonts w:ascii="Times New Roman" w:eastAsia="Times New Roman" w:hAnsi="Times New Roman" w:cs="Times New Roman"/>
          <w:sz w:val="26"/>
          <w:szCs w:val="26"/>
        </w:rPr>
        <w:t>____</w:t>
      </w:r>
      <w:r w:rsidRPr="00EE2ED3">
        <w:rPr>
          <w:rFonts w:ascii="Times New Roman" w:eastAsia="Times New Roman" w:hAnsi="Times New Roman" w:cs="Times New Roman"/>
          <w:sz w:val="26"/>
          <w:szCs w:val="26"/>
        </w:rPr>
        <w:t>_________</w:t>
      </w:r>
    </w:p>
    <w:p w:rsidR="00521097" w:rsidRPr="00EE2ED3" w:rsidRDefault="00521097">
      <w:pPr>
        <w:widowControl w:val="0"/>
        <w:spacing w:after="0" w:line="240" w:lineRule="auto"/>
        <w:jc w:val="both"/>
        <w:rPr>
          <w:rFonts w:ascii="Times New Roman" w:eastAsia="Times New Roman" w:hAnsi="Times New Roman" w:cs="Times New Roman"/>
          <w:sz w:val="26"/>
          <w:szCs w:val="26"/>
        </w:rPr>
      </w:pP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Відповідальна особа                               __________</w:t>
      </w:r>
      <w:r w:rsidR="00F86CD3" w:rsidRPr="00EE2ED3">
        <w:rPr>
          <w:rFonts w:ascii="Times New Roman" w:eastAsia="Times New Roman" w:hAnsi="Times New Roman" w:cs="Times New Roman"/>
          <w:sz w:val="26"/>
          <w:szCs w:val="26"/>
        </w:rPr>
        <w:t>___</w:t>
      </w:r>
      <w:r w:rsidRPr="00EE2ED3">
        <w:rPr>
          <w:rFonts w:ascii="Times New Roman" w:eastAsia="Times New Roman" w:hAnsi="Times New Roman" w:cs="Times New Roman"/>
          <w:sz w:val="26"/>
          <w:szCs w:val="26"/>
        </w:rPr>
        <w:t xml:space="preserve">                           </w:t>
      </w:r>
      <w:r w:rsidR="00F86CD3" w:rsidRPr="00EE2ED3">
        <w:rPr>
          <w:rFonts w:ascii="Times New Roman" w:eastAsia="Times New Roman" w:hAnsi="Times New Roman" w:cs="Times New Roman"/>
          <w:sz w:val="26"/>
          <w:szCs w:val="26"/>
        </w:rPr>
        <w:t>_____________</w:t>
      </w:r>
    </w:p>
    <w:p w:rsidR="00521097" w:rsidRPr="00EE2ED3" w:rsidRDefault="00720A98">
      <w:pPr>
        <w:widowControl w:val="0"/>
        <w:spacing w:after="0" w:line="240" w:lineRule="auto"/>
        <w:jc w:val="both"/>
        <w:rPr>
          <w:rFonts w:ascii="Times New Roman" w:eastAsia="Times New Roman" w:hAnsi="Times New Roman" w:cs="Times New Roman"/>
          <w:sz w:val="26"/>
          <w:szCs w:val="26"/>
        </w:rPr>
      </w:pPr>
      <w:r w:rsidRPr="00EE2ED3">
        <w:rPr>
          <w:rFonts w:ascii="Times New Roman" w:eastAsia="Times New Roman" w:hAnsi="Times New Roman" w:cs="Times New Roman"/>
          <w:sz w:val="26"/>
          <w:szCs w:val="26"/>
        </w:rPr>
        <w:t xml:space="preserve">                                                    </w:t>
      </w:r>
      <w:r w:rsidR="00F86CD3" w:rsidRPr="00EE2ED3">
        <w:rPr>
          <w:rFonts w:ascii="Times New Roman" w:eastAsia="Times New Roman" w:hAnsi="Times New Roman" w:cs="Times New Roman"/>
          <w:sz w:val="26"/>
          <w:szCs w:val="26"/>
        </w:rPr>
        <w:t xml:space="preserve">             </w:t>
      </w:r>
      <w:r w:rsidR="002D1987" w:rsidRPr="00EE2ED3">
        <w:rPr>
          <w:rFonts w:ascii="Times New Roman" w:eastAsia="Times New Roman" w:hAnsi="Times New Roman" w:cs="Times New Roman"/>
          <w:sz w:val="26"/>
          <w:szCs w:val="26"/>
        </w:rPr>
        <w:t xml:space="preserve"> </w:t>
      </w:r>
      <w:r w:rsidR="00F86CD3" w:rsidRPr="00EE2ED3">
        <w:rPr>
          <w:rFonts w:ascii="Times New Roman" w:eastAsia="Times New Roman" w:hAnsi="Times New Roman" w:cs="Times New Roman"/>
          <w:sz w:val="26"/>
          <w:szCs w:val="26"/>
        </w:rPr>
        <w:t xml:space="preserve"> (підпис)                       </w:t>
      </w:r>
      <w:r w:rsidRPr="00EE2ED3">
        <w:rPr>
          <w:rFonts w:ascii="Times New Roman" w:eastAsia="Times New Roman" w:hAnsi="Times New Roman" w:cs="Times New Roman"/>
          <w:sz w:val="26"/>
          <w:szCs w:val="26"/>
        </w:rPr>
        <w:t>(</w:t>
      </w:r>
      <w:r w:rsidR="00F86CD3" w:rsidRPr="00EE2ED3">
        <w:rPr>
          <w:rFonts w:ascii="Times New Roman" w:eastAsia="Times New Roman" w:hAnsi="Times New Roman" w:cs="Times New Roman"/>
          <w:color w:val="000000"/>
          <w:sz w:val="26"/>
          <w:szCs w:val="26"/>
        </w:rPr>
        <w:t>Власне ім’я ПРІЗВИЩЕ</w:t>
      </w:r>
      <w:r w:rsidRPr="00EE2ED3">
        <w:rPr>
          <w:rFonts w:ascii="Times New Roman" w:eastAsia="Times New Roman" w:hAnsi="Times New Roman" w:cs="Times New Roman"/>
          <w:sz w:val="26"/>
          <w:szCs w:val="26"/>
        </w:rPr>
        <w:t>)</w:t>
      </w:r>
    </w:p>
    <w:p w:rsidR="00521097" w:rsidRPr="00EE2ED3" w:rsidRDefault="00521097">
      <w:pPr>
        <w:widowControl w:val="0"/>
        <w:spacing w:after="0" w:line="240" w:lineRule="auto"/>
        <w:jc w:val="both"/>
        <w:rPr>
          <w:rFonts w:ascii="Times New Roman" w:eastAsia="Times New Roman" w:hAnsi="Times New Roman" w:cs="Times New Roman"/>
          <w:sz w:val="26"/>
          <w:szCs w:val="26"/>
        </w:rPr>
      </w:pPr>
    </w:p>
    <w:p w:rsidR="00521097" w:rsidRPr="00EE2ED3" w:rsidRDefault="00521097">
      <w:pPr>
        <w:widowControl w:val="0"/>
        <w:spacing w:after="0" w:line="240" w:lineRule="auto"/>
        <w:jc w:val="both"/>
        <w:rPr>
          <w:rFonts w:ascii="Times New Roman" w:eastAsia="Times New Roman" w:hAnsi="Times New Roman" w:cs="Times New Roman"/>
          <w:sz w:val="26"/>
          <w:szCs w:val="26"/>
        </w:rPr>
      </w:pPr>
    </w:p>
    <w:p w:rsidR="00521097" w:rsidRPr="00EE2ED3" w:rsidRDefault="00521097">
      <w:pPr>
        <w:widowControl w:val="0"/>
        <w:spacing w:after="0" w:line="240" w:lineRule="auto"/>
        <w:jc w:val="both"/>
        <w:rPr>
          <w:rFonts w:ascii="Times New Roman" w:eastAsia="Times New Roman" w:hAnsi="Times New Roman" w:cs="Times New Roman"/>
          <w:sz w:val="26"/>
          <w:szCs w:val="26"/>
        </w:rPr>
      </w:pPr>
    </w:p>
    <w:tbl>
      <w:tblPr>
        <w:tblStyle w:val="a8"/>
        <w:tblW w:w="9638" w:type="dxa"/>
        <w:tblInd w:w="0" w:type="dxa"/>
        <w:tblLayout w:type="fixed"/>
        <w:tblLook w:val="0000"/>
      </w:tblPr>
      <w:tblGrid>
        <w:gridCol w:w="4793"/>
        <w:gridCol w:w="4845"/>
      </w:tblGrid>
      <w:tr w:rsidR="00521097" w:rsidRPr="00EE2ED3">
        <w:trPr>
          <w:trHeight w:val="2178"/>
        </w:trPr>
        <w:tc>
          <w:tcPr>
            <w:tcW w:w="4793" w:type="dxa"/>
            <w:shd w:val="clear" w:color="auto" w:fill="auto"/>
          </w:tcPr>
          <w:p w:rsidR="00521097" w:rsidRPr="00EE2ED3" w:rsidRDefault="00720A98">
            <w:pPr>
              <w:widowControl w:val="0"/>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ЗАМОВНИК</w:t>
            </w:r>
          </w:p>
          <w:p w:rsidR="00521097" w:rsidRPr="00EE2ED3" w:rsidRDefault="00521097">
            <w:pPr>
              <w:widowControl w:val="0"/>
              <w:spacing w:after="0" w:line="240" w:lineRule="auto"/>
              <w:jc w:val="center"/>
              <w:rPr>
                <w:rFonts w:ascii="Times New Roman" w:eastAsia="Times New Roman" w:hAnsi="Times New Roman" w:cs="Times New Roman"/>
                <w:b/>
                <w:sz w:val="26"/>
                <w:szCs w:val="26"/>
              </w:rPr>
            </w:pPr>
          </w:p>
          <w:p w:rsidR="00521097" w:rsidRPr="00EE2ED3" w:rsidRDefault="00720A98">
            <w:pPr>
              <w:widowControl w:val="0"/>
              <w:tabs>
                <w:tab w:val="left" w:pos="360"/>
                <w:tab w:val="left" w:pos="2835"/>
              </w:tabs>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Національне агентство України з питань виявлення, розшуку та управління активами, одержаними від корупційних та інших злочинів</w:t>
            </w:r>
          </w:p>
          <w:p w:rsidR="00521097" w:rsidRPr="00EE2ED3" w:rsidRDefault="00521097">
            <w:pPr>
              <w:widowControl w:val="0"/>
              <w:tabs>
                <w:tab w:val="left" w:pos="360"/>
              </w:tabs>
              <w:spacing w:after="0" w:line="240" w:lineRule="auto"/>
              <w:rPr>
                <w:rFonts w:ascii="Times New Roman" w:eastAsia="Times New Roman" w:hAnsi="Times New Roman" w:cs="Times New Roman"/>
                <w:b/>
                <w:sz w:val="26"/>
                <w:szCs w:val="26"/>
              </w:rPr>
            </w:pPr>
          </w:p>
          <w:p w:rsidR="00521097" w:rsidRPr="00EE2ED3" w:rsidRDefault="00720A98">
            <w:pPr>
              <w:widowControl w:val="0"/>
              <w:tabs>
                <w:tab w:val="left" w:pos="360"/>
              </w:tabs>
              <w:spacing w:after="0" w:line="240" w:lineRule="auto"/>
              <w:rPr>
                <w:rFonts w:ascii="Times New Roman" w:eastAsia="Times New Roman" w:hAnsi="Times New Roman" w:cs="Times New Roman"/>
                <w:b/>
                <w:sz w:val="26"/>
                <w:szCs w:val="26"/>
              </w:rPr>
            </w:pPr>
            <w:proofErr w:type="spellStart"/>
            <w:r w:rsidRPr="00EE2ED3">
              <w:rPr>
                <w:rFonts w:ascii="Times New Roman" w:eastAsia="Times New Roman" w:hAnsi="Times New Roman" w:cs="Times New Roman"/>
                <w:b/>
                <w:sz w:val="26"/>
                <w:szCs w:val="26"/>
              </w:rPr>
              <w:t>Т.в.о</w:t>
            </w:r>
            <w:proofErr w:type="spellEnd"/>
            <w:r w:rsidRPr="00EE2ED3">
              <w:rPr>
                <w:rFonts w:ascii="Times New Roman" w:eastAsia="Times New Roman" w:hAnsi="Times New Roman" w:cs="Times New Roman"/>
                <w:b/>
                <w:sz w:val="26"/>
                <w:szCs w:val="26"/>
              </w:rPr>
              <w:t>. Голови</w:t>
            </w:r>
          </w:p>
          <w:p w:rsidR="00521097" w:rsidRPr="00EE2ED3" w:rsidRDefault="00521097">
            <w:pPr>
              <w:widowControl w:val="0"/>
              <w:tabs>
                <w:tab w:val="left" w:pos="360"/>
              </w:tabs>
              <w:spacing w:after="0" w:line="240" w:lineRule="auto"/>
              <w:rPr>
                <w:rFonts w:ascii="Times New Roman" w:eastAsia="Times New Roman" w:hAnsi="Times New Roman" w:cs="Times New Roman"/>
                <w:b/>
                <w:sz w:val="26"/>
                <w:szCs w:val="26"/>
              </w:rPr>
            </w:pPr>
          </w:p>
          <w:p w:rsidR="00521097" w:rsidRPr="00EE2ED3" w:rsidRDefault="00521097">
            <w:pPr>
              <w:widowControl w:val="0"/>
              <w:tabs>
                <w:tab w:val="left" w:pos="360"/>
              </w:tabs>
              <w:spacing w:after="0" w:line="240" w:lineRule="auto"/>
              <w:rPr>
                <w:rFonts w:ascii="Times New Roman" w:eastAsia="Times New Roman" w:hAnsi="Times New Roman" w:cs="Times New Roman"/>
                <w:b/>
                <w:sz w:val="26"/>
                <w:szCs w:val="26"/>
              </w:rPr>
            </w:pPr>
          </w:p>
          <w:p w:rsidR="00521097" w:rsidRPr="00EE2ED3" w:rsidRDefault="00720A98">
            <w:pPr>
              <w:widowControl w:val="0"/>
              <w:tabs>
                <w:tab w:val="left" w:pos="360"/>
              </w:tabs>
              <w:spacing w:after="0" w:line="240" w:lineRule="auto"/>
              <w:rPr>
                <w:rFonts w:ascii="Times New Roman" w:eastAsia="Times New Roman" w:hAnsi="Times New Roman" w:cs="Times New Roman"/>
                <w:color w:val="222222"/>
                <w:sz w:val="26"/>
                <w:szCs w:val="26"/>
              </w:rPr>
            </w:pPr>
            <w:r w:rsidRPr="00EE2ED3">
              <w:rPr>
                <w:rFonts w:ascii="Times New Roman" w:eastAsia="Times New Roman" w:hAnsi="Times New Roman" w:cs="Times New Roman"/>
                <w:sz w:val="26"/>
                <w:szCs w:val="26"/>
              </w:rPr>
              <w:t>__________________</w:t>
            </w:r>
            <w:r w:rsidRPr="00EE2ED3">
              <w:rPr>
                <w:rFonts w:ascii="Times New Roman" w:eastAsia="Times New Roman" w:hAnsi="Times New Roman" w:cs="Times New Roman"/>
                <w:b/>
                <w:sz w:val="26"/>
                <w:szCs w:val="26"/>
              </w:rPr>
              <w:t xml:space="preserve"> Д.О. </w:t>
            </w:r>
            <w:proofErr w:type="spellStart"/>
            <w:r w:rsidRPr="00EE2ED3">
              <w:rPr>
                <w:rFonts w:ascii="Times New Roman" w:eastAsia="Times New Roman" w:hAnsi="Times New Roman" w:cs="Times New Roman"/>
                <w:b/>
                <w:sz w:val="26"/>
                <w:szCs w:val="26"/>
              </w:rPr>
              <w:t>Жоравович</w:t>
            </w:r>
            <w:proofErr w:type="spellEnd"/>
          </w:p>
        </w:tc>
        <w:tc>
          <w:tcPr>
            <w:tcW w:w="4845" w:type="dxa"/>
            <w:shd w:val="clear" w:color="auto" w:fill="auto"/>
          </w:tcPr>
          <w:p w:rsidR="00521097" w:rsidRPr="00EE2ED3" w:rsidRDefault="00720A98">
            <w:pPr>
              <w:widowControl w:val="0"/>
              <w:spacing w:after="0" w:line="240" w:lineRule="auto"/>
              <w:jc w:val="center"/>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ОРГАНІЗАТОР</w:t>
            </w:r>
          </w:p>
          <w:p w:rsidR="00521097" w:rsidRPr="00EE2ED3" w:rsidRDefault="00521097">
            <w:pPr>
              <w:widowControl w:val="0"/>
              <w:spacing w:after="0" w:line="240" w:lineRule="auto"/>
              <w:jc w:val="center"/>
              <w:rPr>
                <w:rFonts w:ascii="Times New Roman" w:eastAsia="Times New Roman" w:hAnsi="Times New Roman" w:cs="Times New Roman"/>
                <w:b/>
                <w:color w:val="222222"/>
                <w:sz w:val="26"/>
                <w:szCs w:val="26"/>
              </w:rPr>
            </w:pPr>
          </w:p>
          <w:p w:rsidR="00521097" w:rsidRPr="00EE2ED3" w:rsidRDefault="008E4DCE">
            <w:pPr>
              <w:widowControl w:val="0"/>
              <w:tabs>
                <w:tab w:val="left" w:pos="2835"/>
              </w:tabs>
              <w:spacing w:after="0" w:line="240" w:lineRule="auto"/>
              <w:jc w:val="center"/>
              <w:rPr>
                <w:rFonts w:ascii="Times New Roman" w:eastAsia="Times New Roman" w:hAnsi="Times New Roman" w:cs="Times New Roman"/>
                <w:sz w:val="26"/>
                <w:szCs w:val="26"/>
              </w:rPr>
            </w:pPr>
            <w:r w:rsidRPr="00EE2ED3">
              <w:rPr>
                <w:rFonts w:ascii="Times New Roman" w:eastAsia="Times New Roman" w:hAnsi="Times New Roman" w:cs="Times New Roman"/>
                <w:b/>
                <w:sz w:val="26"/>
                <w:szCs w:val="26"/>
              </w:rPr>
              <w:t>Товариство з обмеженою відповідальністю «ВЕР-ТАС»</w:t>
            </w:r>
          </w:p>
          <w:p w:rsidR="00521097" w:rsidRPr="00EE2ED3" w:rsidRDefault="00521097">
            <w:pPr>
              <w:widowControl w:val="0"/>
              <w:spacing w:after="0" w:line="240" w:lineRule="auto"/>
              <w:jc w:val="center"/>
              <w:rPr>
                <w:rFonts w:ascii="Times New Roman" w:eastAsia="Times New Roman" w:hAnsi="Times New Roman" w:cs="Times New Roman"/>
                <w:b/>
                <w:sz w:val="26"/>
                <w:szCs w:val="26"/>
              </w:rPr>
            </w:pPr>
          </w:p>
          <w:p w:rsidR="00521097" w:rsidRPr="00EE2ED3" w:rsidRDefault="00521097">
            <w:pPr>
              <w:widowControl w:val="0"/>
              <w:spacing w:after="0" w:line="240" w:lineRule="auto"/>
              <w:jc w:val="both"/>
              <w:rPr>
                <w:rFonts w:ascii="Times New Roman" w:eastAsia="Times New Roman" w:hAnsi="Times New Roman" w:cs="Times New Roman"/>
                <w:b/>
                <w:sz w:val="26"/>
                <w:szCs w:val="26"/>
              </w:rPr>
            </w:pPr>
          </w:p>
          <w:p w:rsidR="00521097" w:rsidRPr="00EE2ED3" w:rsidRDefault="00521097">
            <w:pPr>
              <w:widowControl w:val="0"/>
              <w:spacing w:after="0" w:line="240" w:lineRule="auto"/>
              <w:jc w:val="both"/>
              <w:rPr>
                <w:rFonts w:ascii="Times New Roman" w:eastAsia="Times New Roman" w:hAnsi="Times New Roman" w:cs="Times New Roman"/>
                <w:sz w:val="26"/>
                <w:szCs w:val="26"/>
              </w:rPr>
            </w:pPr>
          </w:p>
          <w:p w:rsidR="00521097" w:rsidRPr="00EE2ED3" w:rsidRDefault="008E4DCE">
            <w:pPr>
              <w:widowControl w:val="0"/>
              <w:spacing w:after="0" w:line="240" w:lineRule="auto"/>
              <w:jc w:val="both"/>
              <w:rPr>
                <w:rFonts w:ascii="Times New Roman" w:eastAsia="Times New Roman" w:hAnsi="Times New Roman" w:cs="Times New Roman"/>
                <w:b/>
                <w:sz w:val="26"/>
                <w:szCs w:val="26"/>
              </w:rPr>
            </w:pPr>
            <w:r w:rsidRPr="00EE2ED3">
              <w:rPr>
                <w:rFonts w:ascii="Times New Roman" w:eastAsia="Times New Roman" w:hAnsi="Times New Roman" w:cs="Times New Roman"/>
                <w:b/>
                <w:sz w:val="26"/>
                <w:szCs w:val="26"/>
              </w:rPr>
              <w:t>Д</w:t>
            </w:r>
            <w:r w:rsidR="00720A98" w:rsidRPr="00EE2ED3">
              <w:rPr>
                <w:rFonts w:ascii="Times New Roman" w:eastAsia="Times New Roman" w:hAnsi="Times New Roman" w:cs="Times New Roman"/>
                <w:b/>
                <w:sz w:val="26"/>
                <w:szCs w:val="26"/>
              </w:rPr>
              <w:t>иректор</w:t>
            </w:r>
          </w:p>
          <w:p w:rsidR="00521097" w:rsidRPr="00EE2ED3" w:rsidRDefault="00521097">
            <w:pPr>
              <w:widowControl w:val="0"/>
              <w:spacing w:after="0" w:line="240" w:lineRule="auto"/>
              <w:jc w:val="both"/>
              <w:rPr>
                <w:rFonts w:ascii="Times New Roman" w:eastAsia="Times New Roman" w:hAnsi="Times New Roman" w:cs="Times New Roman"/>
                <w:b/>
                <w:sz w:val="26"/>
                <w:szCs w:val="26"/>
              </w:rPr>
            </w:pPr>
          </w:p>
          <w:p w:rsidR="00521097" w:rsidRPr="00EE2ED3" w:rsidRDefault="00521097">
            <w:pPr>
              <w:widowControl w:val="0"/>
              <w:spacing w:after="0" w:line="240" w:lineRule="auto"/>
              <w:jc w:val="both"/>
              <w:rPr>
                <w:rFonts w:ascii="Times New Roman" w:eastAsia="Times New Roman" w:hAnsi="Times New Roman" w:cs="Times New Roman"/>
                <w:sz w:val="26"/>
                <w:szCs w:val="26"/>
              </w:rPr>
            </w:pPr>
          </w:p>
          <w:p w:rsidR="00521097" w:rsidRPr="00EE2ED3" w:rsidRDefault="00720A98" w:rsidP="008E4DCE">
            <w:pPr>
              <w:widowControl w:val="0"/>
              <w:spacing w:after="0" w:line="240" w:lineRule="auto"/>
              <w:jc w:val="both"/>
              <w:rPr>
                <w:rFonts w:ascii="Times New Roman" w:eastAsia="Times New Roman" w:hAnsi="Times New Roman" w:cs="Times New Roman"/>
                <w:b/>
                <w:sz w:val="26"/>
                <w:szCs w:val="26"/>
              </w:rPr>
            </w:pPr>
            <w:r w:rsidRPr="00EE2ED3">
              <w:rPr>
                <w:rFonts w:ascii="Times New Roman" w:eastAsia="Times New Roman" w:hAnsi="Times New Roman" w:cs="Times New Roman"/>
                <w:sz w:val="26"/>
                <w:szCs w:val="26"/>
              </w:rPr>
              <w:t>________________________</w:t>
            </w:r>
            <w:r w:rsidR="008E4DCE" w:rsidRPr="00EE2ED3">
              <w:rPr>
                <w:rFonts w:ascii="Times New Roman" w:eastAsia="Times New Roman" w:hAnsi="Times New Roman" w:cs="Times New Roman"/>
                <w:b/>
                <w:sz w:val="26"/>
                <w:szCs w:val="26"/>
              </w:rPr>
              <w:t xml:space="preserve">А.М. </w:t>
            </w:r>
            <w:proofErr w:type="spellStart"/>
            <w:r w:rsidR="008E4DCE" w:rsidRPr="00EE2ED3">
              <w:rPr>
                <w:rFonts w:ascii="Times New Roman" w:eastAsia="Times New Roman" w:hAnsi="Times New Roman" w:cs="Times New Roman"/>
                <w:b/>
                <w:sz w:val="26"/>
                <w:szCs w:val="26"/>
              </w:rPr>
              <w:t>Шажко</w:t>
            </w:r>
            <w:proofErr w:type="spellEnd"/>
          </w:p>
        </w:tc>
      </w:tr>
    </w:tbl>
    <w:p w:rsidR="00521097" w:rsidRPr="00EE2ED3" w:rsidRDefault="00521097">
      <w:pPr>
        <w:spacing w:after="0" w:line="240" w:lineRule="auto"/>
        <w:rPr>
          <w:rFonts w:ascii="Times New Roman" w:eastAsia="Times New Roman" w:hAnsi="Times New Roman" w:cs="Times New Roman"/>
          <w:b/>
          <w:sz w:val="26"/>
          <w:szCs w:val="26"/>
        </w:rPr>
      </w:pPr>
    </w:p>
    <w:p w:rsidR="00521097" w:rsidRPr="00EE2ED3" w:rsidRDefault="00521097">
      <w:pPr>
        <w:spacing w:line="259" w:lineRule="auto"/>
        <w:rPr>
          <w:rFonts w:ascii="Times New Roman" w:eastAsia="Times New Roman" w:hAnsi="Times New Roman" w:cs="Times New Roman"/>
          <w:sz w:val="26"/>
          <w:szCs w:val="26"/>
        </w:rPr>
      </w:pPr>
    </w:p>
    <w:p w:rsidR="00521097" w:rsidRPr="00EE2ED3" w:rsidRDefault="00521097">
      <w:pPr>
        <w:ind w:firstLine="567"/>
        <w:jc w:val="both"/>
        <w:rPr>
          <w:rFonts w:ascii="Times New Roman" w:eastAsia="Times New Roman" w:hAnsi="Times New Roman" w:cs="Times New Roman"/>
          <w:sz w:val="26"/>
          <w:szCs w:val="26"/>
        </w:rPr>
      </w:pPr>
    </w:p>
    <w:sectPr w:rsidR="00521097" w:rsidRPr="00EE2ED3" w:rsidSect="00DA2B09">
      <w:headerReference w:type="default" r:id="rId8"/>
      <w:pgSz w:w="11906" w:h="16838"/>
      <w:pgMar w:top="765" w:right="850" w:bottom="709" w:left="1417" w:header="708" w:footer="0" w:gutter="0"/>
      <w:pgNumType w:start="1"/>
      <w:cols w:space="720"/>
      <w:titlePg/>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47" w:author="User" w:date="2022-08-23T12:02:00Z" w:initials="U">
    <w:p w:rsidR="008A49D3" w:rsidRDefault="008A49D3" w:rsidP="008A49D3">
      <w:pPr>
        <w:pStyle w:val="af2"/>
      </w:pPr>
      <w:r>
        <w:rPr>
          <w:rStyle w:val="ab"/>
        </w:rPr>
        <w:annotationRef/>
      </w:r>
      <w:r>
        <w:t>Згідно цього договору</w:t>
      </w:r>
    </w:p>
  </w:comment>
  <w:comment w:id="154" w:author="User" w:date="2022-08-23T12:02:00Z" w:initials="U">
    <w:p w:rsidR="008A49D3" w:rsidRDefault="008A49D3" w:rsidP="008A49D3">
      <w:pPr>
        <w:pStyle w:val="af2"/>
      </w:pPr>
      <w:r>
        <w:rPr>
          <w:rStyle w:val="ab"/>
        </w:rPr>
        <w:annotationRef/>
      </w:r>
      <w:r w:rsidRPr="00D44AAF">
        <w:rPr>
          <w:highlight w:val="cyan"/>
        </w:rPr>
        <w:t xml:space="preserve">Функціонал </w:t>
      </w:r>
      <w:proofErr w:type="spellStart"/>
      <w:r w:rsidRPr="00D44AAF">
        <w:rPr>
          <w:highlight w:val="cyan"/>
        </w:rPr>
        <w:t>Прозорро</w:t>
      </w:r>
      <w:proofErr w:type="spellEnd"/>
      <w:r w:rsidRPr="00D44AAF">
        <w:rPr>
          <w:highlight w:val="cyan"/>
        </w:rPr>
        <w:t xml:space="preserve"> та СЕТАМ. Для нас є не актуальним! Пропоную видалити даний абзац</w:t>
      </w:r>
    </w:p>
  </w:comment>
  <w:comment w:id="158" w:author="User" w:date="2022-08-23T12:02:00Z" w:initials="U">
    <w:p w:rsidR="008A49D3" w:rsidRDefault="008A49D3" w:rsidP="008A49D3">
      <w:pPr>
        <w:pStyle w:val="a9"/>
      </w:pPr>
      <w:r>
        <w:rPr>
          <w:rStyle w:val="ab"/>
        </w:rPr>
        <w:annotationRef/>
      </w:r>
      <w:r>
        <w:t>Для інформації – в нашій системі вона Є!</w:t>
      </w:r>
    </w:p>
  </w:comment>
  <w:comment w:id="185" w:author="User" w:date="2022-08-23T12:02:00Z" w:initials="U">
    <w:p w:rsidR="008A49D3" w:rsidRDefault="008A49D3" w:rsidP="008A49D3">
      <w:pPr>
        <w:pStyle w:val="af2"/>
      </w:pPr>
      <w:r>
        <w:rPr>
          <w:rStyle w:val="ab"/>
        </w:rPr>
        <w:annotationRef/>
      </w:r>
      <w:r>
        <w:t>Ці дані повинні просто бути в описі заявки, чи заповнюватись в окремі комірки в формі заявки в системі?</w:t>
      </w:r>
    </w:p>
  </w:comment>
  <w:comment w:id="208" w:author="s.pavlenko" w:date="2022-08-23T12:02:00Z" w:initials="s">
    <w:p w:rsidR="008A49D3" w:rsidRDefault="008A49D3" w:rsidP="008A49D3">
      <w:pPr>
        <w:pStyle w:val="a9"/>
      </w:pPr>
      <w:r>
        <w:rPr>
          <w:rStyle w:val="ab"/>
        </w:rPr>
        <w:annotationRef/>
      </w:r>
      <w:r>
        <w:t xml:space="preserve">Можливо, додати він-номер. </w:t>
      </w:r>
      <w:r w:rsidRPr="00171CE0">
        <w:rPr>
          <w:rStyle w:val="af3"/>
        </w:rPr>
        <w:t>Погоджуюсь, бажано додавати він-номер за для унеможливлення продати не то авто!</w:t>
      </w:r>
    </w:p>
  </w:comment>
  <w:comment w:id="225" w:author="User" w:date="2022-08-23T12:02:00Z" w:initials="U">
    <w:p w:rsidR="008A49D3" w:rsidRDefault="008A49D3" w:rsidP="008A49D3">
      <w:pPr>
        <w:pStyle w:val="af2"/>
      </w:pPr>
      <w:r>
        <w:rPr>
          <w:rStyle w:val="ab"/>
        </w:rPr>
        <w:annotationRef/>
      </w:r>
      <w:r>
        <w:t>Куди саме? Чи може він бути в оголошені на сайті? (Чи є він публічним?) Чи тільки в середині системи під кожну заявку окремо?</w:t>
      </w:r>
    </w:p>
  </w:comment>
  <w:comment w:id="228" w:author="User" w:date="2022-08-23T12:02:00Z" w:initials="U">
    <w:p w:rsidR="008A49D3" w:rsidRDefault="008A49D3" w:rsidP="008A49D3">
      <w:pPr>
        <w:pStyle w:val="af2"/>
      </w:pPr>
      <w:r>
        <w:rPr>
          <w:rStyle w:val="ab"/>
        </w:rPr>
        <w:annotationRef/>
      </w:r>
      <w:r>
        <w:t xml:space="preserve">В нас є просто «пошукова зона» де пишеться текст за яким і відбувається пошук по системі. </w:t>
      </w:r>
      <w:r w:rsidRPr="005946C4">
        <w:rPr>
          <w:highlight w:val="cyan"/>
        </w:rPr>
        <w:t>Розподіл за типом, найменуванням та категорією відсутні, чи критично це? Пропозиція: Узгодити це питання з АРМА</w:t>
      </w:r>
    </w:p>
  </w:comment>
  <w:comment w:id="231" w:author="User" w:date="2022-08-23T12:02:00Z" w:initials="U">
    <w:p w:rsidR="008A49D3" w:rsidRDefault="008A49D3" w:rsidP="008A49D3">
      <w:pPr>
        <w:pStyle w:val="af2"/>
      </w:pPr>
      <w:r>
        <w:rPr>
          <w:rStyle w:val="ab"/>
        </w:rPr>
        <w:annotationRef/>
      </w:r>
      <w:r>
        <w:t>В нас немає в системі поняття «інформаційне повідомлення» це можна відносити виключно до публікації на сайті!</w:t>
      </w:r>
    </w:p>
  </w:comment>
  <w:comment w:id="236" w:author="User" w:date="2022-08-23T12:02:00Z" w:initials="U">
    <w:p w:rsidR="008A49D3" w:rsidRDefault="008A49D3" w:rsidP="008A49D3">
      <w:pPr>
        <w:pStyle w:val="af2"/>
      </w:pPr>
      <w:r>
        <w:rPr>
          <w:rStyle w:val="ab"/>
        </w:rPr>
        <w:annotationRef/>
      </w:r>
      <w:r>
        <w:t xml:space="preserve">Питання до </w:t>
      </w:r>
      <w:proofErr w:type="spellStart"/>
      <w:r>
        <w:t>Жмуд</w:t>
      </w:r>
      <w:proofErr w:type="spellEnd"/>
      <w:r>
        <w:t xml:space="preserve"> Олексія. Чи є там така можливість (якщо ні потрібно додати)?</w:t>
      </w:r>
      <w:r w:rsidRPr="0095004B">
        <w:t xml:space="preserve"> </w:t>
      </w:r>
    </w:p>
    <w:p w:rsidR="008A49D3" w:rsidRDefault="008A49D3" w:rsidP="008A49D3">
      <w:pPr>
        <w:pStyle w:val="af2"/>
      </w:pPr>
      <w:r>
        <w:t xml:space="preserve">Пропозиція: В заявці потрібно зробити </w:t>
      </w:r>
      <w:proofErr w:type="spellStart"/>
      <w:r>
        <w:t>роздіо</w:t>
      </w:r>
      <w:proofErr w:type="spellEnd"/>
      <w:r>
        <w:t xml:space="preserve"> «Опис» для внесення цієї інформації. Чи принаймні потрібно протестувати саму систему на заповнення цієї інформації.</w:t>
      </w:r>
    </w:p>
  </w:comment>
  <w:comment w:id="265" w:author="User" w:date="2022-08-23T12:02:00Z" w:initials="U">
    <w:p w:rsidR="008A49D3" w:rsidRDefault="008A49D3" w:rsidP="008A49D3">
      <w:pPr>
        <w:pStyle w:val="af2"/>
      </w:pPr>
      <w:r>
        <w:rPr>
          <w:rStyle w:val="ab"/>
        </w:rPr>
        <w:annotationRef/>
      </w:r>
      <w:r>
        <w:t xml:space="preserve">В </w:t>
      </w:r>
      <w:r w:rsidRPr="005946C4">
        <w:rPr>
          <w:highlight w:val="cyan"/>
        </w:rPr>
        <w:t>системі немає можливості відображати фото… Пропозиція: Виводити фото та загальну інформація згідно заявки АРМА  на головному сайті  ВЕР-ТАС в окремому розділі АРМА .</w:t>
      </w:r>
    </w:p>
  </w:comment>
  <w:comment w:id="295" w:author="User" w:date="2022-08-23T12:02:00Z" w:initials="U">
    <w:p w:rsidR="008A49D3" w:rsidRDefault="008A49D3" w:rsidP="008A49D3">
      <w:pPr>
        <w:pStyle w:val="a9"/>
      </w:pPr>
      <w:r>
        <w:rPr>
          <w:rStyle w:val="ab"/>
        </w:rPr>
        <w:annotationRef/>
      </w:r>
      <w:r w:rsidRPr="005946C4">
        <w:rPr>
          <w:highlight w:val="green"/>
        </w:rPr>
        <w:t>На майбутнє – це КСЗІ.</w:t>
      </w:r>
    </w:p>
  </w:comment>
  <w:comment w:id="300" w:author="User" w:date="2022-08-23T12:02:00Z" w:initials="U">
    <w:p w:rsidR="008A49D3" w:rsidRDefault="008A49D3" w:rsidP="008A49D3">
      <w:pPr>
        <w:pStyle w:val="af2"/>
      </w:pPr>
      <w:r>
        <w:rPr>
          <w:rStyle w:val="ab"/>
        </w:rPr>
        <w:annotationRef/>
      </w:r>
      <w:r w:rsidRPr="003F31FE">
        <w:rPr>
          <w:highlight w:val="yellow"/>
        </w:rPr>
        <w:t>Зробити «Галочку</w:t>
      </w:r>
      <w:r>
        <w:rPr>
          <w:highlight w:val="yellow"/>
        </w:rPr>
        <w:t xml:space="preserve"> «ознайомлений…»</w:t>
      </w:r>
      <w:r w:rsidRPr="003F31FE">
        <w:rPr>
          <w:highlight w:val="yellow"/>
        </w:rPr>
        <w:t>» у формі реєстрації учасника!</w:t>
      </w:r>
    </w:p>
  </w:comment>
  <w:comment w:id="311" w:author="User" w:date="2022-08-23T12:02:00Z" w:initials="U">
    <w:p w:rsidR="008A49D3" w:rsidRDefault="008A49D3" w:rsidP="008A49D3">
      <w:pPr>
        <w:pStyle w:val="af2"/>
      </w:pPr>
      <w:r>
        <w:rPr>
          <w:rStyle w:val="ab"/>
        </w:rPr>
        <w:annotationRef/>
      </w:r>
      <w:proofErr w:type="spellStart"/>
      <w:r w:rsidRPr="005E3D42">
        <w:rPr>
          <w:highlight w:val="yellow"/>
        </w:rPr>
        <w:t>Жмуд</w:t>
      </w:r>
      <w:proofErr w:type="spellEnd"/>
      <w:r w:rsidRPr="005E3D42">
        <w:rPr>
          <w:highlight w:val="yellow"/>
        </w:rPr>
        <w:t xml:space="preserve"> – зробити!</w:t>
      </w:r>
    </w:p>
  </w:comment>
  <w:comment w:id="318" w:author="s.pavlenko" w:date="2022-08-23T12:02:00Z" w:initials="s">
    <w:p w:rsidR="008A49D3" w:rsidRDefault="008A49D3">
      <w:pPr>
        <w:pStyle w:val="a9"/>
      </w:pPr>
      <w:r>
        <w:rPr>
          <w:rStyle w:val="ab"/>
        </w:rPr>
        <w:annotationRef/>
      </w:r>
      <w:r>
        <w:t>Не узгоджується з попереднім пунктом 3</w:t>
      </w:r>
    </w:p>
  </w:comment>
  <w:comment w:id="329" w:author="User" w:date="2022-08-23T12:02:00Z" w:initials="U">
    <w:p w:rsidR="008A49D3" w:rsidRDefault="008A49D3" w:rsidP="008A49D3">
      <w:pPr>
        <w:pStyle w:val="a9"/>
      </w:pPr>
      <w:r w:rsidRPr="00A05C02">
        <w:rPr>
          <w:rStyle w:val="ab"/>
          <w:highlight w:val="cyan"/>
        </w:rPr>
        <w:annotationRef/>
      </w:r>
      <w:r w:rsidRPr="00A05C02">
        <w:rPr>
          <w:highlight w:val="cyan"/>
        </w:rPr>
        <w:t>В який термін?</w:t>
      </w:r>
      <w:r>
        <w:rPr>
          <w:highlight w:val="cyan"/>
        </w:rPr>
        <w:t xml:space="preserve"> В якому </w:t>
      </w:r>
      <w:proofErr w:type="spellStart"/>
      <w:r>
        <w:rPr>
          <w:highlight w:val="cyan"/>
        </w:rPr>
        <w:t>вигляди</w:t>
      </w:r>
      <w:proofErr w:type="spellEnd"/>
      <w:r>
        <w:rPr>
          <w:highlight w:val="cyan"/>
        </w:rPr>
        <w:t xml:space="preserve">? </w:t>
      </w:r>
      <w:r w:rsidRPr="00A05C02">
        <w:rPr>
          <w:highlight w:val="cyan"/>
        </w:rPr>
        <w:t xml:space="preserve"> За добу до початку електронних торгів?</w:t>
      </w:r>
    </w:p>
  </w:comment>
  <w:comment w:id="333" w:author="User" w:date="2022-08-23T12:02:00Z" w:initials="U">
    <w:p w:rsidR="008A49D3" w:rsidRDefault="008A49D3" w:rsidP="008A49D3">
      <w:pPr>
        <w:pStyle w:val="a9"/>
      </w:pPr>
      <w:r w:rsidRPr="00A05C02">
        <w:rPr>
          <w:rStyle w:val="ab"/>
          <w:highlight w:val="cyan"/>
        </w:rPr>
        <w:annotationRef/>
      </w:r>
      <w:r w:rsidRPr="00A05C02">
        <w:rPr>
          <w:highlight w:val="cyan"/>
        </w:rPr>
        <w:t>Як це? Див абзац 1й цього пункту.</w:t>
      </w:r>
    </w:p>
  </w:comment>
  <w:comment w:id="339" w:author="User" w:date="2022-08-23T12:02:00Z" w:initials="U">
    <w:p w:rsidR="008A49D3" w:rsidRDefault="008A49D3" w:rsidP="008A49D3">
      <w:pPr>
        <w:pStyle w:val="a9"/>
      </w:pPr>
      <w:r w:rsidRPr="00A05C02">
        <w:rPr>
          <w:rStyle w:val="ab"/>
          <w:highlight w:val="cyan"/>
        </w:rPr>
        <w:annotationRef/>
      </w:r>
      <w:r w:rsidRPr="00A05C02">
        <w:rPr>
          <w:highlight w:val="cyan"/>
        </w:rPr>
        <w:t>Наскільки я пам’ятаю, то демонстрацію забезпечує Організатор. Що це тоді?</w:t>
      </w:r>
    </w:p>
  </w:comment>
  <w:comment w:id="340" w:author="User" w:date="2022-08-23T12:02:00Z" w:initials="U">
    <w:p w:rsidR="008A49D3" w:rsidRDefault="008A49D3" w:rsidP="008A49D3">
      <w:pPr>
        <w:pStyle w:val="a9"/>
      </w:pPr>
      <w:r w:rsidRPr="00A05C02">
        <w:rPr>
          <w:rStyle w:val="ab"/>
          <w:highlight w:val="cyan"/>
        </w:rPr>
        <w:annotationRef/>
      </w:r>
      <w:r w:rsidRPr="00A05C02">
        <w:rPr>
          <w:highlight w:val="cyan"/>
        </w:rPr>
        <w:t>Ось навіть підтвердження…</w:t>
      </w:r>
    </w:p>
  </w:comment>
  <w:comment w:id="350" w:author="User" w:date="2022-08-23T12:02:00Z" w:initials="U">
    <w:p w:rsidR="008A49D3" w:rsidRDefault="008A49D3" w:rsidP="008A49D3">
      <w:pPr>
        <w:pStyle w:val="a9"/>
      </w:pPr>
      <w:r w:rsidRPr="00A05C02">
        <w:rPr>
          <w:rStyle w:val="ab"/>
          <w:highlight w:val="yellow"/>
        </w:rPr>
        <w:annotationRef/>
      </w:r>
      <w:r w:rsidRPr="00A05C02">
        <w:rPr>
          <w:highlight w:val="yellow"/>
        </w:rPr>
        <w:t>Пам’ятати та зауважити Оператора системи та програміста про це!</w:t>
      </w:r>
    </w:p>
  </w:comment>
  <w:comment w:id="353" w:author="User" w:date="2022-08-23T12:02:00Z" w:initials="U">
    <w:p w:rsidR="008A49D3" w:rsidRDefault="008A49D3" w:rsidP="008A49D3">
      <w:pPr>
        <w:pStyle w:val="a9"/>
      </w:pPr>
      <w:r>
        <w:rPr>
          <w:rStyle w:val="ab"/>
        </w:rPr>
        <w:annotationRef/>
      </w:r>
      <w:r w:rsidRPr="00A05C02">
        <w:rPr>
          <w:highlight w:val="yellow"/>
        </w:rPr>
        <w:t xml:space="preserve">Олексій </w:t>
      </w:r>
      <w:proofErr w:type="spellStart"/>
      <w:r w:rsidRPr="00A05C02">
        <w:rPr>
          <w:highlight w:val="yellow"/>
        </w:rPr>
        <w:t>Жмуд</w:t>
      </w:r>
      <w:proofErr w:type="spellEnd"/>
      <w:r w:rsidRPr="00A05C02">
        <w:rPr>
          <w:highlight w:val="yellow"/>
        </w:rPr>
        <w:t xml:space="preserve"> – </w:t>
      </w:r>
      <w:proofErr w:type="spellStart"/>
      <w:r w:rsidRPr="00A05C02">
        <w:rPr>
          <w:highlight w:val="yellow"/>
        </w:rPr>
        <w:t>відкорегувати</w:t>
      </w:r>
      <w:proofErr w:type="spellEnd"/>
      <w:r w:rsidRPr="00A05C02">
        <w:rPr>
          <w:highlight w:val="yellow"/>
        </w:rPr>
        <w:t xml:space="preserve"> та протестувати! Якщо 5хв та +10 хв.</w:t>
      </w:r>
    </w:p>
  </w:comment>
  <w:comment w:id="360" w:author="User" w:date="2022-08-23T12:02:00Z" w:initials="U">
    <w:p w:rsidR="008A49D3" w:rsidRPr="003C2B29" w:rsidRDefault="008A49D3" w:rsidP="008A49D3">
      <w:pPr>
        <w:pStyle w:val="a9"/>
        <w:rPr>
          <w:highlight w:val="cyan"/>
        </w:rPr>
      </w:pPr>
      <w:r w:rsidRPr="003C2B29">
        <w:rPr>
          <w:rStyle w:val="ab"/>
          <w:highlight w:val="cyan"/>
        </w:rPr>
        <w:annotationRef/>
      </w:r>
      <w:r w:rsidRPr="003C2B29">
        <w:rPr>
          <w:highlight w:val="cyan"/>
        </w:rPr>
        <w:t xml:space="preserve">Чому лише один раз? </w:t>
      </w:r>
      <w:r w:rsidRPr="003C2B29">
        <w:rPr>
          <w:highlight w:val="cyan"/>
        </w:rPr>
        <w:br/>
        <w:t>1. Це технічна проблема для нас.</w:t>
      </w:r>
    </w:p>
    <w:p w:rsidR="008A49D3" w:rsidRDefault="008A49D3" w:rsidP="008A49D3">
      <w:pPr>
        <w:pStyle w:val="a9"/>
        <w:rPr>
          <w:highlight w:val="cyan"/>
        </w:rPr>
      </w:pPr>
      <w:r w:rsidRPr="003C2B29">
        <w:rPr>
          <w:highlight w:val="cyan"/>
        </w:rPr>
        <w:t>2. Це не конкурентна позиція для учасників.</w:t>
      </w:r>
    </w:p>
    <w:p w:rsidR="008A49D3" w:rsidRPr="003C2B29" w:rsidRDefault="008A49D3" w:rsidP="008A49D3">
      <w:pPr>
        <w:pStyle w:val="a9"/>
        <w:rPr>
          <w:highlight w:val="cyan"/>
        </w:rPr>
      </w:pPr>
      <w:r>
        <w:rPr>
          <w:highlight w:val="cyan"/>
        </w:rPr>
        <w:t>3. Фінансово не цікава позиція для АРМА.</w:t>
      </w:r>
    </w:p>
    <w:p w:rsidR="008A49D3" w:rsidRDefault="008A49D3" w:rsidP="008A49D3">
      <w:pPr>
        <w:pStyle w:val="a9"/>
      </w:pPr>
      <w:r w:rsidRPr="003C2B29">
        <w:rPr>
          <w:highlight w:val="cyan"/>
        </w:rPr>
        <w:t>Пропозиція: Узгодити з АРМА щоб можна було робити не один раз.</w:t>
      </w:r>
      <w:r>
        <w:t xml:space="preserve"> </w:t>
      </w:r>
    </w:p>
  </w:comment>
  <w:comment w:id="373" w:author="User" w:date="2022-08-23T12:02:00Z" w:initials="U">
    <w:p w:rsidR="008A49D3" w:rsidRDefault="008A49D3" w:rsidP="008A49D3">
      <w:pPr>
        <w:pStyle w:val="a9"/>
      </w:pPr>
      <w:r>
        <w:rPr>
          <w:rStyle w:val="ab"/>
        </w:rPr>
        <w:annotationRef/>
      </w:r>
      <w:r>
        <w:t>Що це за поняття в їх редакції?</w:t>
      </w:r>
    </w:p>
  </w:comment>
  <w:comment w:id="381" w:author="User" w:date="2022-08-23T12:02:00Z" w:initials="U">
    <w:p w:rsidR="008A49D3" w:rsidRDefault="008A49D3" w:rsidP="008A49D3">
      <w:pPr>
        <w:pStyle w:val="a9"/>
      </w:pPr>
      <w:r w:rsidRPr="00145840">
        <w:rPr>
          <w:rStyle w:val="ab"/>
          <w:highlight w:val="cyan"/>
        </w:rPr>
        <w:annotationRef/>
      </w:r>
      <w:r w:rsidRPr="00145840">
        <w:rPr>
          <w:highlight w:val="cyan"/>
        </w:rPr>
        <w:t xml:space="preserve">Не до нас… </w:t>
      </w:r>
      <w:proofErr w:type="spellStart"/>
      <w:r w:rsidRPr="00145840">
        <w:rPr>
          <w:highlight w:val="cyan"/>
        </w:rPr>
        <w:t>Прозорро</w:t>
      </w:r>
      <w:proofErr w:type="spellEnd"/>
      <w:r w:rsidRPr="00145840">
        <w:rPr>
          <w:highlight w:val="cyan"/>
        </w:rPr>
        <w:t xml:space="preserve"> та СЕТАМ…</w:t>
      </w:r>
    </w:p>
  </w:comment>
  <w:comment w:id="384" w:author="User" w:date="2022-08-23T12:02:00Z" w:initials="U">
    <w:p w:rsidR="008A49D3" w:rsidRDefault="008A49D3" w:rsidP="008A49D3">
      <w:pPr>
        <w:pStyle w:val="a9"/>
      </w:pPr>
      <w:r>
        <w:rPr>
          <w:rStyle w:val="ab"/>
        </w:rPr>
        <w:annotationRef/>
      </w:r>
      <w:r w:rsidRPr="00145840">
        <w:rPr>
          <w:highlight w:val="cyan"/>
        </w:rPr>
        <w:t>Яким чином?</w:t>
      </w:r>
    </w:p>
  </w:comment>
  <w:comment w:id="385" w:author="User" w:date="2022-08-23T12:02:00Z" w:initials="U">
    <w:p w:rsidR="008A49D3" w:rsidRDefault="008A49D3" w:rsidP="008A49D3">
      <w:pPr>
        <w:pStyle w:val="a9"/>
      </w:pPr>
      <w:r>
        <w:rPr>
          <w:rStyle w:val="ab"/>
        </w:rPr>
        <w:annotationRef/>
      </w:r>
      <w:r w:rsidRPr="00145840">
        <w:rPr>
          <w:highlight w:val="cyan"/>
        </w:rPr>
        <w:t>Перенести до Розділу І.</w:t>
      </w:r>
    </w:p>
  </w:comment>
  <w:comment w:id="388" w:author="User" w:date="2022-08-23T12:02:00Z" w:initials="U">
    <w:p w:rsidR="008A49D3" w:rsidRDefault="008A49D3" w:rsidP="008A49D3">
      <w:pPr>
        <w:pStyle w:val="a9"/>
      </w:pPr>
      <w:r w:rsidRPr="00145840">
        <w:rPr>
          <w:rStyle w:val="ab"/>
          <w:highlight w:val="cyan"/>
        </w:rPr>
        <w:annotationRef/>
      </w:r>
      <w:r w:rsidRPr="00145840">
        <w:rPr>
          <w:highlight w:val="cyan"/>
        </w:rPr>
        <w:t>Згідно п.1.1 цього Розділу</w:t>
      </w:r>
      <w:r>
        <w:t xml:space="preserve"> </w:t>
      </w:r>
    </w:p>
  </w:comment>
  <w:comment w:id="395" w:author="User" w:date="2022-08-23T12:02:00Z" w:initials="U">
    <w:p w:rsidR="008A49D3" w:rsidRDefault="008A49D3" w:rsidP="008A49D3">
      <w:pPr>
        <w:pStyle w:val="a9"/>
      </w:pPr>
      <w:r w:rsidRPr="00AB1C06">
        <w:rPr>
          <w:rStyle w:val="ab"/>
          <w:highlight w:val="cyan"/>
        </w:rPr>
        <w:annotationRef/>
      </w:r>
      <w:r w:rsidRPr="00AB1C06">
        <w:rPr>
          <w:highlight w:val="cyan"/>
        </w:rPr>
        <w:t>Бо плутаються поняття!</w:t>
      </w:r>
    </w:p>
  </w:comment>
  <w:comment w:id="400" w:author="User" w:date="2022-08-23T12:02:00Z" w:initials="U">
    <w:p w:rsidR="008A49D3" w:rsidRDefault="008A49D3" w:rsidP="008A49D3">
      <w:pPr>
        <w:pStyle w:val="a9"/>
      </w:pPr>
      <w:r w:rsidRPr="00F57CB8">
        <w:rPr>
          <w:rStyle w:val="ab"/>
          <w:highlight w:val="cyan"/>
        </w:rPr>
        <w:annotationRef/>
      </w:r>
      <w:r w:rsidRPr="00F57CB8">
        <w:rPr>
          <w:highlight w:val="cyan"/>
        </w:rPr>
        <w:t>Яким чином? На яку суму чи %?</w:t>
      </w:r>
    </w:p>
  </w:comment>
  <w:comment w:id="409" w:author="User" w:date="2022-08-23T12:02:00Z" w:initials="U">
    <w:p w:rsidR="008A49D3" w:rsidRDefault="008A49D3" w:rsidP="008A49D3">
      <w:pPr>
        <w:pStyle w:val="a9"/>
      </w:pPr>
      <w:r w:rsidRPr="00F57CB8">
        <w:rPr>
          <w:rStyle w:val="ab"/>
          <w:highlight w:val="cyan"/>
        </w:rPr>
        <w:annotationRef/>
      </w:r>
      <w:r w:rsidRPr="00F57CB8">
        <w:rPr>
          <w:highlight w:val="cyan"/>
        </w:rPr>
        <w:t>Так як у нас немає автоматичного покрокового зниження, то потрібно змінювати редакцію!</w:t>
      </w:r>
    </w:p>
  </w:comment>
  <w:comment w:id="452" w:author="User" w:date="2022-08-23T12:02:00Z" w:initials="U">
    <w:p w:rsidR="008A49D3" w:rsidRDefault="008A49D3" w:rsidP="008A49D3">
      <w:pPr>
        <w:pStyle w:val="a9"/>
      </w:pPr>
      <w:r w:rsidRPr="00F57CB8">
        <w:rPr>
          <w:rStyle w:val="ab"/>
          <w:highlight w:val="cyan"/>
        </w:rPr>
        <w:annotationRef/>
      </w:r>
      <w:r w:rsidRPr="00F57CB8">
        <w:rPr>
          <w:highlight w:val="cyan"/>
        </w:rPr>
        <w:t xml:space="preserve">Як воно повинно виглядати? Як </w:t>
      </w:r>
      <w:proofErr w:type="spellStart"/>
      <w:r w:rsidRPr="00F57CB8">
        <w:rPr>
          <w:highlight w:val="cyan"/>
        </w:rPr>
        <w:t>логування</w:t>
      </w:r>
      <w:proofErr w:type="spellEnd"/>
      <w:r w:rsidRPr="00F57CB8">
        <w:rPr>
          <w:highlight w:val="cyan"/>
        </w:rPr>
        <w:t xml:space="preserve"> дій учасників в системі чи як?</w:t>
      </w:r>
    </w:p>
  </w:comment>
  <w:comment w:id="455" w:author="s.pavlenko" w:date="2022-08-23T12:02:00Z" w:initials="s">
    <w:p w:rsidR="008A49D3" w:rsidRDefault="008A49D3" w:rsidP="008A49D3">
      <w:pPr>
        <w:pStyle w:val="a9"/>
      </w:pPr>
      <w:r>
        <w:rPr>
          <w:rStyle w:val="ab"/>
        </w:rPr>
        <w:annotationRef/>
      </w:r>
      <w:r>
        <w:t>Суперечить п. 6 розділу ІІІ цих Правил (</w:t>
      </w:r>
      <w:proofErr w:type="spellStart"/>
      <w:r>
        <w:t>обовʹязок</w:t>
      </w:r>
      <w:proofErr w:type="spellEnd"/>
      <w:r>
        <w:t xml:space="preserve"> конфіденційності)  </w:t>
      </w:r>
      <w:r w:rsidRPr="00F57CB8">
        <w:rPr>
          <w:highlight w:val="cyan"/>
        </w:rPr>
        <w:t>Повністю згоден</w:t>
      </w:r>
      <w:r>
        <w:rPr>
          <w:highlight w:val="cyan"/>
        </w:rPr>
        <w:t xml:space="preserve"> з коментарем</w:t>
      </w:r>
      <w:r w:rsidRPr="00F57CB8">
        <w:rPr>
          <w:highlight w:val="cyan"/>
        </w:rPr>
        <w:t>!</w:t>
      </w:r>
    </w:p>
  </w:comment>
  <w:comment w:id="466" w:author="User" w:date="2022-08-23T12:02:00Z" w:initials="U">
    <w:p w:rsidR="008A49D3" w:rsidRDefault="008A49D3" w:rsidP="008A49D3">
      <w:pPr>
        <w:pStyle w:val="a9"/>
      </w:pPr>
      <w:r w:rsidRPr="001D7207">
        <w:rPr>
          <w:rStyle w:val="ab"/>
          <w:highlight w:val="cyan"/>
        </w:rPr>
        <w:annotationRef/>
      </w:r>
      <w:r w:rsidRPr="001D7207">
        <w:rPr>
          <w:highlight w:val="cyan"/>
        </w:rPr>
        <w:t>В системі чи на сайті в повідомленні?</w:t>
      </w:r>
    </w:p>
  </w:comment>
  <w:comment w:id="469" w:author="User" w:date="2022-08-23T12:02:00Z" w:initials="U">
    <w:p w:rsidR="008A49D3" w:rsidRDefault="008A49D3" w:rsidP="008A49D3">
      <w:pPr>
        <w:pStyle w:val="a9"/>
      </w:pPr>
      <w:r w:rsidRPr="001D7207">
        <w:rPr>
          <w:rStyle w:val="ab"/>
          <w:highlight w:val="cyan"/>
        </w:rPr>
        <w:annotationRef/>
      </w:r>
      <w:r w:rsidRPr="001D7207">
        <w:rPr>
          <w:highlight w:val="cyan"/>
        </w:rPr>
        <w:t>Чому не передбачено можливість використання КЕП?</w:t>
      </w:r>
    </w:p>
  </w:comment>
  <w:comment w:id="472" w:author="User" w:date="2022-08-23T12:02:00Z" w:initials="U">
    <w:p w:rsidR="008A49D3" w:rsidRDefault="008A49D3" w:rsidP="008A49D3">
      <w:pPr>
        <w:pStyle w:val="a9"/>
      </w:pPr>
      <w:r w:rsidRPr="001D7207">
        <w:rPr>
          <w:rStyle w:val="ab"/>
          <w:highlight w:val="cyan"/>
        </w:rPr>
        <w:annotationRef/>
      </w:r>
      <w:r w:rsidRPr="001D7207">
        <w:rPr>
          <w:highlight w:val="cyan"/>
        </w:rPr>
        <w:t>Це де? В ЕТС? Чи на сайті Організатора</w:t>
      </w:r>
      <w:r>
        <w:t>?</w:t>
      </w:r>
    </w:p>
  </w:comment>
  <w:comment w:id="475" w:author="User" w:date="2022-08-23T12:02:00Z" w:initials="U">
    <w:p w:rsidR="008A49D3" w:rsidRDefault="008A49D3" w:rsidP="008A49D3">
      <w:pPr>
        <w:pStyle w:val="a9"/>
      </w:pPr>
      <w:r w:rsidRPr="001D7207">
        <w:rPr>
          <w:rStyle w:val="ab"/>
          <w:highlight w:val="cyan"/>
        </w:rPr>
        <w:annotationRef/>
      </w:r>
      <w:r w:rsidRPr="001D7207">
        <w:rPr>
          <w:highlight w:val="cyan"/>
        </w:rPr>
        <w:t>Проговорити наявність «Додатку» чіткої форми яку Організатор повинен надавати!</w:t>
      </w:r>
    </w:p>
  </w:comment>
  <w:comment w:id="494" w:author="User" w:date="2022-08-23T12:02:00Z" w:initials="U">
    <w:p w:rsidR="008A49D3" w:rsidRDefault="008A49D3" w:rsidP="008A49D3">
      <w:pPr>
        <w:pStyle w:val="a9"/>
      </w:pPr>
      <w:r w:rsidRPr="001D7207">
        <w:rPr>
          <w:rStyle w:val="ab"/>
          <w:highlight w:val="cyan"/>
        </w:rPr>
        <w:annotationRef/>
      </w:r>
      <w:r w:rsidRPr="001D7207">
        <w:rPr>
          <w:highlight w:val="cyan"/>
        </w:rPr>
        <w:t>В якій формі?</w:t>
      </w:r>
    </w:p>
  </w:comment>
  <w:comment w:id="496" w:author="User" w:date="2022-08-23T12:02:00Z" w:initials="U">
    <w:p w:rsidR="008A49D3" w:rsidRDefault="008A49D3" w:rsidP="008A49D3">
      <w:pPr>
        <w:pStyle w:val="a9"/>
      </w:pPr>
      <w:r w:rsidRPr="001D7207">
        <w:rPr>
          <w:rStyle w:val="ab"/>
          <w:highlight w:val="yellow"/>
        </w:rPr>
        <w:annotationRef/>
      </w:r>
      <w:r w:rsidRPr="001D7207">
        <w:rPr>
          <w:highlight w:val="yellow"/>
        </w:rPr>
        <w:t xml:space="preserve">Технічно ми це не реалізували! </w:t>
      </w:r>
      <w:proofErr w:type="spellStart"/>
      <w:r w:rsidRPr="001D7207">
        <w:rPr>
          <w:highlight w:val="yellow"/>
        </w:rPr>
        <w:t>Жмуд</w:t>
      </w:r>
      <w:proofErr w:type="spellEnd"/>
      <w:r w:rsidRPr="001D7207">
        <w:rPr>
          <w:highlight w:val="yellow"/>
        </w:rPr>
        <w:t xml:space="preserve"> – до виконання.</w:t>
      </w:r>
    </w:p>
  </w:comment>
  <w:comment w:id="500" w:author="User" w:date="2022-08-23T12:02:00Z" w:initials="U">
    <w:p w:rsidR="008A49D3" w:rsidRDefault="008A49D3" w:rsidP="008A49D3">
      <w:pPr>
        <w:pStyle w:val="a9"/>
      </w:pPr>
      <w:r>
        <w:rPr>
          <w:rStyle w:val="ab"/>
        </w:rPr>
        <w:annotationRef/>
      </w:r>
      <w:r w:rsidRPr="001D7207">
        <w:rPr>
          <w:highlight w:val="cyan"/>
        </w:rPr>
        <w:t>Де? Ким</w:t>
      </w:r>
      <w:r>
        <w:rPr>
          <w:highlight w:val="cyan"/>
        </w:rPr>
        <w:t>? У якій формі</w:t>
      </w:r>
      <w:r w:rsidRPr="001D7207">
        <w:rPr>
          <w:highlight w:val="cyan"/>
        </w:rPr>
        <w:t>?</w:t>
      </w:r>
      <w:r>
        <w:t xml:space="preserve"> </w:t>
      </w:r>
    </w:p>
  </w:comment>
  <w:comment w:id="507" w:author="User" w:date="2022-08-23T12:02:00Z" w:initials="U">
    <w:p w:rsidR="008A49D3" w:rsidRDefault="008A49D3" w:rsidP="008A49D3">
      <w:pPr>
        <w:pStyle w:val="a9"/>
      </w:pPr>
      <w:r w:rsidRPr="006A0DFF">
        <w:rPr>
          <w:rStyle w:val="ab"/>
          <w:highlight w:val="cyan"/>
        </w:rPr>
        <w:annotationRef/>
      </w:r>
      <w:r w:rsidRPr="006A0DFF">
        <w:rPr>
          <w:highlight w:val="cyan"/>
        </w:rPr>
        <w:t xml:space="preserve">Якого? Яким чином? </w:t>
      </w:r>
      <w:proofErr w:type="spellStart"/>
      <w:r w:rsidRPr="006A0DFF">
        <w:rPr>
          <w:highlight w:val="cyan"/>
        </w:rPr>
        <w:t>Куда</w:t>
      </w:r>
      <w:proofErr w:type="spellEnd"/>
      <w:r w:rsidRPr="006A0DFF">
        <w:rPr>
          <w:highlight w:val="cyan"/>
        </w:rPr>
        <w:t>?</w:t>
      </w:r>
    </w:p>
  </w:comment>
  <w:comment w:id="512" w:author="User" w:date="2022-08-23T12:02:00Z" w:initials="U">
    <w:p w:rsidR="008A49D3" w:rsidRDefault="008A49D3" w:rsidP="008A49D3">
      <w:pPr>
        <w:pStyle w:val="a9"/>
      </w:pPr>
      <w:r w:rsidRPr="006A0DFF">
        <w:rPr>
          <w:rStyle w:val="ab"/>
          <w:highlight w:val="cyan"/>
        </w:rPr>
        <w:annotationRef/>
      </w:r>
      <w:r w:rsidRPr="006A0DFF">
        <w:rPr>
          <w:highlight w:val="cyan"/>
        </w:rPr>
        <w:t>Знову… Яким чином?</w:t>
      </w:r>
    </w:p>
  </w:comment>
  <w:comment w:id="523" w:author="User" w:date="2022-08-23T12:02:00Z" w:initials="U">
    <w:p w:rsidR="008A49D3" w:rsidRDefault="008A49D3" w:rsidP="008A49D3">
      <w:pPr>
        <w:pStyle w:val="a9"/>
      </w:pPr>
      <w:r>
        <w:rPr>
          <w:rStyle w:val="ab"/>
        </w:rPr>
        <w:annotationRef/>
      </w:r>
      <w:r w:rsidRPr="006A0DFF">
        <w:rPr>
          <w:highlight w:val="cyan"/>
        </w:rPr>
        <w:t>А якщо АРМА надасть якимось чином повідомлення  про не виконання умов цим учасником тоді кошти їх а не Організатора! Див вище.</w:t>
      </w:r>
    </w:p>
  </w:comment>
  <w:comment w:id="566" w:author="Viktor" w:date="2022-08-23T12:02:00Z" w:initials="V">
    <w:p w:rsidR="005D4BAB" w:rsidRDefault="005D4BAB">
      <w:pPr>
        <w:pStyle w:val="a9"/>
        <w:rPr>
          <w:rStyle w:val="ab"/>
        </w:rPr>
      </w:pPr>
      <w:r>
        <w:rPr>
          <w:rStyle w:val="ab"/>
        </w:rPr>
        <w:annotationRef/>
      </w:r>
      <w:r>
        <w:rPr>
          <w:rStyle w:val="ab"/>
        </w:rPr>
        <w:t xml:space="preserve">Пропонуємо видалити цей пункт із цього розділу, оскільки він перейшов із попередньої редакції договору, і не узгоджуватиметься із запропонованими Вами положеннями, щодо Вашого права обирати тип повторного аукціону. </w:t>
      </w:r>
    </w:p>
    <w:p w:rsidR="005D4BAB" w:rsidRDefault="005D4BAB">
      <w:pPr>
        <w:pStyle w:val="a9"/>
      </w:pPr>
      <w:r>
        <w:rPr>
          <w:rStyle w:val="ab"/>
        </w:rPr>
        <w:t xml:space="preserve">Це положення вказано у Розділі 5 Правил, з урахуванням права обирати тип аукціону. </w:t>
      </w:r>
    </w:p>
  </w:comment>
  <w:comment w:id="622" w:author="s.pavlenko" w:date="2022-08-23T12:02:00Z" w:initials="s">
    <w:p w:rsidR="00C23A6B" w:rsidRDefault="00C23A6B">
      <w:pPr>
        <w:pStyle w:val="a9"/>
      </w:pPr>
      <w:r>
        <w:rPr>
          <w:rStyle w:val="ab"/>
        </w:rPr>
        <w:annotationRef/>
      </w:r>
      <w:r>
        <w:t>Можливо, додати він-номер</w:t>
      </w:r>
    </w:p>
  </w:comment>
  <w:comment w:id="626" w:author="s.pavlenko" w:date="2022-08-23T12:02:00Z" w:initials="s">
    <w:p w:rsidR="00C23A6B" w:rsidRDefault="00C23A6B">
      <w:pPr>
        <w:pStyle w:val="a9"/>
      </w:pPr>
      <w:r>
        <w:rPr>
          <w:rStyle w:val="ab"/>
        </w:rPr>
        <w:annotationRef/>
      </w:r>
      <w:r>
        <w:t>Можливо, додати, які саме відомості: площа, цільове призначення, категорія, цільове використання, кадастровий номер, місцезнаходження, правовий титул</w:t>
      </w:r>
    </w:p>
  </w:comment>
  <w:comment w:id="746" w:author="s.pavlenko" w:date="2022-08-23T12:02:00Z" w:initials="s">
    <w:p w:rsidR="00207A9B" w:rsidRDefault="00207A9B">
      <w:pPr>
        <w:pStyle w:val="a9"/>
      </w:pPr>
      <w:r>
        <w:rPr>
          <w:rStyle w:val="ab"/>
        </w:rPr>
        <w:annotationRef/>
      </w:r>
      <w:r>
        <w:t xml:space="preserve">Трохи суперечить попередньому пункту (п. 3), де вказано, що заявка подається не пізніше ніж за добу. </w:t>
      </w:r>
    </w:p>
  </w:comment>
  <w:comment w:id="893" w:author="s.pavlenko" w:date="2022-08-23T12:02:00Z" w:initials="s">
    <w:p w:rsidR="00755B6D" w:rsidRDefault="00755B6D">
      <w:pPr>
        <w:pStyle w:val="a9"/>
      </w:pPr>
      <w:r>
        <w:rPr>
          <w:rStyle w:val="ab"/>
        </w:rPr>
        <w:annotationRef/>
      </w:r>
      <w:r>
        <w:t>Суперечить п. 6 розділу ІІІ цих Правил (</w:t>
      </w:r>
      <w:proofErr w:type="spellStart"/>
      <w:r>
        <w:t>обовʹязок</w:t>
      </w:r>
      <w:proofErr w:type="spellEnd"/>
      <w:r>
        <w:t xml:space="preserve"> конфіденційності)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96BD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A71A2" w16cex:dateUtc="2022-02-17T10:12:00Z"/>
  <w16cex:commentExtensible w16cex:durableId="260A71A3" w16cex:dateUtc="2022-02-17T10:12:00Z"/>
  <w16cex:commentExtensible w16cex:durableId="260A71A4" w16cex:dateUtc="2022-04-20T07:30:00Z"/>
  <w16cex:commentExtensible w16cex:durableId="260A71A5" w16cex:dateUtc="2022-04-20T07:30:00Z"/>
  <w16cex:commentExtensible w16cex:durableId="260A71A6" w16cex:dateUtc="2022-02-21T13:10:00Z"/>
  <w16cex:commentExtensible w16cex:durableId="260A71A7" w16cex:dateUtc="2022-04-20T07:39:00Z"/>
  <w16cex:commentExtensible w16cex:durableId="260A71A8" w16cex:dateUtc="2022-02-21T13:13:00Z"/>
  <w16cex:commentExtensible w16cex:durableId="260A71A9" w16cex:dateUtc="2022-02-17T13:08:00Z"/>
  <w16cex:commentExtensible w16cex:durableId="260A71AA" w16cex:dateUtc="2022-02-21T14:08:00Z"/>
  <w16cex:commentExtensible w16cex:durableId="260A71AB" w16cex:dateUtc="2022-02-21T13:20:00Z"/>
  <w16cex:commentExtensible w16cex:durableId="260A71AC" w16cex:dateUtc="2022-02-21T13:24:00Z"/>
  <w16cex:commentExtensible w16cex:durableId="260A71AD" w16cex:dateUtc="2022-02-17T13:30:00Z"/>
  <w16cex:commentExtensible w16cex:durableId="260A71AE" w16cex:dateUtc="2022-02-21T13:40:00Z"/>
  <w16cex:commentExtensible w16cex:durableId="260A71AF" w16cex:dateUtc="2022-02-21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C5CD2A" w16cid:durableId="260A71A2"/>
  <w16cid:commentId w16cid:paraId="6571FF07" w16cid:durableId="260A71A3"/>
  <w16cid:commentId w16cid:paraId="6151AAA6" w16cid:durableId="260A71A4"/>
  <w16cid:commentId w16cid:paraId="150C8CDB" w16cid:durableId="260A71A5"/>
  <w16cid:commentId w16cid:paraId="1D846C47" w16cid:durableId="260A71A6"/>
  <w16cid:commentId w16cid:paraId="7C3A948A" w16cid:durableId="260A71A7"/>
  <w16cid:commentId w16cid:paraId="6E616D8A" w16cid:durableId="260A71A8"/>
  <w16cid:commentId w16cid:paraId="2AB42744" w16cid:durableId="260A71A9"/>
  <w16cid:commentId w16cid:paraId="5C533757" w16cid:durableId="260A71AA"/>
  <w16cid:commentId w16cid:paraId="42002363" w16cid:durableId="260A71AB"/>
  <w16cid:commentId w16cid:paraId="1A5A6442" w16cid:durableId="260A71AC"/>
  <w16cid:commentId w16cid:paraId="18C502E8" w16cid:durableId="260A71AD"/>
  <w16cid:commentId w16cid:paraId="32E28455" w16cid:durableId="260A71AE"/>
  <w16cid:commentId w16cid:paraId="36FB86F9" w16cid:durableId="260A71A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BAB" w:rsidRDefault="005D4BAB">
      <w:pPr>
        <w:spacing w:after="0" w:line="240" w:lineRule="auto"/>
      </w:pPr>
      <w:r>
        <w:separator/>
      </w:r>
    </w:p>
  </w:endnote>
  <w:endnote w:type="continuationSeparator" w:id="0">
    <w:p w:rsidR="005D4BAB" w:rsidRDefault="005D4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BAB" w:rsidRDefault="005D4BAB">
      <w:pPr>
        <w:spacing w:after="0" w:line="240" w:lineRule="auto"/>
      </w:pPr>
      <w:r>
        <w:separator/>
      </w:r>
    </w:p>
  </w:footnote>
  <w:footnote w:type="continuationSeparator" w:id="0">
    <w:p w:rsidR="005D4BAB" w:rsidRDefault="005D4B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BAB" w:rsidRDefault="00412338">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sidR="005D4BAB">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757432">
      <w:rPr>
        <w:rFonts w:ascii="Times New Roman" w:eastAsia="Times New Roman" w:hAnsi="Times New Roman" w:cs="Times New Roman"/>
        <w:noProof/>
        <w:color w:val="000000"/>
      </w:rPr>
      <w:t>22</w:t>
    </w:r>
    <w:r>
      <w:rPr>
        <w:rFonts w:ascii="Times New Roman" w:eastAsia="Times New Roman" w:hAnsi="Times New Roman" w:cs="Times New Roman"/>
        <w:color w:val="000000"/>
      </w:rPr>
      <w:fldChar w:fldCharType="end"/>
    </w:r>
  </w:p>
  <w:p w:rsidR="005D4BAB" w:rsidRDefault="005D4BAB">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3083"/>
    <w:multiLevelType w:val="multilevel"/>
    <w:tmpl w:val="9E0840E0"/>
    <w:lvl w:ilvl="0">
      <w:start w:val="1"/>
      <w:numFmt w:val="decimal"/>
      <w:lvlText w:val="%1."/>
      <w:lvlJc w:val="left"/>
      <w:pPr>
        <w:ind w:left="1276" w:hanging="360"/>
      </w:pPr>
      <w:rPr>
        <w:b/>
        <w:sz w:val="25"/>
        <w:szCs w:val="25"/>
      </w:rPr>
    </w:lvl>
    <w:lvl w:ilvl="1">
      <w:start w:val="1"/>
      <w:numFmt w:val="lowerLetter"/>
      <w:lvlText w:val="%2."/>
      <w:lvlJc w:val="left"/>
      <w:pPr>
        <w:ind w:left="1996" w:hanging="360"/>
      </w:pPr>
    </w:lvl>
    <w:lvl w:ilvl="2">
      <w:start w:val="1"/>
      <w:numFmt w:val="lowerRoman"/>
      <w:lvlText w:val="%3."/>
      <w:lvlJc w:val="right"/>
      <w:pPr>
        <w:ind w:left="2716" w:hanging="180"/>
      </w:pPr>
    </w:lvl>
    <w:lvl w:ilvl="3">
      <w:start w:val="1"/>
      <w:numFmt w:val="decimal"/>
      <w:lvlText w:val="%4."/>
      <w:lvlJc w:val="left"/>
      <w:pPr>
        <w:ind w:left="3436" w:hanging="360"/>
      </w:pPr>
    </w:lvl>
    <w:lvl w:ilvl="4">
      <w:start w:val="1"/>
      <w:numFmt w:val="lowerLetter"/>
      <w:lvlText w:val="%5."/>
      <w:lvlJc w:val="left"/>
      <w:pPr>
        <w:ind w:left="4156" w:hanging="360"/>
      </w:pPr>
    </w:lvl>
    <w:lvl w:ilvl="5">
      <w:start w:val="1"/>
      <w:numFmt w:val="lowerRoman"/>
      <w:lvlText w:val="%6."/>
      <w:lvlJc w:val="right"/>
      <w:pPr>
        <w:ind w:left="4876" w:hanging="180"/>
      </w:pPr>
    </w:lvl>
    <w:lvl w:ilvl="6">
      <w:start w:val="1"/>
      <w:numFmt w:val="decimal"/>
      <w:lvlText w:val="%7."/>
      <w:lvlJc w:val="left"/>
      <w:pPr>
        <w:ind w:left="5596" w:hanging="360"/>
      </w:pPr>
    </w:lvl>
    <w:lvl w:ilvl="7">
      <w:start w:val="1"/>
      <w:numFmt w:val="lowerLetter"/>
      <w:lvlText w:val="%8."/>
      <w:lvlJc w:val="left"/>
      <w:pPr>
        <w:ind w:left="6316" w:hanging="360"/>
      </w:pPr>
    </w:lvl>
    <w:lvl w:ilvl="8">
      <w:start w:val="1"/>
      <w:numFmt w:val="lowerRoman"/>
      <w:lvlText w:val="%9."/>
      <w:lvlJc w:val="right"/>
      <w:pPr>
        <w:ind w:left="7036"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taliya P. Ilnitska">
    <w15:presenceInfo w15:providerId="None" w15:userId="Nataliya P. Ilnitsk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hyphenationZone w:val="425"/>
  <w:characterSpacingControl w:val="doNotCompress"/>
  <w:footnotePr>
    <w:footnote w:id="-1"/>
    <w:footnote w:id="0"/>
  </w:footnotePr>
  <w:endnotePr>
    <w:endnote w:id="-1"/>
    <w:endnote w:id="0"/>
  </w:endnotePr>
  <w:compat/>
  <w:rsids>
    <w:rsidRoot w:val="00521097"/>
    <w:rsid w:val="000167DE"/>
    <w:rsid w:val="0002681E"/>
    <w:rsid w:val="000315F6"/>
    <w:rsid w:val="000327FC"/>
    <w:rsid w:val="00046C55"/>
    <w:rsid w:val="000F0E82"/>
    <w:rsid w:val="000F11DB"/>
    <w:rsid w:val="001028B6"/>
    <w:rsid w:val="001103C6"/>
    <w:rsid w:val="00114696"/>
    <w:rsid w:val="001A1BAE"/>
    <w:rsid w:val="001A44FD"/>
    <w:rsid w:val="001E0AF0"/>
    <w:rsid w:val="0020689D"/>
    <w:rsid w:val="00207A9B"/>
    <w:rsid w:val="002421AE"/>
    <w:rsid w:val="00292EDC"/>
    <w:rsid w:val="00294B4D"/>
    <w:rsid w:val="002A1B4E"/>
    <w:rsid w:val="002D1987"/>
    <w:rsid w:val="002E6F3D"/>
    <w:rsid w:val="003043BC"/>
    <w:rsid w:val="00305C70"/>
    <w:rsid w:val="00324284"/>
    <w:rsid w:val="00337BEC"/>
    <w:rsid w:val="003803B3"/>
    <w:rsid w:val="00402B8E"/>
    <w:rsid w:val="00412338"/>
    <w:rsid w:val="004149F7"/>
    <w:rsid w:val="00420FAD"/>
    <w:rsid w:val="004233BE"/>
    <w:rsid w:val="004252FF"/>
    <w:rsid w:val="00433FDF"/>
    <w:rsid w:val="00471F16"/>
    <w:rsid w:val="004D4C1D"/>
    <w:rsid w:val="00521097"/>
    <w:rsid w:val="00526B14"/>
    <w:rsid w:val="00543715"/>
    <w:rsid w:val="00563B65"/>
    <w:rsid w:val="00572E3C"/>
    <w:rsid w:val="005D4BAB"/>
    <w:rsid w:val="0061027B"/>
    <w:rsid w:val="006558EA"/>
    <w:rsid w:val="006678EF"/>
    <w:rsid w:val="00674BD3"/>
    <w:rsid w:val="00696472"/>
    <w:rsid w:val="006C1B77"/>
    <w:rsid w:val="006F1613"/>
    <w:rsid w:val="00717320"/>
    <w:rsid w:val="00720A98"/>
    <w:rsid w:val="007308AE"/>
    <w:rsid w:val="007334F8"/>
    <w:rsid w:val="00755B6D"/>
    <w:rsid w:val="00757432"/>
    <w:rsid w:val="00764FC8"/>
    <w:rsid w:val="00791A77"/>
    <w:rsid w:val="007B3957"/>
    <w:rsid w:val="007E2B45"/>
    <w:rsid w:val="00800D9A"/>
    <w:rsid w:val="008576AF"/>
    <w:rsid w:val="008732F9"/>
    <w:rsid w:val="008A116C"/>
    <w:rsid w:val="008A49D3"/>
    <w:rsid w:val="008B038D"/>
    <w:rsid w:val="008E4DCE"/>
    <w:rsid w:val="008E54BB"/>
    <w:rsid w:val="00924370"/>
    <w:rsid w:val="00970EA3"/>
    <w:rsid w:val="009E001F"/>
    <w:rsid w:val="009F2A15"/>
    <w:rsid w:val="00A73FEF"/>
    <w:rsid w:val="00AB4C1E"/>
    <w:rsid w:val="00AB5FCA"/>
    <w:rsid w:val="00AF3A6D"/>
    <w:rsid w:val="00B00C36"/>
    <w:rsid w:val="00B23A5E"/>
    <w:rsid w:val="00B40807"/>
    <w:rsid w:val="00B94FB5"/>
    <w:rsid w:val="00BE3610"/>
    <w:rsid w:val="00BF7C94"/>
    <w:rsid w:val="00C23A6B"/>
    <w:rsid w:val="00C66D18"/>
    <w:rsid w:val="00C6744A"/>
    <w:rsid w:val="00C740DA"/>
    <w:rsid w:val="00C80E24"/>
    <w:rsid w:val="00CB17F9"/>
    <w:rsid w:val="00D6394C"/>
    <w:rsid w:val="00D70C2C"/>
    <w:rsid w:val="00D962D8"/>
    <w:rsid w:val="00DA2B09"/>
    <w:rsid w:val="00DF4CF5"/>
    <w:rsid w:val="00E130B9"/>
    <w:rsid w:val="00E61F14"/>
    <w:rsid w:val="00E87A63"/>
    <w:rsid w:val="00EB0EF4"/>
    <w:rsid w:val="00EE2ED3"/>
    <w:rsid w:val="00EE59A6"/>
    <w:rsid w:val="00EE7A12"/>
    <w:rsid w:val="00EE7C55"/>
    <w:rsid w:val="00F16E12"/>
    <w:rsid w:val="00F22EEB"/>
    <w:rsid w:val="00F42207"/>
    <w:rsid w:val="00F7210E"/>
    <w:rsid w:val="00F86CD3"/>
    <w:rsid w:val="00FB2D2B"/>
    <w:rsid w:val="00FB6C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en-US" w:bidi="ar-SA"/>
      </w:rPr>
    </w:rPrDefault>
    <w:pPrDefault>
      <w:pPr>
        <w:spacing w:after="16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A2B09"/>
  </w:style>
  <w:style w:type="paragraph" w:styleId="1">
    <w:name w:val="heading 1"/>
    <w:basedOn w:val="a"/>
    <w:next w:val="a"/>
    <w:rsid w:val="00DA2B09"/>
    <w:pPr>
      <w:keepNext/>
      <w:keepLines/>
      <w:spacing w:before="480" w:after="120"/>
      <w:outlineLvl w:val="0"/>
    </w:pPr>
    <w:rPr>
      <w:b/>
      <w:sz w:val="48"/>
      <w:szCs w:val="48"/>
    </w:rPr>
  </w:style>
  <w:style w:type="paragraph" w:styleId="2">
    <w:name w:val="heading 2"/>
    <w:basedOn w:val="a"/>
    <w:next w:val="a"/>
    <w:rsid w:val="00DA2B09"/>
    <w:pPr>
      <w:keepNext/>
      <w:keepLines/>
      <w:spacing w:before="360" w:after="80"/>
      <w:outlineLvl w:val="1"/>
    </w:pPr>
    <w:rPr>
      <w:b/>
      <w:sz w:val="36"/>
      <w:szCs w:val="36"/>
    </w:rPr>
  </w:style>
  <w:style w:type="paragraph" w:styleId="3">
    <w:name w:val="heading 3"/>
    <w:basedOn w:val="a"/>
    <w:next w:val="a"/>
    <w:rsid w:val="00DA2B09"/>
    <w:pPr>
      <w:keepNext/>
      <w:keepLines/>
      <w:spacing w:before="280" w:after="80"/>
      <w:outlineLvl w:val="2"/>
    </w:pPr>
    <w:rPr>
      <w:b/>
      <w:sz w:val="28"/>
      <w:szCs w:val="28"/>
    </w:rPr>
  </w:style>
  <w:style w:type="paragraph" w:styleId="4">
    <w:name w:val="heading 4"/>
    <w:basedOn w:val="a"/>
    <w:next w:val="a"/>
    <w:rsid w:val="00DA2B09"/>
    <w:pPr>
      <w:keepNext/>
      <w:keepLines/>
      <w:spacing w:before="240" w:after="40"/>
      <w:outlineLvl w:val="3"/>
    </w:pPr>
    <w:rPr>
      <w:b/>
      <w:sz w:val="24"/>
      <w:szCs w:val="24"/>
    </w:rPr>
  </w:style>
  <w:style w:type="paragraph" w:styleId="5">
    <w:name w:val="heading 5"/>
    <w:basedOn w:val="a"/>
    <w:next w:val="a"/>
    <w:rsid w:val="00DA2B09"/>
    <w:pPr>
      <w:keepNext/>
      <w:keepLines/>
      <w:spacing w:before="220" w:after="40"/>
      <w:outlineLvl w:val="4"/>
    </w:pPr>
    <w:rPr>
      <w:b/>
    </w:rPr>
  </w:style>
  <w:style w:type="paragraph" w:styleId="6">
    <w:name w:val="heading 6"/>
    <w:basedOn w:val="a"/>
    <w:next w:val="a"/>
    <w:rsid w:val="00DA2B09"/>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DA2B09"/>
    <w:tblPr>
      <w:tblCellMar>
        <w:top w:w="0" w:type="dxa"/>
        <w:left w:w="0" w:type="dxa"/>
        <w:bottom w:w="0" w:type="dxa"/>
        <w:right w:w="0" w:type="dxa"/>
      </w:tblCellMar>
    </w:tblPr>
  </w:style>
  <w:style w:type="paragraph" w:styleId="a3">
    <w:name w:val="Title"/>
    <w:basedOn w:val="a"/>
    <w:next w:val="a"/>
    <w:rsid w:val="00DA2B09"/>
    <w:pPr>
      <w:keepNext/>
      <w:keepLines/>
      <w:spacing w:before="480" w:after="120"/>
    </w:pPr>
    <w:rPr>
      <w:b/>
      <w:sz w:val="72"/>
      <w:szCs w:val="72"/>
    </w:rPr>
  </w:style>
  <w:style w:type="paragraph" w:styleId="a4">
    <w:name w:val="Subtitle"/>
    <w:basedOn w:val="a"/>
    <w:next w:val="a"/>
    <w:rsid w:val="00DA2B09"/>
    <w:pPr>
      <w:keepNext/>
      <w:keepLines/>
      <w:spacing w:before="360" w:after="80"/>
    </w:pPr>
    <w:rPr>
      <w:rFonts w:ascii="Georgia" w:eastAsia="Georgia" w:hAnsi="Georgia" w:cs="Georgia"/>
      <w:i/>
      <w:color w:val="666666"/>
      <w:sz w:val="48"/>
      <w:szCs w:val="48"/>
    </w:rPr>
  </w:style>
  <w:style w:type="table" w:customStyle="1" w:styleId="a5">
    <w:basedOn w:val="TableNormal"/>
    <w:rsid w:val="00DA2B09"/>
    <w:tblPr>
      <w:tblStyleRowBandSize w:val="1"/>
      <w:tblStyleColBandSize w:val="1"/>
      <w:tblCellMar>
        <w:top w:w="0" w:type="dxa"/>
        <w:left w:w="108" w:type="dxa"/>
        <w:bottom w:w="0" w:type="dxa"/>
        <w:right w:w="108" w:type="dxa"/>
      </w:tblCellMar>
    </w:tblPr>
  </w:style>
  <w:style w:type="table" w:customStyle="1" w:styleId="a6">
    <w:basedOn w:val="TableNormal"/>
    <w:rsid w:val="00DA2B09"/>
    <w:tblPr>
      <w:tblStyleRowBandSize w:val="1"/>
      <w:tblStyleColBandSize w:val="1"/>
      <w:tblCellMar>
        <w:top w:w="0" w:type="dxa"/>
        <w:left w:w="108" w:type="dxa"/>
        <w:bottom w:w="0" w:type="dxa"/>
        <w:right w:w="108" w:type="dxa"/>
      </w:tblCellMar>
    </w:tblPr>
  </w:style>
  <w:style w:type="table" w:customStyle="1" w:styleId="a7">
    <w:basedOn w:val="TableNormal"/>
    <w:rsid w:val="00DA2B09"/>
    <w:tblPr>
      <w:tblStyleRowBandSize w:val="1"/>
      <w:tblStyleColBandSize w:val="1"/>
      <w:tblCellMar>
        <w:top w:w="0" w:type="dxa"/>
        <w:left w:w="0" w:type="dxa"/>
        <w:bottom w:w="0" w:type="dxa"/>
        <w:right w:w="0" w:type="dxa"/>
      </w:tblCellMar>
    </w:tblPr>
  </w:style>
  <w:style w:type="table" w:customStyle="1" w:styleId="a8">
    <w:basedOn w:val="TableNormal"/>
    <w:rsid w:val="00DA2B09"/>
    <w:tblPr>
      <w:tblStyleRowBandSize w:val="1"/>
      <w:tblStyleColBandSize w:val="1"/>
      <w:tblCellMar>
        <w:top w:w="0" w:type="dxa"/>
        <w:left w:w="108" w:type="dxa"/>
        <w:bottom w:w="0" w:type="dxa"/>
        <w:right w:w="108" w:type="dxa"/>
      </w:tblCellMar>
    </w:tblPr>
  </w:style>
  <w:style w:type="paragraph" w:styleId="a9">
    <w:name w:val="annotation text"/>
    <w:basedOn w:val="a"/>
    <w:link w:val="aa"/>
    <w:uiPriority w:val="99"/>
    <w:semiHidden/>
    <w:unhideWhenUsed/>
    <w:rsid w:val="00DA2B09"/>
    <w:pPr>
      <w:spacing w:line="240" w:lineRule="auto"/>
    </w:pPr>
    <w:rPr>
      <w:sz w:val="20"/>
      <w:szCs w:val="20"/>
    </w:rPr>
  </w:style>
  <w:style w:type="character" w:customStyle="1" w:styleId="aa">
    <w:name w:val="Текст примечания Знак"/>
    <w:basedOn w:val="a0"/>
    <w:link w:val="a9"/>
    <w:uiPriority w:val="99"/>
    <w:semiHidden/>
    <w:rsid w:val="00DA2B09"/>
    <w:rPr>
      <w:sz w:val="20"/>
      <w:szCs w:val="20"/>
    </w:rPr>
  </w:style>
  <w:style w:type="character" w:styleId="ab">
    <w:name w:val="annotation reference"/>
    <w:basedOn w:val="a0"/>
    <w:uiPriority w:val="99"/>
    <w:semiHidden/>
    <w:unhideWhenUsed/>
    <w:rsid w:val="00DA2B09"/>
    <w:rPr>
      <w:sz w:val="16"/>
      <w:szCs w:val="16"/>
    </w:rPr>
  </w:style>
  <w:style w:type="paragraph" w:styleId="ac">
    <w:name w:val="annotation subject"/>
    <w:basedOn w:val="a9"/>
    <w:next w:val="a9"/>
    <w:link w:val="ad"/>
    <w:uiPriority w:val="99"/>
    <w:semiHidden/>
    <w:unhideWhenUsed/>
    <w:rsid w:val="00C66D18"/>
    <w:rPr>
      <w:b/>
      <w:bCs/>
    </w:rPr>
  </w:style>
  <w:style w:type="character" w:customStyle="1" w:styleId="ad">
    <w:name w:val="Тема примечания Знак"/>
    <w:basedOn w:val="aa"/>
    <w:link w:val="ac"/>
    <w:uiPriority w:val="99"/>
    <w:semiHidden/>
    <w:rsid w:val="00C66D18"/>
    <w:rPr>
      <w:b/>
      <w:bCs/>
      <w:sz w:val="20"/>
      <w:szCs w:val="20"/>
    </w:rPr>
  </w:style>
  <w:style w:type="paragraph" w:styleId="ae">
    <w:name w:val="Balloon Text"/>
    <w:basedOn w:val="a"/>
    <w:link w:val="af"/>
    <w:uiPriority w:val="99"/>
    <w:semiHidden/>
    <w:unhideWhenUsed/>
    <w:rsid w:val="00C66D1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66D18"/>
    <w:rPr>
      <w:rFonts w:ascii="Segoe UI" w:hAnsi="Segoe UI" w:cs="Segoe UI"/>
      <w:sz w:val="18"/>
      <w:szCs w:val="18"/>
    </w:rPr>
  </w:style>
  <w:style w:type="paragraph" w:styleId="af0">
    <w:name w:val="Revision"/>
    <w:hidden/>
    <w:uiPriority w:val="99"/>
    <w:semiHidden/>
    <w:rsid w:val="009F2A15"/>
    <w:pPr>
      <w:spacing w:after="0" w:line="240" w:lineRule="auto"/>
    </w:pPr>
  </w:style>
  <w:style w:type="character" w:styleId="af1">
    <w:name w:val="Hyperlink"/>
    <w:basedOn w:val="a0"/>
    <w:uiPriority w:val="99"/>
    <w:unhideWhenUsed/>
    <w:rsid w:val="00AB5FCA"/>
    <w:rPr>
      <w:color w:val="0000FF" w:themeColor="hyperlink"/>
      <w:u w:val="single"/>
    </w:rPr>
  </w:style>
  <w:style w:type="paragraph" w:styleId="af2">
    <w:name w:val="Intense Quote"/>
    <w:basedOn w:val="a"/>
    <w:next w:val="a"/>
    <w:link w:val="af3"/>
    <w:uiPriority w:val="30"/>
    <w:qFormat/>
    <w:rsid w:val="008A49D3"/>
    <w:pPr>
      <w:pBdr>
        <w:bottom w:val="single" w:sz="4" w:space="4" w:color="4F81BD" w:themeColor="accent1"/>
      </w:pBdr>
      <w:spacing w:before="200" w:after="280"/>
      <w:ind w:left="936" w:right="936"/>
    </w:pPr>
    <w:rPr>
      <w:b/>
      <w:bCs/>
      <w:i/>
      <w:iCs/>
      <w:color w:val="4F81BD" w:themeColor="accent1"/>
    </w:rPr>
  </w:style>
  <w:style w:type="character" w:customStyle="1" w:styleId="af3">
    <w:name w:val="Выделенная цитата Знак"/>
    <w:basedOn w:val="a0"/>
    <w:link w:val="af2"/>
    <w:uiPriority w:val="30"/>
    <w:rsid w:val="008A49D3"/>
    <w:rPr>
      <w:b/>
      <w:bCs/>
      <w:i/>
      <w:iCs/>
      <w:color w:val="4F81BD" w:themeColor="accent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24</Pages>
  <Words>65671</Words>
  <Characters>37434</Characters>
  <Application>Microsoft Office Word</Application>
  <DocSecurity>0</DocSecurity>
  <Lines>311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Nataliya P. Ilnitska</dc:creator>
  <cp:lastModifiedBy>s.pavlenko</cp:lastModifiedBy>
  <cp:revision>57</cp:revision>
  <dcterms:created xsi:type="dcterms:W3CDTF">2022-08-19T09:24:00Z</dcterms:created>
  <dcterms:modified xsi:type="dcterms:W3CDTF">2022-08-23T09:02:00Z</dcterms:modified>
</cp:coreProperties>
</file>